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420D7D" w14:textId="77777777" w:rsidR="00D9634A" w:rsidRPr="001E1D4F" w:rsidRDefault="00D9634A" w:rsidP="00D9634A">
      <w:pPr>
        <w:spacing w:after="200" w:line="276" w:lineRule="auto"/>
        <w:rPr>
          <w:rFonts w:cstheme="minorHAnsi"/>
        </w:rPr>
      </w:pPr>
    </w:p>
    <w:p w14:paraId="45C6C30F" w14:textId="77777777" w:rsidR="00D9634A" w:rsidRPr="001E1D4F" w:rsidRDefault="00D9634A" w:rsidP="00D9634A">
      <w:pPr>
        <w:pStyle w:val="BodyText"/>
        <w:jc w:val="center"/>
        <w:rPr>
          <w:rFonts w:cstheme="minorHAnsi"/>
          <w:b/>
          <w:sz w:val="32"/>
          <w:szCs w:val="32"/>
        </w:rPr>
      </w:pPr>
      <w:bookmarkStart w:id="0" w:name="_Toc478999237"/>
    </w:p>
    <w:p w14:paraId="753600C5" w14:textId="77777777" w:rsidR="00D9634A" w:rsidRPr="001E1D4F" w:rsidRDefault="00D9634A" w:rsidP="00D9634A">
      <w:pPr>
        <w:pStyle w:val="BodyText"/>
        <w:jc w:val="center"/>
        <w:rPr>
          <w:rFonts w:cstheme="minorHAnsi"/>
          <w:b/>
          <w:sz w:val="32"/>
          <w:szCs w:val="32"/>
        </w:rPr>
      </w:pPr>
    </w:p>
    <w:p w14:paraId="33C87C1B" w14:textId="77777777" w:rsidR="00D9634A" w:rsidRPr="001E1D4F" w:rsidRDefault="00D9634A" w:rsidP="00D9634A">
      <w:pPr>
        <w:pStyle w:val="BodyText"/>
        <w:jc w:val="center"/>
        <w:rPr>
          <w:rFonts w:cstheme="minorHAnsi"/>
          <w:b/>
          <w:sz w:val="32"/>
          <w:szCs w:val="32"/>
        </w:rPr>
      </w:pPr>
    </w:p>
    <w:p w14:paraId="2D4DD913" w14:textId="77777777" w:rsidR="00D9634A" w:rsidRPr="001E1D4F" w:rsidRDefault="00D9634A" w:rsidP="00D9634A">
      <w:pPr>
        <w:pStyle w:val="BodyText"/>
        <w:jc w:val="center"/>
        <w:rPr>
          <w:rFonts w:cstheme="minorHAnsi"/>
          <w:b/>
          <w:sz w:val="32"/>
          <w:szCs w:val="32"/>
        </w:rPr>
      </w:pPr>
    </w:p>
    <w:p w14:paraId="1E8D6966" w14:textId="77777777" w:rsidR="00D9634A" w:rsidRPr="001E1D4F" w:rsidRDefault="00D9634A" w:rsidP="00D9634A">
      <w:pPr>
        <w:pStyle w:val="BodyText"/>
        <w:jc w:val="center"/>
        <w:rPr>
          <w:rFonts w:cstheme="minorHAnsi"/>
          <w:b/>
          <w:sz w:val="32"/>
          <w:szCs w:val="32"/>
        </w:rPr>
      </w:pPr>
    </w:p>
    <w:p w14:paraId="32112A13" w14:textId="77777777" w:rsidR="00D9634A" w:rsidRPr="001E1D4F" w:rsidRDefault="00D9634A" w:rsidP="00D9634A">
      <w:pPr>
        <w:pStyle w:val="BodyText"/>
        <w:jc w:val="center"/>
        <w:rPr>
          <w:rFonts w:cstheme="minorHAnsi"/>
          <w:b/>
          <w:sz w:val="32"/>
          <w:szCs w:val="32"/>
        </w:rPr>
      </w:pPr>
    </w:p>
    <w:p w14:paraId="5787E155" w14:textId="77777777" w:rsidR="00D9634A" w:rsidRPr="001E1D4F" w:rsidRDefault="00D9634A" w:rsidP="00D9634A">
      <w:pPr>
        <w:pStyle w:val="BodyText"/>
        <w:jc w:val="center"/>
        <w:rPr>
          <w:rFonts w:cstheme="minorHAnsi"/>
          <w:b/>
          <w:sz w:val="32"/>
          <w:szCs w:val="32"/>
        </w:rPr>
      </w:pPr>
    </w:p>
    <w:p w14:paraId="12DC7032" w14:textId="77777777" w:rsidR="00D9634A" w:rsidRPr="001E1D4F" w:rsidRDefault="00D9634A" w:rsidP="00D9634A">
      <w:pPr>
        <w:pStyle w:val="BodyText"/>
        <w:jc w:val="center"/>
        <w:rPr>
          <w:rFonts w:cstheme="minorHAnsi"/>
          <w:b/>
          <w:sz w:val="32"/>
          <w:szCs w:val="32"/>
        </w:rPr>
      </w:pPr>
    </w:p>
    <w:p w14:paraId="2DC8DA60" w14:textId="77777777" w:rsidR="00D9634A" w:rsidRPr="001E1D4F" w:rsidRDefault="00D9634A" w:rsidP="00D9634A">
      <w:pPr>
        <w:pStyle w:val="BodyText"/>
        <w:jc w:val="center"/>
        <w:rPr>
          <w:rFonts w:cstheme="minorHAnsi"/>
          <w:b/>
          <w:sz w:val="32"/>
          <w:szCs w:val="32"/>
        </w:rPr>
      </w:pPr>
    </w:p>
    <w:p w14:paraId="0D6E4ECC" w14:textId="77777777" w:rsidR="00D9634A" w:rsidRPr="001E1D4F" w:rsidRDefault="00D9634A" w:rsidP="00D9634A">
      <w:pPr>
        <w:pStyle w:val="BodyText"/>
        <w:jc w:val="center"/>
        <w:rPr>
          <w:rFonts w:cstheme="minorHAnsi"/>
          <w:b/>
          <w:sz w:val="32"/>
          <w:szCs w:val="32"/>
        </w:rPr>
      </w:pPr>
    </w:p>
    <w:p w14:paraId="39366803" w14:textId="77777777" w:rsidR="003B72F8" w:rsidRDefault="004E368F" w:rsidP="00D9634A">
      <w:pPr>
        <w:pStyle w:val="BodyText"/>
        <w:jc w:val="center"/>
        <w:rPr>
          <w:rFonts w:cstheme="minorHAnsi"/>
          <w:b/>
          <w:sz w:val="32"/>
          <w:szCs w:val="32"/>
        </w:rPr>
      </w:pPr>
      <w:r>
        <w:rPr>
          <w:rFonts w:cstheme="minorHAnsi"/>
          <w:b/>
          <w:sz w:val="32"/>
          <w:szCs w:val="32"/>
        </w:rPr>
        <w:t>Maritime</w:t>
      </w:r>
      <w:r w:rsidR="001030B5">
        <w:rPr>
          <w:rFonts w:cstheme="minorHAnsi"/>
          <w:b/>
          <w:sz w:val="32"/>
          <w:szCs w:val="32"/>
        </w:rPr>
        <w:t xml:space="preserve"> </w:t>
      </w:r>
      <w:r w:rsidR="00D9634A" w:rsidRPr="001E1D4F">
        <w:rPr>
          <w:rFonts w:cstheme="minorHAnsi"/>
          <w:b/>
          <w:sz w:val="32"/>
          <w:szCs w:val="32"/>
        </w:rPr>
        <w:t xml:space="preserve">Service </w:t>
      </w:r>
      <w:r w:rsidR="0004080C">
        <w:rPr>
          <w:rFonts w:cstheme="minorHAnsi"/>
          <w:b/>
          <w:sz w:val="32"/>
          <w:szCs w:val="32"/>
        </w:rPr>
        <w:t>d</w:t>
      </w:r>
      <w:r w:rsidR="001030B5">
        <w:rPr>
          <w:rFonts w:cstheme="minorHAnsi"/>
          <w:b/>
          <w:sz w:val="32"/>
          <w:szCs w:val="32"/>
        </w:rPr>
        <w:t>escription</w:t>
      </w:r>
      <w:r w:rsidR="00D9634A" w:rsidRPr="001E1D4F">
        <w:rPr>
          <w:rFonts w:cstheme="minorHAnsi"/>
          <w:b/>
          <w:sz w:val="32"/>
          <w:szCs w:val="32"/>
        </w:rPr>
        <w:t xml:space="preserve"> for the</w:t>
      </w:r>
      <w:bookmarkEnd w:id="0"/>
    </w:p>
    <w:p w14:paraId="5BD1AB3E" w14:textId="244BFA97" w:rsidR="00D9634A" w:rsidRPr="001E1D4F" w:rsidRDefault="00DD5BAB" w:rsidP="003B72F8">
      <w:pPr>
        <w:pStyle w:val="BodyText"/>
        <w:jc w:val="center"/>
        <w:rPr>
          <w:rFonts w:cstheme="minorHAnsi"/>
          <w:b/>
          <w:sz w:val="32"/>
          <w:szCs w:val="32"/>
        </w:rPr>
      </w:pPr>
      <w:r>
        <w:rPr>
          <w:rFonts w:cstheme="minorHAnsi"/>
          <w:b/>
          <w:sz w:val="32"/>
          <w:szCs w:val="32"/>
        </w:rPr>
        <w:t>“</w:t>
      </w:r>
      <w:r w:rsidR="008D3649">
        <w:rPr>
          <w:rFonts w:cstheme="minorHAnsi"/>
          <w:b/>
          <w:sz w:val="32"/>
          <w:szCs w:val="32"/>
        </w:rPr>
        <w:t xml:space="preserve">MS-2 – </w:t>
      </w:r>
      <w:r w:rsidR="00DF5644">
        <w:rPr>
          <w:rFonts w:cstheme="minorHAnsi"/>
          <w:b/>
          <w:sz w:val="32"/>
          <w:szCs w:val="32"/>
        </w:rPr>
        <w:t>Aids to Navigation</w:t>
      </w:r>
      <w:r>
        <w:rPr>
          <w:rFonts w:cstheme="minorHAnsi"/>
          <w:b/>
          <w:sz w:val="32"/>
          <w:szCs w:val="32"/>
        </w:rPr>
        <w:t>”</w:t>
      </w:r>
      <w:r w:rsidR="003B72F8">
        <w:rPr>
          <w:rFonts w:cstheme="minorHAnsi"/>
          <w:b/>
          <w:sz w:val="32"/>
          <w:szCs w:val="32"/>
        </w:rPr>
        <w:t xml:space="preserve"> </w:t>
      </w:r>
      <w:r w:rsidR="00DF5644">
        <w:rPr>
          <w:rFonts w:cstheme="minorHAnsi"/>
          <w:b/>
          <w:sz w:val="32"/>
          <w:szCs w:val="32"/>
        </w:rPr>
        <w:t>Service</w:t>
      </w:r>
    </w:p>
    <w:p w14:paraId="15A36023" w14:textId="77777777" w:rsidR="00D9634A" w:rsidRPr="001E1D4F" w:rsidRDefault="00D9634A" w:rsidP="00D9634A">
      <w:pPr>
        <w:pStyle w:val="BodyText"/>
        <w:jc w:val="center"/>
        <w:rPr>
          <w:rFonts w:cstheme="minorHAnsi"/>
          <w:b/>
          <w:sz w:val="32"/>
          <w:szCs w:val="32"/>
        </w:rPr>
      </w:pPr>
    </w:p>
    <w:p w14:paraId="37ABE6CC" w14:textId="77777777" w:rsidR="00D9634A" w:rsidRPr="001E1D4F" w:rsidRDefault="00D9634A" w:rsidP="00D9634A">
      <w:pPr>
        <w:spacing w:after="200" w:line="276" w:lineRule="auto"/>
        <w:rPr>
          <w:rFonts w:cstheme="minorHAnsi"/>
          <w:b/>
          <w:caps/>
          <w:color w:val="407EC9"/>
          <w:sz w:val="28"/>
          <w:lang w:eastAsia="de-DE"/>
        </w:rPr>
      </w:pPr>
      <w:r w:rsidRPr="001E1D4F">
        <w:rPr>
          <w:rFonts w:cstheme="minorHAnsi"/>
        </w:rPr>
        <w:br w:type="page"/>
      </w:r>
    </w:p>
    <w:p w14:paraId="58C1EFE8" w14:textId="77777777" w:rsidR="00D9634A" w:rsidRPr="001E1D4F" w:rsidRDefault="00D9634A" w:rsidP="007471EB">
      <w:pPr>
        <w:pStyle w:val="Heading1"/>
      </w:pPr>
      <w:r w:rsidRPr="001E1D4F">
        <w:lastRenderedPageBreak/>
        <w:t>INTRODUCTION</w:t>
      </w:r>
    </w:p>
    <w:p w14:paraId="231D8248" w14:textId="77777777" w:rsidR="00D9634A" w:rsidRPr="001E1D4F" w:rsidRDefault="00D9634A" w:rsidP="00D9634A">
      <w:pPr>
        <w:pStyle w:val="Heading1separatationline"/>
        <w:rPr>
          <w:rFonts w:cstheme="minorHAnsi"/>
          <w:lang w:eastAsia="de-DE"/>
        </w:rPr>
      </w:pPr>
    </w:p>
    <w:p w14:paraId="54BA23E2" w14:textId="50F39F94" w:rsidR="001672C0" w:rsidRDefault="001672C0" w:rsidP="007471EB">
      <w:r w:rsidRPr="001672C0">
        <w:t>The maritime domain is facing a number for challenges, mainly due to the increasing demand, that may increase the risk of an accident or loss of life. These challenges require technological solutions and e-Navigation</w:t>
      </w:r>
      <w:r w:rsidR="00B92342">
        <w:t>, as a concept,</w:t>
      </w:r>
      <w:r w:rsidRPr="001672C0">
        <w:t xml:space="preserve"> is one such solution. The International Maritime Organization (IMO)</w:t>
      </w:r>
      <w:r w:rsidR="001076A6">
        <w:t xml:space="preserve"> already</w:t>
      </w:r>
      <w:r w:rsidR="002D3EBA">
        <w:t xml:space="preserve"> in 2010,</w:t>
      </w:r>
      <w:r w:rsidRPr="001672C0">
        <w:t xml:space="preserve"> </w:t>
      </w:r>
      <w:r w:rsidR="00B92342" w:rsidRPr="001672C0">
        <w:t>adopted</w:t>
      </w:r>
      <w:r w:rsidR="00B92342">
        <w:t xml:space="preserve"> </w:t>
      </w:r>
      <w:r w:rsidRPr="001672C0">
        <w:t xml:space="preserve">a </w:t>
      </w:r>
      <w:r w:rsidR="002D3EBA">
        <w:t>s</w:t>
      </w:r>
      <w:r w:rsidRPr="001672C0">
        <w:t>trategy for the development and implementation</w:t>
      </w:r>
      <w:r w:rsidR="001076A6">
        <w:t xml:space="preserve"> of</w:t>
      </w:r>
      <w:r w:rsidRPr="001672C0">
        <w:t xml:space="preserve"> </w:t>
      </w:r>
      <w:r w:rsidR="00B92342">
        <w:t>this concept</w:t>
      </w:r>
      <w:r w:rsidR="002D3EBA">
        <w:t xml:space="preserve"> </w:t>
      </w:r>
      <w:r w:rsidRPr="001672C0">
        <w:t>(MSC</w:t>
      </w:r>
      <w:r w:rsidR="003A23B8">
        <w:t>.</w:t>
      </w:r>
      <w:r w:rsidRPr="001672C0">
        <w:t>85/26</w:t>
      </w:r>
      <w:r w:rsidR="003A23B8">
        <w:t>/Add.1</w:t>
      </w:r>
      <w:r w:rsidRPr="001672C0">
        <w:t xml:space="preserve"> Annexes 20</w:t>
      </w:r>
      <w:r>
        <w:t xml:space="preserve"> </w:t>
      </w:r>
      <w:sdt>
        <w:sdtPr>
          <w:id w:val="1569610436"/>
          <w:citation/>
        </w:sdtPr>
        <w:sdtContent>
          <w:r>
            <w:fldChar w:fldCharType="begin"/>
          </w:r>
          <w:r>
            <w:instrText xml:space="preserve"> CITATION IMO10 \l 2057 </w:instrText>
          </w:r>
          <w:r>
            <w:fldChar w:fldCharType="separate"/>
          </w:r>
          <w:r w:rsidRPr="001672C0">
            <w:rPr>
              <w:noProof/>
            </w:rPr>
            <w:t>[1]</w:t>
          </w:r>
          <w:r>
            <w:fldChar w:fldCharType="end"/>
          </w:r>
        </w:sdtContent>
      </w:sdt>
      <w:r w:rsidRPr="001672C0">
        <w:t xml:space="preserve"> and</w:t>
      </w:r>
      <w:r>
        <w:t xml:space="preserve"> </w:t>
      </w:r>
      <w:r w:rsidRPr="001672C0">
        <w:t>21</w:t>
      </w:r>
      <w:r>
        <w:t xml:space="preserve"> </w:t>
      </w:r>
      <w:sdt>
        <w:sdtPr>
          <w:id w:val="525132908"/>
          <w:citation/>
        </w:sdtPr>
        <w:sdtContent>
          <w:r>
            <w:fldChar w:fldCharType="begin"/>
          </w:r>
          <w:r>
            <w:instrText xml:space="preserve"> CITATION IMO101 \l 2057 </w:instrText>
          </w:r>
          <w:r>
            <w:fldChar w:fldCharType="separate"/>
          </w:r>
          <w:r w:rsidRPr="001672C0">
            <w:rPr>
              <w:noProof/>
            </w:rPr>
            <w:t>[2]</w:t>
          </w:r>
          <w:r>
            <w:fldChar w:fldCharType="end"/>
          </w:r>
        </w:sdtContent>
      </w:sdt>
      <w:r w:rsidRPr="001672C0">
        <w:t xml:space="preserve">), </w:t>
      </w:r>
      <w:r w:rsidR="003A23B8">
        <w:t xml:space="preserve">which </w:t>
      </w:r>
      <w:r w:rsidR="002D3EBA">
        <w:t>eventually resulted in</w:t>
      </w:r>
      <w:r w:rsidR="003A23B8">
        <w:t xml:space="preserve"> </w:t>
      </w:r>
      <w:r w:rsidR="00E56E30">
        <w:t>the</w:t>
      </w:r>
      <w:r w:rsidR="00901E8D">
        <w:t xml:space="preserve"> adoption of the</w:t>
      </w:r>
      <w:r w:rsidR="00E56E30">
        <w:t xml:space="preserve"> </w:t>
      </w:r>
      <w:r w:rsidR="003A23B8">
        <w:t>MSC.1/Circ.1595</w:t>
      </w:r>
      <w:r w:rsidR="00B92342">
        <w:t xml:space="preserve"> Strategy Implementation Plan (SIP) </w:t>
      </w:r>
      <w:sdt>
        <w:sdtPr>
          <w:id w:val="-894277422"/>
          <w:citation/>
        </w:sdtPr>
        <w:sdtContent>
          <w:r w:rsidR="002D3EBA">
            <w:fldChar w:fldCharType="begin"/>
          </w:r>
          <w:r w:rsidR="002D3EBA">
            <w:instrText xml:space="preserve"> CITATION IMO18 \l 2057 </w:instrText>
          </w:r>
          <w:r w:rsidR="002D3EBA">
            <w:fldChar w:fldCharType="separate"/>
          </w:r>
          <w:r w:rsidR="002D3EBA" w:rsidRPr="002D3EBA">
            <w:rPr>
              <w:noProof/>
            </w:rPr>
            <w:t>[3]</w:t>
          </w:r>
          <w:r w:rsidR="002D3EBA">
            <w:fldChar w:fldCharType="end"/>
          </w:r>
        </w:sdtContent>
      </w:sdt>
      <w:r w:rsidR="00E56E30">
        <w:t xml:space="preserve">. </w:t>
      </w:r>
      <w:r w:rsidR="001076A6">
        <w:t>In that document</w:t>
      </w:r>
      <w:r w:rsidRPr="001672C0">
        <w:t xml:space="preserve"> e‐Navigation</w:t>
      </w:r>
      <w:r w:rsidR="001076A6">
        <w:t xml:space="preserve"> is defined as</w:t>
      </w:r>
      <w:r w:rsidR="00EB3F4C">
        <w:t>:</w:t>
      </w:r>
    </w:p>
    <w:p w14:paraId="3001584D" w14:textId="47A4A089" w:rsidR="003A23B8" w:rsidRDefault="00EB3F4C" w:rsidP="003A23B8">
      <w:pPr>
        <w:jc w:val="center"/>
        <w:rPr>
          <w:i/>
          <w:iCs/>
        </w:rPr>
      </w:pPr>
      <w:r>
        <w:t>“…</w:t>
      </w:r>
      <w:r w:rsidRPr="00EB3F4C">
        <w:rPr>
          <w:i/>
          <w:iCs/>
        </w:rPr>
        <w:t>the harmoni</w:t>
      </w:r>
      <w:r w:rsidR="00B92342">
        <w:rPr>
          <w:i/>
          <w:iCs/>
        </w:rPr>
        <w:t>z</w:t>
      </w:r>
      <w:r w:rsidRPr="00EB3F4C">
        <w:rPr>
          <w:i/>
          <w:iCs/>
        </w:rPr>
        <w:t>ed collection, integration, exchange, presentation and analysis of maritime information on-board and ashore by electronic means to enhance berth-to-berth navigation and related services, for safety and security at sea and protection of the marine environment.”</w:t>
      </w:r>
    </w:p>
    <w:p w14:paraId="4EEDAEB9" w14:textId="3B5EB0E3" w:rsidR="00B92342" w:rsidRDefault="00E56E30" w:rsidP="00B92342">
      <w:r>
        <w:t xml:space="preserve">The IMO </w:t>
      </w:r>
      <w:r w:rsidR="00B92342">
        <w:t>SIP outlines 5 key solutions</w:t>
      </w:r>
      <w:r>
        <w:t xml:space="preserve"> as the basis</w:t>
      </w:r>
      <w:r w:rsidR="00B92342">
        <w:t xml:space="preserve"> for </w:t>
      </w:r>
      <w:r>
        <w:t xml:space="preserve">accomplishing the </w:t>
      </w:r>
      <w:r w:rsidR="00901E8D">
        <w:t>e-Navigation vision</w:t>
      </w:r>
      <w:r>
        <w:t>:</w:t>
      </w:r>
    </w:p>
    <w:p w14:paraId="45021A09" w14:textId="1233153F" w:rsidR="00B92342" w:rsidRDefault="00B92342">
      <w:pPr>
        <w:pStyle w:val="ListParagraph"/>
        <w:numPr>
          <w:ilvl w:val="0"/>
          <w:numId w:val="46"/>
        </w:numPr>
      </w:pPr>
      <w:r w:rsidRPr="00E56E30">
        <w:rPr>
          <w:b/>
          <w:bCs/>
        </w:rPr>
        <w:t>S1</w:t>
      </w:r>
      <w:r>
        <w:t>: improved, harmonized and user-friendly bridge design</w:t>
      </w:r>
      <w:r w:rsidR="00577446">
        <w:t>.</w:t>
      </w:r>
    </w:p>
    <w:p w14:paraId="7CAD9752" w14:textId="4CC2BA6C" w:rsidR="00B92342" w:rsidRDefault="00B92342">
      <w:pPr>
        <w:pStyle w:val="ListParagraph"/>
        <w:numPr>
          <w:ilvl w:val="0"/>
          <w:numId w:val="46"/>
        </w:numPr>
      </w:pPr>
      <w:r w:rsidRPr="00E56E30">
        <w:rPr>
          <w:b/>
          <w:bCs/>
        </w:rPr>
        <w:t>S2</w:t>
      </w:r>
      <w:r>
        <w:t>: means for standardized and automated reporting</w:t>
      </w:r>
      <w:r w:rsidR="00577446">
        <w:t>.</w:t>
      </w:r>
    </w:p>
    <w:p w14:paraId="2A930CA4" w14:textId="6576A556" w:rsidR="00B92342" w:rsidRDefault="00B92342">
      <w:pPr>
        <w:pStyle w:val="ListParagraph"/>
        <w:numPr>
          <w:ilvl w:val="0"/>
          <w:numId w:val="46"/>
        </w:numPr>
      </w:pPr>
      <w:r w:rsidRPr="00E56E30">
        <w:rPr>
          <w:b/>
          <w:bCs/>
        </w:rPr>
        <w:t>S3</w:t>
      </w:r>
      <w:r>
        <w:t>: improved reliability, resilience and integrity of bridge equipment and navigation information</w:t>
      </w:r>
      <w:r w:rsidR="00577446">
        <w:t>.</w:t>
      </w:r>
    </w:p>
    <w:p w14:paraId="6658C020" w14:textId="13B1C7DC" w:rsidR="00B92342" w:rsidRDefault="00B92342">
      <w:pPr>
        <w:pStyle w:val="ListParagraph"/>
        <w:numPr>
          <w:ilvl w:val="0"/>
          <w:numId w:val="46"/>
        </w:numPr>
      </w:pPr>
      <w:r w:rsidRPr="00E56E30">
        <w:rPr>
          <w:b/>
          <w:bCs/>
        </w:rPr>
        <w:t>S4</w:t>
      </w:r>
      <w:r>
        <w:t>: integration and presentation of available information in graphical displays received via communication equipment</w:t>
      </w:r>
      <w:r w:rsidR="00577446">
        <w:t>.</w:t>
      </w:r>
    </w:p>
    <w:p w14:paraId="51A27155" w14:textId="264D00D1" w:rsidR="00B92342" w:rsidRPr="003A23B8" w:rsidRDefault="00B92342">
      <w:pPr>
        <w:pStyle w:val="ListParagraph"/>
        <w:numPr>
          <w:ilvl w:val="0"/>
          <w:numId w:val="46"/>
        </w:numPr>
      </w:pPr>
      <w:r w:rsidRPr="00E56E30">
        <w:rPr>
          <w:b/>
          <w:bCs/>
        </w:rPr>
        <w:t>S5</w:t>
      </w:r>
      <w:r>
        <w:t>: improved communication of VTS Service Portfolio (not limited to VTS stations)</w:t>
      </w:r>
      <w:r w:rsidR="00577446">
        <w:t>.</w:t>
      </w:r>
    </w:p>
    <w:p w14:paraId="4DA36D65" w14:textId="36037831" w:rsidR="00E56E30" w:rsidRDefault="00E56E30" w:rsidP="00E56E30">
      <w:r w:rsidRPr="00E56E30">
        <w:t>As part of the improved provision of services to vessels through e-</w:t>
      </w:r>
      <w:r>
        <w:t>N</w:t>
      </w:r>
      <w:r w:rsidRPr="00E56E30">
        <w:t xml:space="preserve">avigation, </w:t>
      </w:r>
      <w:r>
        <w:t>M</w:t>
      </w:r>
      <w:r w:rsidRPr="00E56E30">
        <w:t>aritime</w:t>
      </w:r>
      <w:r>
        <w:t xml:space="preserve"> S</w:t>
      </w:r>
      <w:r w:rsidRPr="00E56E30">
        <w:t>ervices</w:t>
      </w:r>
      <w:r>
        <w:t xml:space="preserve"> (MS</w:t>
      </w:r>
      <w:r w:rsidR="001076A6">
        <w:t>s</w:t>
      </w:r>
      <w:r>
        <w:t>)</w:t>
      </w:r>
      <w:r w:rsidRPr="00E56E30">
        <w:t xml:space="preserve"> have been identified as the means of providing electronic information in a harmonized</w:t>
      </w:r>
      <w:r>
        <w:t xml:space="preserve"> </w:t>
      </w:r>
      <w:r w:rsidRPr="00E56E30">
        <w:t xml:space="preserve">way, which is part of solution </w:t>
      </w:r>
      <w:r w:rsidRPr="00E56E30">
        <w:rPr>
          <w:b/>
          <w:bCs/>
        </w:rPr>
        <w:t>S5</w:t>
      </w:r>
      <w:r w:rsidRPr="00E56E30">
        <w:t>.</w:t>
      </w:r>
    </w:p>
    <w:p w14:paraId="4A93FA2D" w14:textId="67B91527" w:rsidR="00B60D4F" w:rsidRPr="00E56E30" w:rsidRDefault="00EB3F4C" w:rsidP="007471EB">
      <w:r>
        <w:t>Under</w:t>
      </w:r>
      <w:r w:rsidR="008123BE" w:rsidRPr="00E6072B">
        <w:t xml:space="preserve"> MSC.1/Circ.1610</w:t>
      </w:r>
      <w:r w:rsidR="00EB4144">
        <w:t xml:space="preserve"> </w:t>
      </w:r>
      <w:sdt>
        <w:sdtPr>
          <w:id w:val="-667790174"/>
          <w:citation/>
        </w:sdtPr>
        <w:sdtContent>
          <w:r w:rsidR="00EB4144">
            <w:fldChar w:fldCharType="begin"/>
          </w:r>
          <w:r w:rsidR="001672C0">
            <w:instrText xml:space="preserve">CITATION IMO19 \l 2057 </w:instrText>
          </w:r>
          <w:r w:rsidR="00EB4144">
            <w:fldChar w:fldCharType="separate"/>
          </w:r>
          <w:r w:rsidR="002D3EBA" w:rsidRPr="002D3EBA">
            <w:rPr>
              <w:noProof/>
            </w:rPr>
            <w:t>[4]</w:t>
          </w:r>
          <w:r w:rsidR="00EB4144">
            <w:fldChar w:fldCharType="end"/>
          </w:r>
        </w:sdtContent>
      </w:sdt>
      <w:r w:rsidR="00901E8D">
        <w:t>, as amended</w:t>
      </w:r>
      <w:r w:rsidR="00901E8D" w:rsidRPr="00E56E30">
        <w:t xml:space="preserve"> </w:t>
      </w:r>
      <w:sdt>
        <w:sdtPr>
          <w:id w:val="1265342483"/>
          <w:citation/>
        </w:sdtPr>
        <w:sdtContent>
          <w:r w:rsidR="00901E8D" w:rsidRPr="00E56E30">
            <w:fldChar w:fldCharType="begin"/>
          </w:r>
          <w:r w:rsidR="00901E8D" w:rsidRPr="00E56E30">
            <w:instrText xml:space="preserve">CITATION Des24 \l 2057 </w:instrText>
          </w:r>
          <w:r w:rsidR="00901E8D" w:rsidRPr="00E56E30">
            <w:fldChar w:fldCharType="separate"/>
          </w:r>
          <w:r w:rsidR="00901E8D" w:rsidRPr="00E56E30">
            <w:rPr>
              <w:noProof/>
            </w:rPr>
            <w:t>[5]</w:t>
          </w:r>
          <w:r w:rsidR="00901E8D" w:rsidRPr="00E56E30">
            <w:fldChar w:fldCharType="end"/>
          </w:r>
        </w:sdtContent>
      </w:sdt>
      <w:r w:rsidR="008123BE" w:rsidRPr="00E6072B">
        <w:t>,</w:t>
      </w:r>
      <w:r w:rsidR="003A23B8">
        <w:t xml:space="preserve"> </w:t>
      </w:r>
      <w:r>
        <w:t xml:space="preserve">the IMO </w:t>
      </w:r>
      <w:r w:rsidR="008123BE" w:rsidRPr="00E6072B">
        <w:t>provide</w:t>
      </w:r>
      <w:r w:rsidR="00901E8D">
        <w:t>s</w:t>
      </w:r>
      <w:r w:rsidR="008123BE" w:rsidRPr="00E6072B">
        <w:t xml:space="preserve"> a set of descriptions of </w:t>
      </w:r>
      <w:r w:rsidR="00E56E30">
        <w:t>the identified MS</w:t>
      </w:r>
      <w:r w:rsidR="001076A6">
        <w:t>s</w:t>
      </w:r>
      <w:r w:rsidR="002D4325">
        <w:t xml:space="preserve">, </w:t>
      </w:r>
      <w:r w:rsidR="008258FD">
        <w:t>to</w:t>
      </w:r>
      <w:r w:rsidR="008123BE" w:rsidRPr="00E6072B">
        <w:t xml:space="preserve"> ensure that</w:t>
      </w:r>
      <w:r w:rsidR="007471EB">
        <w:t xml:space="preserve"> the</w:t>
      </w:r>
      <w:r w:rsidR="001076A6">
        <w:t>ir</w:t>
      </w:r>
      <w:r w:rsidR="007471EB">
        <w:t xml:space="preserve"> future</w:t>
      </w:r>
      <w:r w:rsidR="008123BE" w:rsidRPr="00E6072B">
        <w:t xml:space="preserve"> </w:t>
      </w:r>
      <w:r w:rsidR="001076A6">
        <w:t>implementation is done</w:t>
      </w:r>
      <w:r w:rsidR="008123BE" w:rsidRPr="00E6072B">
        <w:t xml:space="preserve"> internationally in a standardized and harmonized format.</w:t>
      </w:r>
      <w:r w:rsidR="002D3EBA" w:rsidRPr="002D3EBA">
        <w:t xml:space="preserve"> </w:t>
      </w:r>
      <w:r w:rsidR="00901E8D">
        <w:t>T</w:t>
      </w:r>
      <w:r w:rsidR="00E6072B" w:rsidRPr="00E56E30">
        <w:t xml:space="preserve">he </w:t>
      </w:r>
      <w:r w:rsidR="00E6072B" w:rsidRPr="00765734">
        <w:rPr>
          <w:b/>
          <w:bCs/>
          <w:i/>
          <w:iCs/>
          <w:rPrChange w:id="1" w:author="Nikolaos Vastardis" w:date="2025-01-21T13:58:00Z">
            <w:rPr>
              <w:b/>
              <w:bCs/>
            </w:rPr>
          </w:rPrChange>
        </w:rPr>
        <w:t>MS-2</w:t>
      </w:r>
      <w:r w:rsidR="00EB4144" w:rsidRPr="00765734">
        <w:rPr>
          <w:b/>
          <w:bCs/>
          <w:i/>
          <w:iCs/>
          <w:rPrChange w:id="2" w:author="Nikolaos Vastardis" w:date="2025-01-21T13:58:00Z">
            <w:rPr>
              <w:b/>
              <w:bCs/>
            </w:rPr>
          </w:rPrChange>
        </w:rPr>
        <w:t xml:space="preserve"> </w:t>
      </w:r>
      <w:r w:rsidR="00EB4144" w:rsidRPr="00765734">
        <w:rPr>
          <w:b/>
          <w:bCs/>
          <w:i/>
          <w:iCs/>
          <w:rPrChange w:id="3" w:author="Nikolaos Vastardis" w:date="2025-01-21T13:58:00Z">
            <w:rPr>
              <w:b/>
              <w:bCs/>
            </w:rPr>
          </w:rPrChange>
        </w:rPr>
        <w:softHyphen/>
        <w:t xml:space="preserve">– </w:t>
      </w:r>
      <w:r w:rsidR="00E6072B" w:rsidRPr="00765734">
        <w:rPr>
          <w:b/>
          <w:bCs/>
          <w:i/>
          <w:iCs/>
          <w:rPrChange w:id="4" w:author="Nikolaos Vastardis" w:date="2025-01-21T13:58:00Z">
            <w:rPr>
              <w:b/>
              <w:bCs/>
            </w:rPr>
          </w:rPrChange>
        </w:rPr>
        <w:t xml:space="preserve">Aids to Navigation </w:t>
      </w:r>
      <w:r w:rsidR="00EB4144" w:rsidRPr="00765734">
        <w:rPr>
          <w:b/>
          <w:bCs/>
          <w:i/>
          <w:iCs/>
          <w:rPrChange w:id="5" w:author="Nikolaos Vastardis" w:date="2025-01-21T13:58:00Z">
            <w:rPr>
              <w:b/>
              <w:bCs/>
            </w:rPr>
          </w:rPrChange>
        </w:rPr>
        <w:t>S</w:t>
      </w:r>
      <w:r w:rsidR="00E6072B" w:rsidRPr="00765734">
        <w:rPr>
          <w:b/>
          <w:bCs/>
          <w:i/>
          <w:iCs/>
          <w:rPrChange w:id="6" w:author="Nikolaos Vastardis" w:date="2025-01-21T13:58:00Z">
            <w:rPr>
              <w:b/>
              <w:bCs/>
            </w:rPr>
          </w:rPrChange>
        </w:rPr>
        <w:t>ervice</w:t>
      </w:r>
      <w:r w:rsidR="00E6072B" w:rsidRPr="00E56E30">
        <w:t xml:space="preserve"> </w:t>
      </w:r>
      <w:r w:rsidR="00901E8D">
        <w:t>is</w:t>
      </w:r>
      <w:r w:rsidR="00E6072B" w:rsidRPr="00E56E30">
        <w:t xml:space="preserve"> introduced, </w:t>
      </w:r>
      <w:r w:rsidR="008D3649" w:rsidRPr="00E56E30">
        <w:t xml:space="preserve">with the </w:t>
      </w:r>
      <w:r w:rsidR="001076A6">
        <w:t>aim</w:t>
      </w:r>
      <w:r w:rsidR="008D3649" w:rsidRPr="00E56E30">
        <w:t xml:space="preserve"> of promulgating the latest information on AtoN and augment charted AtoN information on an appropriate shipborne navigation display prior to updates to the nautical chart. </w:t>
      </w:r>
    </w:p>
    <w:p w14:paraId="2689DD30" w14:textId="29EA2CB1" w:rsidR="001672C0" w:rsidRDefault="007471EB" w:rsidP="007471EB">
      <w:r>
        <w:t xml:space="preserve">IALA as the organisation </w:t>
      </w:r>
      <w:r w:rsidR="0022652B">
        <w:t xml:space="preserve">responsible for the </w:t>
      </w:r>
      <w:r w:rsidR="008258FD">
        <w:t>harmonization</w:t>
      </w:r>
      <w:r w:rsidR="00E56E30">
        <w:t xml:space="preserve"> and standardisation</w:t>
      </w:r>
      <w:r w:rsidR="008258FD">
        <w:t xml:space="preserve"> o</w:t>
      </w:r>
      <w:r w:rsidR="001672C0">
        <w:t>f</w:t>
      </w:r>
      <w:r w:rsidR="008258FD">
        <w:t xml:space="preserve"> the provision of Aids to Navigation</w:t>
      </w:r>
      <w:r w:rsidR="001672C0">
        <w:t xml:space="preserve"> (AtoNs)</w:t>
      </w:r>
      <w:r w:rsidR="008258FD">
        <w:t>, i</w:t>
      </w:r>
      <w:r w:rsidR="00901E8D">
        <w:t>s</w:t>
      </w:r>
      <w:r w:rsidR="008258FD">
        <w:t xml:space="preserve"> the most </w:t>
      </w:r>
      <w:r w:rsidR="00901E8D">
        <w:t>well-positioned</w:t>
      </w:r>
      <w:r w:rsidR="001076A6" w:rsidRPr="001076A6">
        <w:t xml:space="preserve"> </w:t>
      </w:r>
      <w:r w:rsidR="001076A6">
        <w:t>international</w:t>
      </w:r>
      <w:r w:rsidR="001672C0">
        <w:t xml:space="preserve"> </w:t>
      </w:r>
      <w:r w:rsidR="00EB3F4C">
        <w:t>body</w:t>
      </w:r>
      <w:r w:rsidR="001672C0">
        <w:t xml:space="preserve"> to </w:t>
      </w:r>
      <w:r w:rsidR="001076A6">
        <w:t>provide</w:t>
      </w:r>
      <w:r w:rsidR="00EB3F4C">
        <w:t xml:space="preserve"> a description of</w:t>
      </w:r>
      <w:r w:rsidR="001672C0">
        <w:t xml:space="preserve"> the context of</w:t>
      </w:r>
      <w:r w:rsidR="00EB3F4C">
        <w:t xml:space="preserve"> </w:t>
      </w:r>
      <w:r w:rsidR="001076A6">
        <w:t>the Aids to Navigation Service</w:t>
      </w:r>
      <w:r w:rsidR="001672C0">
        <w:t xml:space="preserve"> and </w:t>
      </w:r>
      <w:r w:rsidR="001076A6">
        <w:t>offer</w:t>
      </w:r>
      <w:r w:rsidR="00E56E30">
        <w:t xml:space="preserve"> guidance</w:t>
      </w:r>
      <w:r w:rsidR="00EB3F4C">
        <w:t xml:space="preserve"> the</w:t>
      </w:r>
      <w:r w:rsidR="001672C0">
        <w:t xml:space="preserve"> </w:t>
      </w:r>
      <w:r w:rsidR="00E56E30">
        <w:t>high-level</w:t>
      </w:r>
      <w:r w:rsidR="00EB3F4C">
        <w:t xml:space="preserve"> considerations</w:t>
      </w:r>
      <w:r w:rsidR="001672C0">
        <w:t xml:space="preserve"> o</w:t>
      </w:r>
      <w:r w:rsidR="00E56E30">
        <w:t>f</w:t>
      </w:r>
      <w:r w:rsidR="001672C0">
        <w:t xml:space="preserve"> how it should be implemented. To do so, the IALA G-1155 </w:t>
      </w:r>
      <w:sdt>
        <w:sdtPr>
          <w:id w:val="2089578340"/>
          <w:citation/>
        </w:sdtPr>
        <w:sdtContent>
          <w:r w:rsidR="001672C0">
            <w:fldChar w:fldCharType="begin"/>
          </w:r>
          <w:r w:rsidR="001672C0">
            <w:instrText xml:space="preserve">CITATION IALLA \l 2057 </w:instrText>
          </w:r>
          <w:r w:rsidR="001672C0">
            <w:fldChar w:fldCharType="separate"/>
          </w:r>
          <w:r w:rsidR="002D3EBA" w:rsidRPr="002D3EBA">
            <w:rPr>
              <w:noProof/>
            </w:rPr>
            <w:t>[6]</w:t>
          </w:r>
          <w:r w:rsidR="001672C0">
            <w:fldChar w:fldCharType="end"/>
          </w:r>
        </w:sdtContent>
      </w:sdt>
      <w:r w:rsidR="001672C0">
        <w:t xml:space="preserve"> guideline template </w:t>
      </w:r>
      <w:r w:rsidR="001076A6">
        <w:t>is</w:t>
      </w:r>
      <w:r w:rsidR="001672C0">
        <w:t xml:space="preserve"> </w:t>
      </w:r>
      <w:r w:rsidR="001076A6">
        <w:t>utilised</w:t>
      </w:r>
      <w:r w:rsidR="00EB3F4C">
        <w:t xml:space="preserve">, as this was specifically defined to support the IALA members on the specification process of </w:t>
      </w:r>
      <w:r w:rsidR="001076A6">
        <w:t>MS</w:t>
      </w:r>
      <w:r w:rsidR="00EB3F4C">
        <w:t>.</w:t>
      </w:r>
    </w:p>
    <w:p w14:paraId="0F80108D" w14:textId="77777777" w:rsidR="000D6F63" w:rsidRPr="00E56E30" w:rsidRDefault="000D6F63" w:rsidP="007471EB"/>
    <w:p w14:paraId="29F167A4" w14:textId="77777777" w:rsidR="00D9634A" w:rsidRPr="001E1D4F" w:rsidRDefault="00D9634A" w:rsidP="007471EB">
      <w:pPr>
        <w:pStyle w:val="Heading2"/>
      </w:pPr>
      <w:r w:rsidRPr="001E1D4F">
        <w:t>Purpose of the Document</w:t>
      </w:r>
    </w:p>
    <w:p w14:paraId="2D21C982" w14:textId="77777777" w:rsidR="00D9634A" w:rsidRPr="001E1D4F" w:rsidRDefault="00D9634A" w:rsidP="00D9634A">
      <w:pPr>
        <w:pStyle w:val="Heading2separationline"/>
        <w:rPr>
          <w:rFonts w:cstheme="minorHAnsi"/>
          <w:lang w:eastAsia="de-DE"/>
        </w:rPr>
      </w:pPr>
    </w:p>
    <w:p w14:paraId="5758DBC5" w14:textId="323DFE4E" w:rsidR="008123BE" w:rsidRPr="008123BE" w:rsidRDefault="008123BE" w:rsidP="00E6072B">
      <w:pPr>
        <w:rPr>
          <w:bCs/>
          <w:lang w:eastAsia="en-US"/>
        </w:rPr>
      </w:pPr>
      <w:r w:rsidRPr="008123BE">
        <w:rPr>
          <w:lang w:eastAsia="en-US"/>
        </w:rPr>
        <w:t>The purpose of this document is to provide a holistic overview of the</w:t>
      </w:r>
      <w:r w:rsidR="008D3649">
        <w:rPr>
          <w:lang w:eastAsia="en-US"/>
        </w:rPr>
        <w:t xml:space="preserve"> </w:t>
      </w:r>
      <w:r w:rsidR="008D3649" w:rsidRPr="00765734">
        <w:rPr>
          <w:i/>
          <w:iCs/>
          <w:lang w:eastAsia="en-US"/>
          <w:rPrChange w:id="7" w:author="Nikolaos Vastardis" w:date="2025-01-21T13:58:00Z">
            <w:rPr>
              <w:b/>
              <w:bCs/>
              <w:lang w:eastAsia="en-US"/>
            </w:rPr>
          </w:rPrChange>
        </w:rPr>
        <w:t xml:space="preserve">MS-2 – </w:t>
      </w:r>
      <w:r w:rsidR="002D4325" w:rsidRPr="00765734">
        <w:rPr>
          <w:i/>
          <w:iCs/>
          <w:lang w:eastAsia="en-US"/>
          <w:rPrChange w:id="8" w:author="Nikolaos Vastardis" w:date="2025-01-21T13:58:00Z">
            <w:rPr>
              <w:b/>
              <w:lang w:eastAsia="en-US"/>
            </w:rPr>
          </w:rPrChange>
        </w:rPr>
        <w:t xml:space="preserve">Aids to Navigation </w:t>
      </w:r>
      <w:r w:rsidRPr="00765734">
        <w:rPr>
          <w:i/>
          <w:iCs/>
          <w:lang w:eastAsia="en-US"/>
          <w:rPrChange w:id="9" w:author="Nikolaos Vastardis" w:date="2025-01-21T13:58:00Z">
            <w:rPr>
              <w:b/>
              <w:lang w:eastAsia="en-US"/>
            </w:rPr>
          </w:rPrChange>
        </w:rPr>
        <w:t>Service</w:t>
      </w:r>
      <w:r w:rsidR="00EB4144">
        <w:rPr>
          <w:bCs/>
          <w:lang w:eastAsia="en-US"/>
        </w:rPr>
        <w:t xml:space="preserve"> </w:t>
      </w:r>
      <w:r w:rsidR="008D3649">
        <w:rPr>
          <w:bCs/>
          <w:lang w:eastAsia="en-US"/>
        </w:rPr>
        <w:t xml:space="preserve">and </w:t>
      </w:r>
      <w:r w:rsidRPr="008123BE">
        <w:rPr>
          <w:lang w:eastAsia="en-US"/>
        </w:rPr>
        <w:t>its building blocks in a technology-independent way.</w:t>
      </w:r>
      <w:r w:rsidRPr="008123BE">
        <w:rPr>
          <w:bCs/>
          <w:lang w:eastAsia="en-US"/>
        </w:rPr>
        <w:t xml:space="preserve"> </w:t>
      </w:r>
      <w:r w:rsidRPr="008123BE">
        <w:rPr>
          <w:rFonts w:eastAsia="Helvetica"/>
          <w:lang w:eastAsia="en-US"/>
        </w:rPr>
        <w:t xml:space="preserve"> The aim is to </w:t>
      </w:r>
      <w:r>
        <w:rPr>
          <w:rFonts w:eastAsia="Helvetica"/>
          <w:lang w:eastAsia="en-US"/>
        </w:rPr>
        <w:t>outline the</w:t>
      </w:r>
      <w:r w:rsidR="008D3649">
        <w:rPr>
          <w:rFonts w:eastAsia="Helvetica"/>
          <w:lang w:eastAsia="en-US"/>
        </w:rPr>
        <w:t xml:space="preserve"> e-Navigation context</w:t>
      </w:r>
      <w:r w:rsidR="001076A6">
        <w:rPr>
          <w:rFonts w:eastAsia="Helvetica"/>
          <w:lang w:eastAsia="en-US"/>
        </w:rPr>
        <w:t xml:space="preserve"> of the service</w:t>
      </w:r>
      <w:r w:rsidR="008D3649">
        <w:rPr>
          <w:rFonts w:eastAsia="Helvetica"/>
          <w:lang w:eastAsia="en-US"/>
        </w:rPr>
        <w:t xml:space="preserve">, </w:t>
      </w:r>
      <w:r w:rsidR="007471EB">
        <w:rPr>
          <w:rFonts w:eastAsia="Helvetica"/>
          <w:lang w:eastAsia="en-US"/>
        </w:rPr>
        <w:t>establish the</w:t>
      </w:r>
      <w:r w:rsidR="00E56E30">
        <w:rPr>
          <w:rFonts w:eastAsia="Helvetica"/>
          <w:lang w:eastAsia="en-US"/>
        </w:rPr>
        <w:t xml:space="preserve"> </w:t>
      </w:r>
      <w:r w:rsidR="007471EB">
        <w:rPr>
          <w:rFonts w:eastAsia="Helvetica"/>
          <w:lang w:eastAsia="en-US"/>
        </w:rPr>
        <w:t xml:space="preserve">captured user needs which justify </w:t>
      </w:r>
      <w:r w:rsidR="001450CF">
        <w:rPr>
          <w:rFonts w:eastAsia="Helvetica"/>
          <w:lang w:eastAsia="en-US"/>
        </w:rPr>
        <w:t>a</w:t>
      </w:r>
      <w:r>
        <w:rPr>
          <w:rFonts w:eastAsia="Helvetica"/>
          <w:lang w:eastAsia="en-US"/>
        </w:rPr>
        <w:t xml:space="preserve"> business case</w:t>
      </w:r>
      <w:r w:rsidR="001450CF">
        <w:rPr>
          <w:rFonts w:eastAsia="Helvetica"/>
          <w:lang w:eastAsia="en-US"/>
        </w:rPr>
        <w:t xml:space="preserve"> for it</w:t>
      </w:r>
      <w:r>
        <w:rPr>
          <w:rFonts w:eastAsia="Helvetica"/>
          <w:lang w:eastAsia="en-US"/>
        </w:rPr>
        <w:t xml:space="preserve">, </w:t>
      </w:r>
      <w:r w:rsidR="008D3649">
        <w:rPr>
          <w:rFonts w:eastAsia="Helvetica"/>
          <w:lang w:eastAsia="en-US"/>
        </w:rPr>
        <w:t>and finally</w:t>
      </w:r>
      <w:r>
        <w:rPr>
          <w:rFonts w:eastAsia="Helvetica"/>
          <w:lang w:eastAsia="en-US"/>
        </w:rPr>
        <w:t xml:space="preserve"> support the service architects</w:t>
      </w:r>
      <w:r w:rsidR="008D3649">
        <w:rPr>
          <w:rFonts w:eastAsia="Helvetica"/>
          <w:lang w:eastAsia="en-US"/>
        </w:rPr>
        <w:t xml:space="preserve"> in creating a description on the involved </w:t>
      </w:r>
      <w:r w:rsidR="001076A6">
        <w:rPr>
          <w:rFonts w:eastAsia="Helvetica"/>
          <w:lang w:eastAsia="en-US"/>
        </w:rPr>
        <w:t xml:space="preserve">technical </w:t>
      </w:r>
      <w:r w:rsidR="008D3649">
        <w:rPr>
          <w:rFonts w:eastAsia="Helvetica"/>
          <w:lang w:eastAsia="en-US"/>
        </w:rPr>
        <w:t>services at a high level of abstraction,</w:t>
      </w:r>
      <w:r>
        <w:rPr>
          <w:rFonts w:eastAsia="Helvetica"/>
          <w:lang w:eastAsia="en-US"/>
        </w:rPr>
        <w:t xml:space="preserve"> by providing</w:t>
      </w:r>
      <w:r w:rsidRPr="008123BE">
        <w:rPr>
          <w:rFonts w:eastAsia="Helvetica"/>
          <w:lang w:eastAsia="en-US"/>
        </w:rPr>
        <w:t xml:space="preserve"> the key aspects of the service at the logical level:</w:t>
      </w:r>
    </w:p>
    <w:p w14:paraId="06F40C28" w14:textId="77777777" w:rsidR="008123BE" w:rsidRPr="008123BE" w:rsidRDefault="008123BE">
      <w:pPr>
        <w:pStyle w:val="ListParagraph"/>
        <w:numPr>
          <w:ilvl w:val="0"/>
          <w:numId w:val="45"/>
        </w:numPr>
        <w:rPr>
          <w:lang w:eastAsia="en-US"/>
        </w:rPr>
      </w:pPr>
      <w:r w:rsidRPr="008123BE">
        <w:rPr>
          <w:lang w:eastAsia="en-US"/>
        </w:rPr>
        <w:t>Context and goal of the service.</w:t>
      </w:r>
    </w:p>
    <w:p w14:paraId="5B830A1C" w14:textId="77777777" w:rsidR="008123BE" w:rsidRPr="008123BE" w:rsidRDefault="008123BE">
      <w:pPr>
        <w:pStyle w:val="ListParagraph"/>
        <w:numPr>
          <w:ilvl w:val="0"/>
          <w:numId w:val="45"/>
        </w:numPr>
        <w:rPr>
          <w:lang w:eastAsia="en-US"/>
        </w:rPr>
      </w:pPr>
      <w:r w:rsidRPr="008123BE">
        <w:rPr>
          <w:lang w:eastAsia="en-US"/>
        </w:rPr>
        <w:t>Relations to other services.</w:t>
      </w:r>
    </w:p>
    <w:p w14:paraId="4D27BB1F" w14:textId="77777777" w:rsidR="008123BE" w:rsidRPr="008123BE" w:rsidRDefault="008123BE">
      <w:pPr>
        <w:pStyle w:val="ListParagraph"/>
        <w:numPr>
          <w:ilvl w:val="0"/>
          <w:numId w:val="45"/>
        </w:numPr>
        <w:rPr>
          <w:lang w:eastAsia="en-US"/>
        </w:rPr>
      </w:pPr>
      <w:r w:rsidRPr="008123BE">
        <w:rPr>
          <w:lang w:eastAsia="en-US"/>
        </w:rPr>
        <w:t>User needs, information needs, high level functional and non</w:t>
      </w:r>
      <w:r w:rsidRPr="00E6072B">
        <w:rPr>
          <w:rFonts w:ascii="Cambria Math" w:hAnsi="Cambria Math" w:cs="Cambria Math"/>
          <w:lang w:eastAsia="en-US"/>
        </w:rPr>
        <w:t>‐</w:t>
      </w:r>
      <w:r w:rsidRPr="008123BE">
        <w:rPr>
          <w:lang w:eastAsia="en-US"/>
        </w:rPr>
        <w:t>functional requirements.</w:t>
      </w:r>
    </w:p>
    <w:p w14:paraId="08428422" w14:textId="77777777" w:rsidR="008123BE" w:rsidRPr="008123BE" w:rsidRDefault="008123BE">
      <w:pPr>
        <w:pStyle w:val="ListParagraph"/>
        <w:numPr>
          <w:ilvl w:val="0"/>
          <w:numId w:val="45"/>
        </w:numPr>
        <w:rPr>
          <w:lang w:eastAsia="en-US"/>
        </w:rPr>
      </w:pPr>
      <w:r w:rsidRPr="008123BE">
        <w:rPr>
          <w:lang w:eastAsia="en-US"/>
        </w:rPr>
        <w:t>Requirements traceability matrix.</w:t>
      </w:r>
    </w:p>
    <w:p w14:paraId="1A70CD93" w14:textId="5C6FA0E1" w:rsidR="007471EB" w:rsidRPr="008123BE" w:rsidRDefault="008123BE">
      <w:pPr>
        <w:pStyle w:val="ListParagraph"/>
        <w:numPr>
          <w:ilvl w:val="0"/>
          <w:numId w:val="45"/>
        </w:numPr>
        <w:rPr>
          <w:lang w:eastAsia="en-US"/>
        </w:rPr>
      </w:pPr>
      <w:r w:rsidRPr="008123BE">
        <w:rPr>
          <w:lang w:eastAsia="en-US"/>
        </w:rPr>
        <w:t>Business architecture with a Business Process Model (BPM).</w:t>
      </w:r>
    </w:p>
    <w:p w14:paraId="3AE1A0A0" w14:textId="298B114A" w:rsidR="00D9634A" w:rsidRPr="001E1D4F" w:rsidRDefault="00B60D4F" w:rsidP="007471EB">
      <w:pPr>
        <w:pStyle w:val="Heading2"/>
      </w:pPr>
      <w:r>
        <w:lastRenderedPageBreak/>
        <w:t xml:space="preserve">Context of </w:t>
      </w:r>
      <w:r w:rsidR="00733FFF">
        <w:t>th</w:t>
      </w:r>
      <w:r>
        <w:t xml:space="preserve">e </w:t>
      </w:r>
      <w:r w:rsidR="0004080C">
        <w:t>Maritime</w:t>
      </w:r>
      <w:r>
        <w:t xml:space="preserve"> service</w:t>
      </w:r>
    </w:p>
    <w:p w14:paraId="7CDBE1AE" w14:textId="77777777" w:rsidR="00D9634A" w:rsidRPr="001E1D4F" w:rsidRDefault="00D9634A" w:rsidP="00D9634A">
      <w:pPr>
        <w:pStyle w:val="Heading2separationline"/>
        <w:rPr>
          <w:rFonts w:cstheme="minorHAnsi"/>
          <w:lang w:eastAsia="de-DE"/>
        </w:rPr>
      </w:pPr>
    </w:p>
    <w:p w14:paraId="1A6DBBF6" w14:textId="6DCE93FE" w:rsidR="00C439F0" w:rsidRDefault="00577446" w:rsidP="00D9634A">
      <w:pPr>
        <w:pStyle w:val="BodyText"/>
        <w:rPr>
          <w:rFonts w:cstheme="minorHAnsi"/>
          <w:iCs/>
        </w:rPr>
      </w:pPr>
      <w:r>
        <w:rPr>
          <w:rFonts w:cstheme="minorHAnsi"/>
          <w:iCs/>
        </w:rPr>
        <w:t xml:space="preserve">The </w:t>
      </w:r>
      <w:r>
        <w:rPr>
          <w:rFonts w:cstheme="minorHAnsi"/>
          <w:i/>
        </w:rPr>
        <w:t>MS-2 – Aids to Navigation Service</w:t>
      </w:r>
      <w:r>
        <w:rPr>
          <w:rFonts w:cstheme="minorHAnsi"/>
          <w:iCs/>
        </w:rPr>
        <w:t xml:space="preserve"> describes the provision of AtoN deployed to enhance the safety of navigation</w:t>
      </w:r>
      <w:r w:rsidR="00C439F0">
        <w:rPr>
          <w:rFonts w:cstheme="minorHAnsi"/>
          <w:iCs/>
        </w:rPr>
        <w:t>.</w:t>
      </w:r>
      <w:r>
        <w:rPr>
          <w:rFonts w:cstheme="minorHAnsi"/>
          <w:iCs/>
        </w:rPr>
        <w:t xml:space="preserve"> </w:t>
      </w:r>
      <w:r w:rsidR="001450CF">
        <w:rPr>
          <w:rFonts w:cstheme="minorHAnsi"/>
          <w:iCs/>
        </w:rPr>
        <w:t>As</w:t>
      </w:r>
      <w:r>
        <w:rPr>
          <w:rFonts w:cstheme="minorHAnsi"/>
          <w:iCs/>
        </w:rPr>
        <w:t xml:space="preserve"> noted in </w:t>
      </w:r>
      <w:sdt>
        <w:sdtPr>
          <w:rPr>
            <w:rFonts w:cstheme="minorHAnsi"/>
            <w:iCs/>
          </w:rPr>
          <w:id w:val="194508241"/>
          <w:citation/>
        </w:sdtPr>
        <w:sdtContent>
          <w:r>
            <w:rPr>
              <w:rFonts w:cstheme="minorHAnsi"/>
              <w:iCs/>
            </w:rPr>
            <w:fldChar w:fldCharType="begin"/>
          </w:r>
          <w:r>
            <w:rPr>
              <w:rFonts w:cstheme="minorHAnsi"/>
              <w:iCs/>
            </w:rPr>
            <w:instrText xml:space="preserve"> CITATION Des24 \l 2057 </w:instrText>
          </w:r>
          <w:r>
            <w:rPr>
              <w:rFonts w:cstheme="minorHAnsi"/>
              <w:iCs/>
            </w:rPr>
            <w:fldChar w:fldCharType="separate"/>
          </w:r>
          <w:r w:rsidRPr="00577446">
            <w:rPr>
              <w:rFonts w:cstheme="minorHAnsi"/>
              <w:noProof/>
            </w:rPr>
            <w:t>[5]</w:t>
          </w:r>
          <w:r>
            <w:rPr>
              <w:rFonts w:cstheme="minorHAnsi"/>
              <w:iCs/>
            </w:rPr>
            <w:fldChar w:fldCharType="end"/>
          </w:r>
        </w:sdtContent>
      </w:sdt>
      <w:r w:rsidR="001450CF">
        <w:rPr>
          <w:rFonts w:cstheme="minorHAnsi"/>
          <w:iCs/>
        </w:rPr>
        <w:t xml:space="preserve">, </w:t>
      </w:r>
      <w:r>
        <w:rPr>
          <w:rFonts w:cstheme="minorHAnsi"/>
          <w:iCs/>
        </w:rPr>
        <w:t xml:space="preserve">AIS Application Specific Messages (AIS-ASM) </w:t>
      </w:r>
      <w:r w:rsidR="001450CF">
        <w:rPr>
          <w:rFonts w:cstheme="minorHAnsi"/>
          <w:iCs/>
        </w:rPr>
        <w:t>are</w:t>
      </w:r>
      <w:r>
        <w:rPr>
          <w:rFonts w:cstheme="minorHAnsi"/>
          <w:iCs/>
        </w:rPr>
        <w:t xml:space="preserve"> not included in the description of the MS.</w:t>
      </w:r>
    </w:p>
    <w:p w14:paraId="042E1EFA" w14:textId="034E0B66" w:rsidR="00577446" w:rsidRDefault="00645251" w:rsidP="00D9634A">
      <w:pPr>
        <w:pStyle w:val="BodyText"/>
        <w:rPr>
          <w:rFonts w:cstheme="minorHAnsi"/>
          <w:iCs/>
        </w:rPr>
      </w:pPr>
      <w:r>
        <w:rPr>
          <w:rFonts w:cstheme="minorHAnsi"/>
          <w:iCs/>
        </w:rPr>
        <w:t>IALA defines an</w:t>
      </w:r>
      <w:r w:rsidR="00577446">
        <w:rPr>
          <w:rFonts w:cstheme="minorHAnsi"/>
          <w:iCs/>
        </w:rPr>
        <w:t xml:space="preserve"> AtoN </w:t>
      </w:r>
      <w:r>
        <w:rPr>
          <w:rFonts w:cstheme="minorHAnsi"/>
          <w:iCs/>
        </w:rPr>
        <w:t>as</w:t>
      </w:r>
      <w:r w:rsidR="00577446">
        <w:rPr>
          <w:rFonts w:cstheme="minorHAnsi"/>
          <w:iCs/>
        </w:rPr>
        <w:t xml:space="preserve"> any device, sys</w:t>
      </w:r>
      <w:r w:rsidR="002C2465">
        <w:rPr>
          <w:rFonts w:cstheme="minorHAnsi"/>
          <w:iCs/>
        </w:rPr>
        <w:t>t</w:t>
      </w:r>
      <w:r w:rsidR="00577446">
        <w:rPr>
          <w:rFonts w:cstheme="minorHAnsi"/>
          <w:iCs/>
        </w:rPr>
        <w:t xml:space="preserve">em or service, external to vessels, designed and operated to enhance the safe and efficient navigation of individual vessels and/or vessel traffic. This includes any Positioning, Navigation and Timing (PNT) services, although Vessel Traffic Services (VTS) are considered separately in </w:t>
      </w:r>
      <w:sdt>
        <w:sdtPr>
          <w:rPr>
            <w:rFonts w:cstheme="minorHAnsi"/>
            <w:iCs/>
          </w:rPr>
          <w:id w:val="347598446"/>
          <w:citation/>
        </w:sdtPr>
        <w:sdtContent>
          <w:r w:rsidR="00577446">
            <w:rPr>
              <w:rFonts w:cstheme="minorHAnsi"/>
              <w:iCs/>
            </w:rPr>
            <w:fldChar w:fldCharType="begin"/>
          </w:r>
          <w:r w:rsidR="00577446">
            <w:rPr>
              <w:rFonts w:cstheme="minorHAnsi"/>
              <w:iCs/>
            </w:rPr>
            <w:instrText xml:space="preserve"> CITATION Des24 \l 2057 </w:instrText>
          </w:r>
          <w:r w:rsidR="00577446">
            <w:rPr>
              <w:rFonts w:cstheme="minorHAnsi"/>
              <w:iCs/>
            </w:rPr>
            <w:fldChar w:fldCharType="separate"/>
          </w:r>
          <w:r w:rsidR="00577446" w:rsidRPr="00577446">
            <w:rPr>
              <w:rFonts w:cstheme="minorHAnsi"/>
              <w:noProof/>
            </w:rPr>
            <w:t>[5]</w:t>
          </w:r>
          <w:r w:rsidR="00577446">
            <w:rPr>
              <w:rFonts w:cstheme="minorHAnsi"/>
              <w:iCs/>
            </w:rPr>
            <w:fldChar w:fldCharType="end"/>
          </w:r>
        </w:sdtContent>
      </w:sdt>
      <w:r w:rsidR="00577446">
        <w:rPr>
          <w:rFonts w:cstheme="minorHAnsi"/>
          <w:iCs/>
        </w:rPr>
        <w:t>.</w:t>
      </w:r>
    </w:p>
    <w:p w14:paraId="74D7B28A" w14:textId="77777777" w:rsidR="000D6F63" w:rsidRDefault="000D6F63" w:rsidP="00D9634A">
      <w:pPr>
        <w:pStyle w:val="BodyText"/>
        <w:rPr>
          <w:rFonts w:cstheme="minorHAnsi"/>
          <w:iCs/>
        </w:rPr>
      </w:pPr>
    </w:p>
    <w:p w14:paraId="5E08244E" w14:textId="7C70D67A" w:rsidR="00901E8D" w:rsidRDefault="00577446" w:rsidP="000D6F63">
      <w:pPr>
        <w:pStyle w:val="Heading3"/>
      </w:pPr>
      <w:r w:rsidRPr="000D6F63">
        <w:t xml:space="preserve">AtoN Information </w:t>
      </w:r>
      <w:r w:rsidR="00564451">
        <w:t>Flow</w:t>
      </w:r>
    </w:p>
    <w:p w14:paraId="47E35B87" w14:textId="7E7A30AF" w:rsidR="000D6F63" w:rsidRPr="000D6F63" w:rsidRDefault="000D6F63" w:rsidP="000D6F63">
      <w:pPr>
        <w:rPr>
          <w:lang w:eastAsia="en-US"/>
        </w:rPr>
      </w:pPr>
      <w:r w:rsidRPr="00A45F81">
        <w:rPr>
          <w:lang w:eastAsia="en-US"/>
        </w:rPr>
        <w:t xml:space="preserve">The </w:t>
      </w:r>
      <w:r w:rsidR="002C2465">
        <w:rPr>
          <w:rFonts w:cstheme="minorHAnsi"/>
          <w:i/>
        </w:rPr>
        <w:t>MS-2 – Aids to Navigation Service</w:t>
      </w:r>
      <w:r w:rsidR="002C2465">
        <w:rPr>
          <w:rFonts w:cstheme="minorHAnsi"/>
          <w:iCs/>
        </w:rPr>
        <w:t xml:space="preserve"> </w:t>
      </w:r>
      <w:r w:rsidRPr="00A45F81">
        <w:rPr>
          <w:lang w:eastAsia="en-US"/>
        </w:rPr>
        <w:t xml:space="preserve">described in this specification defines the </w:t>
      </w:r>
      <w:r w:rsidR="00564451">
        <w:rPr>
          <w:lang w:eastAsia="en-US"/>
        </w:rPr>
        <w:t xml:space="preserve">high-level </w:t>
      </w:r>
      <w:del w:id="10" w:author="Nikolaos Vastardis" w:date="2025-02-07T10:40:00Z">
        <w:r w:rsidRPr="00A45F81" w:rsidDel="003115DC">
          <w:rPr>
            <w:lang w:eastAsia="en-US"/>
          </w:rPr>
          <w:delText xml:space="preserve">exchange </w:delText>
        </w:r>
      </w:del>
      <w:ins w:id="11" w:author="Nikolaos Vastardis" w:date="2025-02-07T10:40:00Z">
        <w:r w:rsidR="003115DC">
          <w:rPr>
            <w:lang w:eastAsia="en-US"/>
          </w:rPr>
          <w:t>flow</w:t>
        </w:r>
        <w:r w:rsidR="003115DC" w:rsidRPr="00A45F81">
          <w:rPr>
            <w:lang w:eastAsia="en-US"/>
          </w:rPr>
          <w:t xml:space="preserve"> </w:t>
        </w:r>
      </w:ins>
      <w:r w:rsidRPr="00A45F81">
        <w:rPr>
          <w:lang w:eastAsia="en-US"/>
        </w:rPr>
        <w:t>of AtoN information between a service provider and the end</w:t>
      </w:r>
      <w:r>
        <w:rPr>
          <w:lang w:eastAsia="en-US"/>
        </w:rPr>
        <w:t>-</w:t>
      </w:r>
      <w:r w:rsidRPr="00A45F81">
        <w:rPr>
          <w:lang w:eastAsia="en-US"/>
        </w:rPr>
        <w:t>user</w:t>
      </w:r>
      <w:r>
        <w:rPr>
          <w:lang w:eastAsia="en-US"/>
        </w:rPr>
        <w:t>s</w:t>
      </w:r>
      <w:r w:rsidRPr="00A45F81">
        <w:rPr>
          <w:lang w:eastAsia="en-US"/>
        </w:rPr>
        <w:t xml:space="preserve"> of such a service. In </w:t>
      </w:r>
      <w:r w:rsidR="00564451">
        <w:rPr>
          <w:lang w:eastAsia="en-US"/>
        </w:rPr>
        <w:t>most</w:t>
      </w:r>
      <w:r w:rsidRPr="00A45F81">
        <w:rPr>
          <w:lang w:eastAsia="en-US"/>
        </w:rPr>
        <w:t xml:space="preserve"> case</w:t>
      </w:r>
      <w:r w:rsidR="00564451">
        <w:rPr>
          <w:lang w:eastAsia="en-US"/>
        </w:rPr>
        <w:t>s</w:t>
      </w:r>
      <w:r w:rsidRPr="00A45F81">
        <w:rPr>
          <w:lang w:eastAsia="en-US"/>
        </w:rPr>
        <w:t xml:space="preserve">, the </w:t>
      </w:r>
      <w:r>
        <w:rPr>
          <w:lang w:eastAsia="en-US"/>
        </w:rPr>
        <w:t xml:space="preserve">service provider is an AtoN </w:t>
      </w:r>
      <w:del w:id="12" w:author="Nikolaos Vastardis" w:date="2025-02-07T10:14:00Z">
        <w:r w:rsidDel="00EF3930">
          <w:rPr>
            <w:lang w:eastAsia="en-US"/>
          </w:rPr>
          <w:delText>authority</w:delText>
        </w:r>
      </w:del>
      <w:ins w:id="13" w:author="Nikolaos Vastardis" w:date="2025-02-07T10:14:00Z">
        <w:r w:rsidR="00EF3930">
          <w:rPr>
            <w:lang w:eastAsia="en-US"/>
          </w:rPr>
          <w:t>Authority</w:t>
        </w:r>
      </w:ins>
      <w:r>
        <w:rPr>
          <w:lang w:eastAsia="en-US"/>
        </w:rPr>
        <w:t>, while the end-users</w:t>
      </w:r>
      <w:r w:rsidRPr="00A45F81">
        <w:rPr>
          <w:lang w:eastAsia="en-US"/>
        </w:rPr>
        <w:t xml:space="preserve"> </w:t>
      </w:r>
      <w:r>
        <w:rPr>
          <w:lang w:eastAsia="en-US"/>
        </w:rPr>
        <w:t xml:space="preserve">include both shoreside </w:t>
      </w:r>
      <w:ins w:id="14" w:author="Nikolaos Vastardis" w:date="2025-02-07T11:23:00Z">
        <w:r w:rsidR="004D4D11">
          <w:rPr>
            <w:lang w:eastAsia="en-US"/>
          </w:rPr>
          <w:t>authorities/</w:t>
        </w:r>
      </w:ins>
      <w:r w:rsidR="00564451">
        <w:rPr>
          <w:lang w:eastAsia="en-US"/>
        </w:rPr>
        <w:t>organisations</w:t>
      </w:r>
      <w:r>
        <w:rPr>
          <w:lang w:eastAsia="en-US"/>
        </w:rPr>
        <w:t xml:space="preserve"> and mariners, which</w:t>
      </w:r>
      <w:r w:rsidR="00564451">
        <w:rPr>
          <w:lang w:eastAsia="en-US"/>
        </w:rPr>
        <w:t xml:space="preserve"> may </w:t>
      </w:r>
      <w:ins w:id="15" w:author="Nikolaos Vastardis" w:date="2025-02-07T10:14:00Z">
        <w:r w:rsidR="00EF3930">
          <w:rPr>
            <w:lang w:eastAsia="en-US"/>
          </w:rPr>
          <w:t>(</w:t>
        </w:r>
      </w:ins>
      <w:r w:rsidR="00564451">
        <w:rPr>
          <w:lang w:eastAsia="en-US"/>
        </w:rPr>
        <w:t>or may not</w:t>
      </w:r>
      <w:ins w:id="16" w:author="Nikolaos Vastardis" w:date="2025-02-07T10:14:00Z">
        <w:r w:rsidR="00EF3930">
          <w:rPr>
            <w:lang w:eastAsia="en-US"/>
          </w:rPr>
          <w:t>)</w:t>
        </w:r>
      </w:ins>
      <w:r w:rsidR="00564451">
        <w:rPr>
          <w:lang w:eastAsia="en-US"/>
        </w:rPr>
        <w:t xml:space="preserve"> need to</w:t>
      </w:r>
      <w:r>
        <w:rPr>
          <w:lang w:eastAsia="en-US"/>
        </w:rPr>
        <w:t xml:space="preserve"> display the data onto a</w:t>
      </w:r>
      <w:ins w:id="17" w:author="Nikolaos Vastardis" w:date="2025-02-07T10:15:00Z">
        <w:r w:rsidR="00EF3930">
          <w:rPr>
            <w:lang w:eastAsia="en-US"/>
          </w:rPr>
          <w:t xml:space="preserve"> type-appro</w:t>
        </w:r>
      </w:ins>
      <w:ins w:id="18" w:author="Nikolaos Vastardis" w:date="2025-02-07T10:16:00Z">
        <w:r w:rsidR="00EF3930">
          <w:rPr>
            <w:lang w:eastAsia="en-US"/>
          </w:rPr>
          <w:t>v</w:t>
        </w:r>
      </w:ins>
      <w:ins w:id="19" w:author="Nikolaos Vastardis" w:date="2025-02-07T10:15:00Z">
        <w:r w:rsidR="00EF3930">
          <w:rPr>
            <w:lang w:eastAsia="en-US"/>
          </w:rPr>
          <w:t>ed</w:t>
        </w:r>
      </w:ins>
      <w:del w:id="20" w:author="Nikolaos Vastardis" w:date="2025-02-07T10:15:00Z">
        <w:r w:rsidDel="00EF3930">
          <w:rPr>
            <w:lang w:eastAsia="en-US"/>
          </w:rPr>
          <w:delText>n</w:delText>
        </w:r>
      </w:del>
      <w:r>
        <w:rPr>
          <w:lang w:eastAsia="en-US"/>
        </w:rPr>
        <w:t xml:space="preserve"> Electronic Chart Display and Information System (ECDIS)</w:t>
      </w:r>
      <w:ins w:id="21" w:author="Nikolaos Vastardis" w:date="2025-02-07T10:15:00Z">
        <w:r w:rsidR="00EF3930">
          <w:rPr>
            <w:lang w:eastAsia="en-US"/>
          </w:rPr>
          <w:t xml:space="preserve"> or any other Electronic Chart System (ECS) in general</w:t>
        </w:r>
      </w:ins>
      <w:r w:rsidRPr="00A45F81">
        <w:rPr>
          <w:lang w:eastAsia="en-US"/>
        </w:rPr>
        <w:t xml:space="preserve">. </w:t>
      </w:r>
      <w:r w:rsidR="001450CF">
        <w:rPr>
          <w:lang w:eastAsia="en-US"/>
        </w:rPr>
        <w:t>These relationships are illustrated</w:t>
      </w:r>
      <w:r w:rsidRPr="00A45F81">
        <w:rPr>
          <w:lang w:eastAsia="en-US"/>
        </w:rPr>
        <w:t xml:space="preserve"> depicted in </w:t>
      </w:r>
      <w:r>
        <w:rPr>
          <w:lang w:eastAsia="en-US"/>
        </w:rPr>
        <w:fldChar w:fldCharType="begin"/>
      </w:r>
      <w:r>
        <w:rPr>
          <w:lang w:eastAsia="en-US"/>
        </w:rPr>
        <w:instrText xml:space="preserve"> REF _Ref188022002 \h </w:instrText>
      </w:r>
      <w:r>
        <w:rPr>
          <w:lang w:eastAsia="en-US"/>
        </w:rPr>
      </w:r>
      <w:r>
        <w:rPr>
          <w:lang w:eastAsia="en-US"/>
        </w:rPr>
        <w:fldChar w:fldCharType="separate"/>
      </w:r>
      <w:r>
        <w:t xml:space="preserve">Figure </w:t>
      </w:r>
      <w:r>
        <w:rPr>
          <w:noProof/>
        </w:rPr>
        <w:t>1</w:t>
      </w:r>
      <w:r>
        <w:rPr>
          <w:lang w:eastAsia="en-US"/>
        </w:rPr>
        <w:fldChar w:fldCharType="end"/>
      </w:r>
      <w:r w:rsidRPr="00A45F81">
        <w:rPr>
          <w:lang w:eastAsia="en-US"/>
        </w:rPr>
        <w:t xml:space="preserve">. </w:t>
      </w:r>
      <w:ins w:id="22" w:author="Nikolaos Vastardis" w:date="2025-02-11T15:23:00Z" w16du:dateUtc="2025-02-11T15:23:00Z">
        <w:r w:rsidR="00761F3B">
          <w:rPr>
            <w:lang w:eastAsia="en-US"/>
          </w:rPr>
          <w:t>Please note that this diagram is j</w:t>
        </w:r>
      </w:ins>
      <w:ins w:id="23" w:author="Nikolaos Vastardis" w:date="2025-02-11T15:24:00Z" w16du:dateUtc="2025-02-11T15:24:00Z">
        <w:r w:rsidR="00761F3B">
          <w:rPr>
            <w:lang w:eastAsia="en-US"/>
          </w:rPr>
          <w:t xml:space="preserve">ust the representation of </w:t>
        </w:r>
      </w:ins>
      <w:ins w:id="24" w:author="Nikolaos Vastardis" w:date="2025-02-11T16:30:00Z" w16du:dateUtc="2025-02-11T16:30:00Z">
        <w:r w:rsidR="00D37F94">
          <w:rPr>
            <w:lang w:eastAsia="en-US"/>
          </w:rPr>
          <w:t>a</w:t>
        </w:r>
      </w:ins>
      <w:ins w:id="25" w:author="Nikolaos Vastardis" w:date="2025-02-11T15:24:00Z" w16du:dateUtc="2025-02-11T15:24:00Z">
        <w:r w:rsidR="00761F3B">
          <w:rPr>
            <w:lang w:eastAsia="en-US"/>
          </w:rPr>
          <w:t xml:space="preserve"> typical </w:t>
        </w:r>
      </w:ins>
      <w:ins w:id="26" w:author="Nikolaos Vastardis" w:date="2025-02-12T08:37:00Z" w16du:dateUtc="2025-02-12T08:37:00Z">
        <w:r w:rsidR="004A3E4E">
          <w:rPr>
            <w:lang w:eastAsia="en-US"/>
          </w:rPr>
          <w:t>envisioned</w:t>
        </w:r>
      </w:ins>
      <w:ins w:id="27" w:author="Nikolaos Vastardis" w:date="2025-02-11T15:24:00Z" w16du:dateUtc="2025-02-11T15:24:00Z">
        <w:r w:rsidR="00761F3B">
          <w:rPr>
            <w:lang w:eastAsia="en-US"/>
          </w:rPr>
          <w:t xml:space="preserve"> environment, and other variations</w:t>
        </w:r>
      </w:ins>
      <w:ins w:id="28" w:author="Nikolaos Vastardis" w:date="2025-02-11T16:30:00Z" w16du:dateUtc="2025-02-11T16:30:00Z">
        <w:r w:rsidR="00D37F94">
          <w:rPr>
            <w:lang w:eastAsia="en-US"/>
          </w:rPr>
          <w:t xml:space="preserve"> may also be established.</w:t>
        </w:r>
        <w:del w:id="29" w:author="Nikolaos Vastardis [2]" w:date="2025-02-11T17:00:00Z" w16du:dateUtc="2025-02-11T17:00:00Z">
          <w:r w:rsidR="00D37F94" w:rsidDel="00692212">
            <w:rPr>
              <w:lang w:eastAsia="en-US"/>
            </w:rPr>
            <w:delText>S</w:delText>
          </w:r>
        </w:del>
      </w:ins>
    </w:p>
    <w:p w14:paraId="02CFECB1" w14:textId="77777777" w:rsidR="00577446" w:rsidRDefault="00577446">
      <w:pPr>
        <w:keepNext/>
        <w:suppressAutoHyphens/>
        <w:spacing w:after="200" w:line="276" w:lineRule="auto"/>
        <w:jc w:val="center"/>
        <w:pPrChange w:id="30" w:author="Nikolaos Vastardis" w:date="2025-01-22T12:38:00Z">
          <w:pPr>
            <w:keepNext/>
            <w:suppressAutoHyphens/>
            <w:spacing w:after="200" w:line="276" w:lineRule="auto"/>
          </w:pPr>
        </w:pPrChange>
      </w:pPr>
      <w:commentRangeStart w:id="31"/>
      <w:commentRangeStart w:id="32"/>
      <w:commentRangeStart w:id="33"/>
      <w:commentRangeStart w:id="34"/>
      <w:commentRangeStart w:id="35"/>
      <w:r w:rsidRPr="00A45F81">
        <w:rPr>
          <w:rFonts w:ascii="Helvetica" w:eastAsia="Helvetica" w:hAnsi="Helvetica" w:cs="Helvetica"/>
          <w:noProof/>
          <w:color w:val="08374B"/>
          <w:sz w:val="24"/>
          <w:lang w:eastAsia="en-US"/>
        </w:rPr>
        <w:drawing>
          <wp:inline distT="0" distB="0" distL="0" distR="0" wp14:anchorId="593213D3" wp14:editId="0FDEABEA">
            <wp:extent cx="5501825" cy="2705989"/>
            <wp:effectExtent l="0" t="0" r="381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noChangeArrowheads="1"/>
                    </pic:cNvPicPr>
                  </pic:nvPicPr>
                  <pic:blipFill>
                    <a:blip r:embed="rId11"/>
                    <a:stretch>
                      <a:fillRect/>
                    </a:stretch>
                  </pic:blipFill>
                  <pic:spPr bwMode="auto">
                    <a:xfrm>
                      <a:off x="0" y="0"/>
                      <a:ext cx="5501825" cy="2705989"/>
                    </a:xfrm>
                    <a:prstGeom prst="rect">
                      <a:avLst/>
                    </a:prstGeom>
                  </pic:spPr>
                </pic:pic>
              </a:graphicData>
            </a:graphic>
          </wp:inline>
        </w:drawing>
      </w:r>
      <w:commentRangeEnd w:id="31"/>
      <w:r w:rsidR="007C77F2">
        <w:rPr>
          <w:rStyle w:val="CommentReference"/>
        </w:rPr>
        <w:commentReference w:id="31"/>
      </w:r>
      <w:commentRangeEnd w:id="32"/>
      <w:r w:rsidR="007C77F2">
        <w:rPr>
          <w:rStyle w:val="CommentReference"/>
        </w:rPr>
        <w:commentReference w:id="32"/>
      </w:r>
      <w:commentRangeEnd w:id="33"/>
      <w:r w:rsidR="000F50A7">
        <w:rPr>
          <w:rStyle w:val="CommentReference"/>
        </w:rPr>
        <w:commentReference w:id="33"/>
      </w:r>
      <w:commentRangeEnd w:id="34"/>
      <w:r w:rsidR="009E4E4E">
        <w:rPr>
          <w:rStyle w:val="CommentReference"/>
        </w:rPr>
        <w:commentReference w:id="34"/>
      </w:r>
      <w:commentRangeEnd w:id="35"/>
      <w:r w:rsidR="00761F3B">
        <w:rPr>
          <w:rStyle w:val="CommentReference"/>
        </w:rPr>
        <w:commentReference w:id="35"/>
      </w:r>
    </w:p>
    <w:p w14:paraId="7DB7F8C5" w14:textId="3CFDB86B" w:rsidR="00577446" w:rsidRPr="009E4E4E" w:rsidRDefault="00577446" w:rsidP="004A0018">
      <w:pPr>
        <w:pStyle w:val="Caption"/>
        <w:rPr>
          <w:lang w:val="en-US"/>
          <w:rPrChange w:id="36" w:author="Mong, Eivind (DFO/MPO)" w:date="2025-02-11T07:34:00Z">
            <w:rPr/>
          </w:rPrChange>
        </w:rPr>
      </w:pPr>
      <w:bookmarkStart w:id="37" w:name="_Ref188022002"/>
      <w:r w:rsidRPr="009E4E4E">
        <w:rPr>
          <w:lang w:val="en-US"/>
          <w:rPrChange w:id="38" w:author="Mong, Eivind (DFO/MPO)" w:date="2025-02-11T07:34:00Z">
            <w:rPr/>
          </w:rPrChange>
        </w:rPr>
        <w:t xml:space="preserve">Figure </w:t>
      </w:r>
      <w:r>
        <w:fldChar w:fldCharType="begin"/>
      </w:r>
      <w:r w:rsidRPr="009E4E4E">
        <w:rPr>
          <w:lang w:val="en-US"/>
          <w:rPrChange w:id="39" w:author="Mong, Eivind (DFO/MPO)" w:date="2025-02-11T07:34:00Z">
            <w:rPr/>
          </w:rPrChange>
        </w:rPr>
        <w:instrText xml:space="preserve"> SEQ Figure \* ARABIC </w:instrText>
      </w:r>
      <w:r>
        <w:fldChar w:fldCharType="separate"/>
      </w:r>
      <w:ins w:id="40" w:author="Nikolaos Vastardis [2]" w:date="2025-02-11T15:07:00Z" w16du:dateUtc="2025-02-11T15:07:00Z">
        <w:r w:rsidR="00D3328D">
          <w:rPr>
            <w:noProof/>
            <w:lang w:val="en-US"/>
          </w:rPr>
          <w:t>1</w:t>
        </w:r>
      </w:ins>
      <w:del w:id="41" w:author="Nikolaos Vastardis [2]" w:date="2025-02-11T15:07:00Z" w16du:dateUtc="2025-02-11T15:07:00Z">
        <w:r w:rsidR="004A0018" w:rsidRPr="009E4E4E" w:rsidDel="00D3328D">
          <w:rPr>
            <w:noProof/>
            <w:lang w:val="en-US"/>
            <w:rPrChange w:id="42" w:author="Mong, Eivind (DFO/MPO)" w:date="2025-02-11T07:34:00Z">
              <w:rPr>
                <w:noProof/>
              </w:rPr>
            </w:rPrChange>
          </w:rPr>
          <w:delText>1</w:delText>
        </w:r>
      </w:del>
      <w:r>
        <w:rPr>
          <w:noProof/>
        </w:rPr>
        <w:fldChar w:fldCharType="end"/>
      </w:r>
      <w:bookmarkEnd w:id="37"/>
      <w:r w:rsidRPr="009E4E4E">
        <w:rPr>
          <w:lang w:val="en-US"/>
          <w:rPrChange w:id="43" w:author="Mong, Eivind (DFO/MPO)" w:date="2025-02-11T07:34:00Z">
            <w:rPr/>
          </w:rPrChange>
        </w:rPr>
        <w:t xml:space="preserve">: AtoN Information </w:t>
      </w:r>
      <w:del w:id="44" w:author="Nikolaos Vastardis" w:date="2025-01-22T13:16:00Z">
        <w:r w:rsidRPr="009E4E4E" w:rsidDel="003C7714">
          <w:rPr>
            <w:lang w:val="en-US"/>
            <w:rPrChange w:id="45" w:author="Mong, Eivind (DFO/MPO)" w:date="2025-02-11T07:34:00Z">
              <w:rPr/>
            </w:rPrChange>
          </w:rPr>
          <w:delText>Exchange</w:delText>
        </w:r>
      </w:del>
      <w:ins w:id="46" w:author="Nikolaos Vastardis" w:date="2025-01-22T13:16:00Z">
        <w:r w:rsidR="003C7714" w:rsidRPr="009E4E4E">
          <w:rPr>
            <w:lang w:val="en-US"/>
            <w:rPrChange w:id="47" w:author="Mong, Eivind (DFO/MPO)" w:date="2025-02-11T07:34:00Z">
              <w:rPr/>
            </w:rPrChange>
          </w:rPr>
          <w:t>Flow</w:t>
        </w:r>
      </w:ins>
    </w:p>
    <w:p w14:paraId="6A50519D" w14:textId="618CA5F2" w:rsidR="00D53C63" w:rsidRDefault="00D3328D" w:rsidP="00D53C63">
      <w:pPr>
        <w:rPr>
          <w:ins w:id="48" w:author="Nikolaos Vastardis" w:date="2025-02-07T10:54:00Z"/>
          <w:lang w:eastAsia="en-US"/>
        </w:rPr>
      </w:pPr>
      <w:ins w:id="49" w:author="Nikolaos Vastardis [2]" w:date="2025-02-11T14:52:00Z" w16du:dateUtc="2025-02-11T14:52:00Z">
        <w:r w:rsidRPr="003115DC">
          <w:rPr>
            <w:lang w:eastAsia="en-US"/>
          </w:rPr>
          <w:t xml:space="preserve">The diagram </w:t>
        </w:r>
        <w:r>
          <w:rPr>
            <w:lang w:eastAsia="en-US"/>
          </w:rPr>
          <w:t xml:space="preserve">in </w:t>
        </w:r>
        <w:r>
          <w:rPr>
            <w:lang w:eastAsia="en-US"/>
          </w:rPr>
          <w:fldChar w:fldCharType="begin"/>
        </w:r>
        <w:r>
          <w:rPr>
            <w:lang w:eastAsia="en-US"/>
          </w:rPr>
          <w:instrText xml:space="preserve"> REF _Ref188022002 \h </w:instrText>
        </w:r>
      </w:ins>
      <w:r>
        <w:rPr>
          <w:lang w:eastAsia="en-US"/>
        </w:rPr>
      </w:r>
      <w:ins w:id="50" w:author="Nikolaos Vastardis [2]" w:date="2025-02-11T14:52:00Z" w16du:dateUtc="2025-02-11T14:52:00Z">
        <w:r>
          <w:rPr>
            <w:lang w:eastAsia="en-US"/>
          </w:rPr>
          <w:fldChar w:fldCharType="separate"/>
        </w:r>
        <w:r>
          <w:t xml:space="preserve">Figure </w:t>
        </w:r>
        <w:r>
          <w:rPr>
            <w:noProof/>
          </w:rPr>
          <w:t>1</w:t>
        </w:r>
        <w:r>
          <w:rPr>
            <w:lang w:eastAsia="en-US"/>
          </w:rPr>
          <w:fldChar w:fldCharType="end"/>
        </w:r>
        <w:r>
          <w:rPr>
            <w:lang w:eastAsia="en-US"/>
          </w:rPr>
          <w:t xml:space="preserve"> </w:t>
        </w:r>
        <w:r w:rsidRPr="003115DC">
          <w:rPr>
            <w:lang w:eastAsia="en-US"/>
          </w:rPr>
          <w:t xml:space="preserve">is divided into two main sections: shore-side and </w:t>
        </w:r>
        <w:proofErr w:type="gramStart"/>
        <w:r w:rsidRPr="003115DC">
          <w:rPr>
            <w:lang w:eastAsia="en-US"/>
          </w:rPr>
          <w:t>ship-side</w:t>
        </w:r>
        <w:proofErr w:type="gramEnd"/>
        <w:r w:rsidRPr="003115DC">
          <w:rPr>
            <w:lang w:eastAsia="en-US"/>
          </w:rPr>
          <w:t xml:space="preserve">, illustrating how navigation data is distributed and utilized. </w:t>
        </w:r>
        <w:r>
          <w:rPr>
            <w:lang w:eastAsia="en-US"/>
          </w:rPr>
          <w:t>A</w:t>
        </w:r>
        <w:r w:rsidRPr="003115DC">
          <w:rPr>
            <w:lang w:eastAsia="en-US"/>
          </w:rPr>
          <w:t>t the core, the AtoN Authority serves as the primary provider of AtoN information</w:t>
        </w:r>
        <w:r>
          <w:rPr>
            <w:lang w:eastAsia="en-US"/>
          </w:rPr>
          <w:t>. This may be collected directly and/or indirectly, from all AtoN deployed and monitored in the AtoN authority’s area of responsibility. The AtoN information is then</w:t>
        </w:r>
        <w:r w:rsidRPr="003115DC">
          <w:rPr>
            <w:lang w:eastAsia="en-US"/>
          </w:rPr>
          <w:t xml:space="preserve"> disseminat</w:t>
        </w:r>
        <w:r>
          <w:rPr>
            <w:lang w:eastAsia="en-US"/>
          </w:rPr>
          <w:t>ed</w:t>
        </w:r>
        <w:r w:rsidRPr="003115DC">
          <w:rPr>
            <w:lang w:eastAsia="en-US"/>
          </w:rPr>
          <w:t xml:space="preserve"> to </w:t>
        </w:r>
        <w:r>
          <w:rPr>
            <w:lang w:eastAsia="en-US"/>
          </w:rPr>
          <w:t xml:space="preserve">other key </w:t>
        </w:r>
        <w:r w:rsidRPr="00A45F81">
          <w:rPr>
            <w:lang w:eastAsia="en-US"/>
          </w:rPr>
          <w:t>stakeholders</w:t>
        </w:r>
        <w:r>
          <w:rPr>
            <w:lang w:eastAsia="en-US"/>
          </w:rPr>
          <w:t xml:space="preserve"> such as</w:t>
        </w:r>
        <w:r w:rsidRPr="00A45F81">
          <w:rPr>
            <w:lang w:eastAsia="en-US"/>
          </w:rPr>
          <w:t xml:space="preserve"> </w:t>
        </w:r>
        <w:r>
          <w:rPr>
            <w:lang w:eastAsia="en-US"/>
          </w:rPr>
          <w:t>C</w:t>
        </w:r>
        <w:r w:rsidRPr="00A45F81">
          <w:rPr>
            <w:lang w:eastAsia="en-US"/>
          </w:rPr>
          <w:t xml:space="preserve">oastal </w:t>
        </w:r>
        <w:r>
          <w:rPr>
            <w:lang w:eastAsia="en-US"/>
          </w:rPr>
          <w:t>A</w:t>
        </w:r>
        <w:r w:rsidRPr="00A45F81">
          <w:rPr>
            <w:lang w:eastAsia="en-US"/>
          </w:rPr>
          <w:t xml:space="preserve">uthorities, </w:t>
        </w:r>
        <w:r>
          <w:rPr>
            <w:lang w:eastAsia="en-US"/>
          </w:rPr>
          <w:t xml:space="preserve">Search and Rescue (SAR) Authorities, </w:t>
        </w:r>
        <w:r w:rsidRPr="00A45F81">
          <w:rPr>
            <w:lang w:eastAsia="en-US"/>
          </w:rPr>
          <w:t>Regional Electronic Navigational Chart Coordination Centre (RENCs)</w:t>
        </w:r>
        <w:r>
          <w:rPr>
            <w:lang w:eastAsia="en-US"/>
          </w:rPr>
          <w:t xml:space="preserve">, and in some cases even maritime data </w:t>
        </w:r>
        <w:r w:rsidRPr="00A45F81">
          <w:rPr>
            <w:lang w:eastAsia="en-US"/>
          </w:rPr>
          <w:t xml:space="preserve">Value Added </w:t>
        </w:r>
        <w:r>
          <w:rPr>
            <w:lang w:eastAsia="en-US"/>
          </w:rPr>
          <w:t>Resellers (VARs)</w:t>
        </w:r>
        <w:del w:id="51" w:author="Nikolaos Vastardis" w:date="2025-02-11T16:31:00Z" w16du:dateUtc="2025-02-11T16:31:00Z">
          <w:r w:rsidDel="00E0544E">
            <w:rPr>
              <w:lang w:eastAsia="en-US"/>
            </w:rPr>
            <w:delText xml:space="preserve"> </w:delText>
          </w:r>
        </w:del>
      </w:ins>
      <w:ins w:id="52" w:author="Nikolaos Vastardis" w:date="2025-02-07T10:40:00Z">
        <w:del w:id="53" w:author="Nikolaos Vastardis [2]" w:date="2025-02-11T14:52:00Z" w16du:dateUtc="2025-02-11T14:52:00Z">
          <w:r w:rsidR="003115DC" w:rsidRPr="003115DC" w:rsidDel="00D3328D">
            <w:rPr>
              <w:lang w:eastAsia="en-US"/>
            </w:rPr>
            <w:delText xml:space="preserve">The diagram </w:delText>
          </w:r>
          <w:r w:rsidR="003115DC" w:rsidDel="00D3328D">
            <w:rPr>
              <w:lang w:eastAsia="en-US"/>
            </w:rPr>
            <w:delText xml:space="preserve">in </w:delText>
          </w:r>
          <w:r w:rsidR="003115DC" w:rsidDel="00D3328D">
            <w:rPr>
              <w:lang w:eastAsia="en-US"/>
            </w:rPr>
            <w:fldChar w:fldCharType="begin"/>
          </w:r>
          <w:r w:rsidR="003115DC" w:rsidDel="00D3328D">
            <w:rPr>
              <w:lang w:eastAsia="en-US"/>
            </w:rPr>
            <w:delInstrText xml:space="preserve"> REF _Ref188022002 \h </w:delInstrText>
          </w:r>
        </w:del>
      </w:ins>
      <w:del w:id="54" w:author="Nikolaos Vastardis [2]" w:date="2025-02-11T14:52:00Z" w16du:dateUtc="2025-02-11T14:52:00Z">
        <w:r w:rsidR="003115DC" w:rsidDel="00D3328D">
          <w:rPr>
            <w:lang w:eastAsia="en-US"/>
          </w:rPr>
        </w:r>
      </w:del>
      <w:ins w:id="55" w:author="Nikolaos Vastardis" w:date="2025-02-07T10:40:00Z">
        <w:del w:id="56" w:author="Nikolaos Vastardis [2]" w:date="2025-02-11T14:52:00Z" w16du:dateUtc="2025-02-11T14:52:00Z">
          <w:r w:rsidR="003115DC" w:rsidDel="00D3328D">
            <w:rPr>
              <w:lang w:eastAsia="en-US"/>
            </w:rPr>
            <w:fldChar w:fldCharType="separate"/>
          </w:r>
          <w:r w:rsidR="003115DC" w:rsidDel="00D3328D">
            <w:delText xml:space="preserve">Figure </w:delText>
          </w:r>
          <w:r w:rsidR="003115DC" w:rsidDel="00D3328D">
            <w:rPr>
              <w:noProof/>
            </w:rPr>
            <w:delText>1</w:delText>
          </w:r>
          <w:r w:rsidR="003115DC" w:rsidDel="00D3328D">
            <w:rPr>
              <w:lang w:eastAsia="en-US"/>
            </w:rPr>
            <w:fldChar w:fldCharType="end"/>
          </w:r>
          <w:r w:rsidR="003115DC" w:rsidDel="00D3328D">
            <w:rPr>
              <w:lang w:eastAsia="en-US"/>
            </w:rPr>
            <w:delText xml:space="preserve"> </w:delText>
          </w:r>
          <w:r w:rsidR="003115DC" w:rsidRPr="003115DC" w:rsidDel="00D3328D">
            <w:rPr>
              <w:lang w:eastAsia="en-US"/>
            </w:rPr>
            <w:delText xml:space="preserve">is divided into two main sections: shore-side and ship-side, illustrating how navigation data is distributed and utilized. </w:delText>
          </w:r>
        </w:del>
      </w:ins>
      <w:ins w:id="57" w:author="Nikolaos Vastardis" w:date="2025-02-07T10:42:00Z">
        <w:del w:id="58" w:author="Nikolaos Vastardis [2]" w:date="2025-02-11T14:52:00Z" w16du:dateUtc="2025-02-11T14:52:00Z">
          <w:r w:rsidR="003115DC" w:rsidDel="00D3328D">
            <w:rPr>
              <w:lang w:eastAsia="en-US"/>
            </w:rPr>
            <w:delText>A</w:delText>
          </w:r>
          <w:r w:rsidR="003115DC" w:rsidRPr="003115DC" w:rsidDel="00D3328D">
            <w:rPr>
              <w:lang w:eastAsia="en-US"/>
            </w:rPr>
            <w:delText xml:space="preserve">t the core, the AtoN Authority serves as the primary provider of AtoN information, disseminating data to </w:delText>
          </w:r>
        </w:del>
      </w:ins>
      <w:del w:id="59" w:author="Nikolaos Vastardis [2]" w:date="2025-02-11T14:52:00Z" w16du:dateUtc="2025-02-11T14:52:00Z">
        <w:r w:rsidR="001450CF" w:rsidDel="00D3328D">
          <w:rPr>
            <w:lang w:eastAsia="en-US"/>
          </w:rPr>
          <w:delText>In the case where the communication takes place in the shore-side, a</w:delText>
        </w:r>
        <w:r w:rsidR="00564451" w:rsidDel="00D3328D">
          <w:rPr>
            <w:lang w:eastAsia="en-US"/>
          </w:rPr>
          <w:delText xml:space="preserve"> primary use</w:delText>
        </w:r>
        <w:r w:rsidR="001450CF" w:rsidDel="00D3328D">
          <w:rPr>
            <w:lang w:eastAsia="en-US"/>
          </w:rPr>
          <w:delText>-case may be</w:delText>
        </w:r>
        <w:r w:rsidR="00564451" w:rsidRPr="00A45F81" w:rsidDel="00D3328D">
          <w:rPr>
            <w:lang w:eastAsia="en-US"/>
          </w:rPr>
          <w:delText xml:space="preserve"> to harmonise the AtoN information</w:delText>
        </w:r>
        <w:r w:rsidR="001450CF" w:rsidDel="00D3328D">
          <w:rPr>
            <w:lang w:eastAsia="en-US"/>
          </w:rPr>
          <w:delText xml:space="preserve"> exchange</w:delText>
        </w:r>
        <w:r w:rsidR="00564451" w:rsidRPr="00A45F81" w:rsidDel="00D3328D">
          <w:rPr>
            <w:lang w:eastAsia="en-US"/>
          </w:rPr>
          <w:delText xml:space="preserve"> between </w:delText>
        </w:r>
        <w:r w:rsidR="001450CF" w:rsidDel="00D3328D">
          <w:rPr>
            <w:lang w:eastAsia="en-US"/>
          </w:rPr>
          <w:delText>the</w:delText>
        </w:r>
      </w:del>
      <w:ins w:id="60" w:author="Nikolaos Vastardis" w:date="2025-02-07T10:11:00Z">
        <w:del w:id="61" w:author="Nikolaos Vastardis [2]" w:date="2025-02-11T14:52:00Z" w16du:dateUtc="2025-02-11T14:52:00Z">
          <w:r w:rsidR="000F50A7" w:rsidDel="00D3328D">
            <w:rPr>
              <w:lang w:eastAsia="en-US"/>
            </w:rPr>
            <w:delText>other</w:delText>
          </w:r>
        </w:del>
      </w:ins>
      <w:ins w:id="62" w:author="Nikolaos Vastardis" w:date="2025-02-07T10:42:00Z">
        <w:del w:id="63" w:author="Nikolaos Vastardis [2]" w:date="2025-02-11T14:52:00Z" w16du:dateUtc="2025-02-11T14:52:00Z">
          <w:r w:rsidR="003115DC" w:rsidDel="00D3328D">
            <w:rPr>
              <w:lang w:eastAsia="en-US"/>
            </w:rPr>
            <w:delText xml:space="preserve"> key</w:delText>
          </w:r>
        </w:del>
      </w:ins>
      <w:del w:id="64" w:author="Nikolaos Vastardis [2]" w:date="2025-02-11T14:52:00Z" w16du:dateUtc="2025-02-11T14:52:00Z">
        <w:r w:rsidR="001450CF" w:rsidDel="00D3328D">
          <w:rPr>
            <w:lang w:eastAsia="en-US"/>
          </w:rPr>
          <w:delText xml:space="preserve"> </w:delText>
        </w:r>
        <w:r w:rsidR="00564451" w:rsidRPr="00A45F81" w:rsidDel="00D3328D">
          <w:rPr>
            <w:lang w:eastAsia="en-US"/>
          </w:rPr>
          <w:delText>stakeholders</w:delText>
        </w:r>
      </w:del>
      <w:ins w:id="65" w:author="Nikolaos Vastardis" w:date="2025-02-07T10:42:00Z">
        <w:del w:id="66" w:author="Nikolaos Vastardis [2]" w:date="2025-02-11T14:52:00Z" w16du:dateUtc="2025-02-11T14:52:00Z">
          <w:r w:rsidR="003115DC" w:rsidDel="00D3328D">
            <w:rPr>
              <w:lang w:eastAsia="en-US"/>
            </w:rPr>
            <w:delText xml:space="preserve"> such as</w:delText>
          </w:r>
        </w:del>
      </w:ins>
      <w:del w:id="67" w:author="Nikolaos Vastardis [2]" w:date="2025-02-11T14:52:00Z" w16du:dateUtc="2025-02-11T14:52:00Z">
        <w:r w:rsidR="00564451" w:rsidRPr="00A45F81" w:rsidDel="00D3328D">
          <w:rPr>
            <w:lang w:eastAsia="en-US"/>
          </w:rPr>
          <w:delText xml:space="preserve"> in the data distribution chain</w:delText>
        </w:r>
        <w:r w:rsidR="001450CF" w:rsidDel="00D3328D">
          <w:rPr>
            <w:lang w:eastAsia="en-US"/>
          </w:rPr>
          <w:delText>,</w:delText>
        </w:r>
        <w:r w:rsidR="00564451" w:rsidRPr="00A45F81" w:rsidDel="00D3328D">
          <w:rPr>
            <w:lang w:eastAsia="en-US"/>
          </w:rPr>
          <w:delText xml:space="preserve"> before it is received by </w:delText>
        </w:r>
        <w:r w:rsidR="001450CF" w:rsidDel="00D3328D">
          <w:rPr>
            <w:lang w:eastAsia="en-US"/>
          </w:rPr>
          <w:delText>an</w:delText>
        </w:r>
        <w:r w:rsidR="00564451" w:rsidRPr="00A45F81" w:rsidDel="00D3328D">
          <w:rPr>
            <w:lang w:eastAsia="en-US"/>
          </w:rPr>
          <w:delText xml:space="preserve"> end</w:delText>
        </w:r>
        <w:r w:rsidR="001450CF" w:rsidDel="00D3328D">
          <w:rPr>
            <w:lang w:eastAsia="en-US"/>
          </w:rPr>
          <w:delText>-</w:delText>
        </w:r>
        <w:r w:rsidR="00564451" w:rsidRPr="00A45F81" w:rsidDel="00D3328D">
          <w:rPr>
            <w:lang w:eastAsia="en-US"/>
          </w:rPr>
          <w:delText xml:space="preserve">user on a ship. This includes the data exchange between AtoN Authorities, coastal </w:delText>
        </w:r>
      </w:del>
      <w:ins w:id="68" w:author="Nikolaos Vastardis" w:date="2025-02-07T10:12:00Z">
        <w:del w:id="69" w:author="Nikolaos Vastardis [2]" w:date="2025-02-11T14:52:00Z" w16du:dateUtc="2025-02-11T14:52:00Z">
          <w:r w:rsidR="000F50A7" w:rsidDel="00D3328D">
            <w:rPr>
              <w:lang w:eastAsia="en-US"/>
            </w:rPr>
            <w:delText>C</w:delText>
          </w:r>
          <w:r w:rsidR="000F50A7" w:rsidRPr="00A45F81" w:rsidDel="00D3328D">
            <w:rPr>
              <w:lang w:eastAsia="en-US"/>
            </w:rPr>
            <w:delText xml:space="preserve">oastal </w:delText>
          </w:r>
        </w:del>
      </w:ins>
      <w:del w:id="70" w:author="Nikolaos Vastardis [2]" w:date="2025-02-11T14:52:00Z" w16du:dateUtc="2025-02-11T14:52:00Z">
        <w:r w:rsidR="00564451" w:rsidRPr="00A45F81" w:rsidDel="00D3328D">
          <w:rPr>
            <w:lang w:eastAsia="en-US"/>
          </w:rPr>
          <w:delText>authorities</w:delText>
        </w:r>
      </w:del>
      <w:ins w:id="71" w:author="Nikolaos Vastardis" w:date="2025-02-07T10:12:00Z">
        <w:del w:id="72" w:author="Nikolaos Vastardis [2]" w:date="2025-02-11T14:52:00Z" w16du:dateUtc="2025-02-11T14:52:00Z">
          <w:r w:rsidR="000F50A7" w:rsidDel="00D3328D">
            <w:rPr>
              <w:lang w:eastAsia="en-US"/>
            </w:rPr>
            <w:delText>A</w:delText>
          </w:r>
          <w:r w:rsidR="000F50A7" w:rsidRPr="00A45F81" w:rsidDel="00D3328D">
            <w:rPr>
              <w:lang w:eastAsia="en-US"/>
            </w:rPr>
            <w:delText>uthorities</w:delText>
          </w:r>
        </w:del>
      </w:ins>
      <w:del w:id="73" w:author="Nikolaos Vastardis [2]" w:date="2025-02-11T14:52:00Z" w16du:dateUtc="2025-02-11T14:52:00Z">
        <w:r w:rsidR="00564451" w:rsidRPr="00A45F81" w:rsidDel="00D3328D">
          <w:rPr>
            <w:lang w:eastAsia="en-US"/>
          </w:rPr>
          <w:delText>, Regional Electronic Navigational Chart Coordination Centre (RENCs), Value Added Providers</w:delText>
        </w:r>
        <w:r w:rsidR="001450CF" w:rsidDel="00D3328D">
          <w:rPr>
            <w:lang w:eastAsia="en-US"/>
          </w:rPr>
          <w:delText xml:space="preserve"> (VAP)</w:delText>
        </w:r>
        <w:r w:rsidR="00564451" w:rsidRPr="00A45F81" w:rsidDel="00D3328D">
          <w:rPr>
            <w:lang w:eastAsia="en-US"/>
          </w:rPr>
          <w:delText xml:space="preserve">, </w:delText>
        </w:r>
      </w:del>
      <w:ins w:id="74" w:author="Nikolaos Vastardis" w:date="2025-02-07T10:12:00Z">
        <w:del w:id="75" w:author="Nikolaos Vastardis [2]" w:date="2025-02-11T14:52:00Z" w16du:dateUtc="2025-02-11T14:52:00Z">
          <w:r w:rsidR="000F50A7" w:rsidDel="00D3328D">
            <w:rPr>
              <w:lang w:eastAsia="en-US"/>
            </w:rPr>
            <w:delText>Search and Rescue (SAR</w:delText>
          </w:r>
        </w:del>
      </w:ins>
      <w:ins w:id="76" w:author="Nikolaos Vastardis" w:date="2025-02-07T10:13:00Z">
        <w:del w:id="77" w:author="Nikolaos Vastardis [2]" w:date="2025-02-11T14:52:00Z" w16du:dateUtc="2025-02-11T14:52:00Z">
          <w:r w:rsidR="000F50A7" w:rsidDel="00D3328D">
            <w:rPr>
              <w:lang w:eastAsia="en-US"/>
            </w:rPr>
            <w:delText xml:space="preserve">) Authorities, </w:delText>
          </w:r>
        </w:del>
      </w:ins>
      <w:ins w:id="78" w:author="Nikolaos Vastardis" w:date="2025-02-07T10:50:00Z">
        <w:del w:id="79" w:author="Nikolaos Vastardis [2]" w:date="2025-02-11T14:52:00Z" w16du:dateUtc="2025-02-11T14:52:00Z">
          <w:r w:rsidR="00D53C63" w:rsidRPr="00A45F81" w:rsidDel="00D3328D">
            <w:rPr>
              <w:lang w:eastAsia="en-US"/>
            </w:rPr>
            <w:delText>Regional Electronic Navigational Chart Coordination Centre (RENCs)</w:delText>
          </w:r>
        </w:del>
      </w:ins>
      <w:ins w:id="80" w:author="Nikolaos Vastardis" w:date="2025-02-07T11:04:00Z">
        <w:del w:id="81" w:author="Nikolaos Vastardis [2]" w:date="2025-02-11T14:52:00Z" w16du:dateUtc="2025-02-11T14:52:00Z">
          <w:r w:rsidR="005D2FDD" w:rsidDel="00D3328D">
            <w:rPr>
              <w:lang w:eastAsia="en-US"/>
            </w:rPr>
            <w:delText>,</w:delText>
          </w:r>
        </w:del>
      </w:ins>
      <w:ins w:id="82" w:author="Nikolaos Vastardis" w:date="2025-02-07T10:50:00Z">
        <w:del w:id="83" w:author="Nikolaos Vastardis [2]" w:date="2025-02-11T14:52:00Z" w16du:dateUtc="2025-02-11T14:52:00Z">
          <w:r w:rsidR="00D53C63" w:rsidDel="00D3328D">
            <w:rPr>
              <w:lang w:eastAsia="en-US"/>
            </w:rPr>
            <w:delText xml:space="preserve"> </w:delText>
          </w:r>
        </w:del>
      </w:ins>
      <w:ins w:id="84" w:author="Nikolaos Vastardis" w:date="2025-02-07T11:11:00Z">
        <w:del w:id="85" w:author="Nikolaos Vastardis [2]" w:date="2025-02-11T14:52:00Z" w16du:dateUtc="2025-02-11T14:52:00Z">
          <w:r w:rsidR="00A56E49" w:rsidDel="00D3328D">
            <w:rPr>
              <w:lang w:eastAsia="en-US"/>
            </w:rPr>
            <w:delText>and</w:delText>
          </w:r>
        </w:del>
      </w:ins>
      <w:ins w:id="86" w:author="Nikolaos Vastardis" w:date="2025-02-07T10:50:00Z">
        <w:del w:id="87" w:author="Nikolaos Vastardis [2]" w:date="2025-02-11T14:52:00Z" w16du:dateUtc="2025-02-11T14:52:00Z">
          <w:r w:rsidR="00D53C63" w:rsidDel="00D3328D">
            <w:rPr>
              <w:lang w:eastAsia="en-US"/>
            </w:rPr>
            <w:delText xml:space="preserve"> </w:delText>
          </w:r>
        </w:del>
      </w:ins>
      <w:ins w:id="88" w:author="Nikolaos Vastardis" w:date="2025-02-07T10:55:00Z">
        <w:del w:id="89" w:author="Nikolaos Vastardis [2]" w:date="2025-02-11T14:52:00Z" w16du:dateUtc="2025-02-11T14:52:00Z">
          <w:r w:rsidR="00D53C63" w:rsidDel="00D3328D">
            <w:rPr>
              <w:lang w:eastAsia="en-US"/>
            </w:rPr>
            <w:delText>in som</w:delText>
          </w:r>
        </w:del>
      </w:ins>
      <w:ins w:id="90" w:author="Nikolaos Vastardis" w:date="2025-02-07T10:56:00Z">
        <w:del w:id="91" w:author="Nikolaos Vastardis [2]" w:date="2025-02-11T14:52:00Z" w16du:dateUtc="2025-02-11T14:52:00Z">
          <w:r w:rsidR="00D53C63" w:rsidDel="00D3328D">
            <w:rPr>
              <w:lang w:eastAsia="en-US"/>
            </w:rPr>
            <w:delText>e cases</w:delText>
          </w:r>
        </w:del>
      </w:ins>
      <w:ins w:id="92" w:author="Nikolaos Vastardis" w:date="2025-02-07T10:51:00Z">
        <w:del w:id="93" w:author="Nikolaos Vastardis [2]" w:date="2025-02-11T14:52:00Z" w16du:dateUtc="2025-02-11T14:52:00Z">
          <w:r w:rsidR="00D53C63" w:rsidDel="00D3328D">
            <w:rPr>
              <w:lang w:eastAsia="en-US"/>
            </w:rPr>
            <w:delText xml:space="preserve"> even </w:delText>
          </w:r>
        </w:del>
      </w:ins>
      <w:ins w:id="94" w:author="Nikolaos Vastardis" w:date="2025-02-07T11:05:00Z">
        <w:del w:id="95" w:author="Nikolaos Vastardis [2]" w:date="2025-02-11T14:52:00Z" w16du:dateUtc="2025-02-11T14:52:00Z">
          <w:r w:rsidR="005D2FDD" w:rsidDel="00D3328D">
            <w:rPr>
              <w:lang w:eastAsia="en-US"/>
            </w:rPr>
            <w:delText xml:space="preserve">maritime data </w:delText>
          </w:r>
        </w:del>
      </w:ins>
      <w:ins w:id="96" w:author="Nikolaos Vastardis" w:date="2025-02-07T10:50:00Z">
        <w:del w:id="97" w:author="Nikolaos Vastardis [2]" w:date="2025-02-11T14:52:00Z" w16du:dateUtc="2025-02-11T14:52:00Z">
          <w:r w:rsidR="00D53C63" w:rsidRPr="00A45F81" w:rsidDel="00D3328D">
            <w:rPr>
              <w:lang w:eastAsia="en-US"/>
            </w:rPr>
            <w:delText xml:space="preserve">Value Added </w:delText>
          </w:r>
          <w:r w:rsidR="00D53C63" w:rsidDel="00D3328D">
            <w:rPr>
              <w:lang w:eastAsia="en-US"/>
            </w:rPr>
            <w:delText>Resellers (VAR</w:delText>
          </w:r>
        </w:del>
      </w:ins>
      <w:commentRangeStart w:id="98"/>
      <w:commentRangeStart w:id="99"/>
      <w:ins w:id="100" w:author="Nikolaos Vastardis" w:date="2025-02-07T10:51:00Z">
        <w:r w:rsidR="00D53C63">
          <w:rPr>
            <w:lang w:eastAsia="en-US"/>
          </w:rPr>
          <w:t>.</w:t>
        </w:r>
      </w:ins>
      <w:ins w:id="101" w:author="Nikolaos Vastardis" w:date="2025-02-07T10:56:00Z">
        <w:r w:rsidR="00D53C63">
          <w:rPr>
            <w:lang w:eastAsia="en-US"/>
          </w:rPr>
          <w:t xml:space="preserve"> </w:t>
        </w:r>
      </w:ins>
      <w:commentRangeEnd w:id="98"/>
      <w:r w:rsidR="009E4E4E">
        <w:rPr>
          <w:rStyle w:val="CommentReference"/>
        </w:rPr>
        <w:commentReference w:id="98"/>
      </w:r>
      <w:commentRangeEnd w:id="99"/>
      <w:r w:rsidR="00E0544E">
        <w:rPr>
          <w:rStyle w:val="CommentReference"/>
        </w:rPr>
        <w:commentReference w:id="99"/>
      </w:r>
      <w:ins w:id="102" w:author="Nikolaos Vastardis" w:date="2025-02-07T10:56:00Z">
        <w:r w:rsidR="00D53C63">
          <w:rPr>
            <w:lang w:eastAsia="en-US"/>
          </w:rPr>
          <w:t xml:space="preserve">The primary data format used for all these interactions is </w:t>
        </w:r>
      </w:ins>
      <w:ins w:id="103" w:author="Nikolaos Vastardis" w:date="2025-02-07T11:05:00Z">
        <w:r w:rsidR="005D2FDD">
          <w:rPr>
            <w:lang w:eastAsia="en-US"/>
          </w:rPr>
          <w:t>expected</w:t>
        </w:r>
      </w:ins>
      <w:ins w:id="104" w:author="Nikolaos Vastardis" w:date="2025-02-07T10:56:00Z">
        <w:r w:rsidR="00D53C63">
          <w:rPr>
            <w:lang w:eastAsia="en-US"/>
          </w:rPr>
          <w:t xml:space="preserve"> to be</w:t>
        </w:r>
      </w:ins>
      <w:ins w:id="105" w:author="Nikolaos Vastardis" w:date="2025-02-07T11:05:00Z">
        <w:r w:rsidR="005D2FDD">
          <w:rPr>
            <w:lang w:eastAsia="en-US"/>
          </w:rPr>
          <w:t xml:space="preserve"> </w:t>
        </w:r>
      </w:ins>
      <w:ins w:id="106" w:author="Nikolaos Vastardis" w:date="2025-02-07T10:56:00Z">
        <w:r w:rsidR="00D53C63">
          <w:rPr>
            <w:lang w:eastAsia="en-US"/>
          </w:rPr>
          <w:t>IALA S-201, as per the IHO S-100 framework. This</w:t>
        </w:r>
      </w:ins>
      <w:ins w:id="107" w:author="Nikolaos Vastardis" w:date="2025-02-07T11:34:00Z">
        <w:r w:rsidR="0032474C">
          <w:rPr>
            <w:lang w:eastAsia="en-US"/>
          </w:rPr>
          <w:t xml:space="preserve"> conformance</w:t>
        </w:r>
      </w:ins>
      <w:ins w:id="108" w:author="Nikolaos Vastardis" w:date="2025-02-07T10:56:00Z">
        <w:r w:rsidR="00D53C63">
          <w:rPr>
            <w:lang w:eastAsia="en-US"/>
          </w:rPr>
          <w:t xml:space="preserve"> </w:t>
        </w:r>
      </w:ins>
      <w:ins w:id="109" w:author="Nikolaos Vastardis" w:date="2025-02-07T11:05:00Z">
        <w:r w:rsidR="005D2FDD">
          <w:rPr>
            <w:lang w:eastAsia="en-US"/>
          </w:rPr>
          <w:t>enhances</w:t>
        </w:r>
      </w:ins>
      <w:ins w:id="110" w:author="Nikolaos Vastardis" w:date="2025-02-07T10:56:00Z">
        <w:r w:rsidR="00D53C63">
          <w:rPr>
            <w:lang w:eastAsia="en-US"/>
          </w:rPr>
          <w:t xml:space="preserve"> </w:t>
        </w:r>
      </w:ins>
      <w:ins w:id="111" w:author="Nikolaos Vastardis" w:date="2025-02-07T11:05:00Z">
        <w:r w:rsidR="005D2FDD">
          <w:rPr>
            <w:lang w:eastAsia="en-US"/>
          </w:rPr>
          <w:t>t</w:t>
        </w:r>
      </w:ins>
      <w:ins w:id="112" w:author="Nikolaos Vastardis" w:date="2025-02-07T10:56:00Z">
        <w:r w:rsidR="00D53C63">
          <w:rPr>
            <w:lang w:eastAsia="en-US"/>
          </w:rPr>
          <w:t xml:space="preserve">he data </w:t>
        </w:r>
      </w:ins>
      <w:ins w:id="113" w:author="Nikolaos Vastardis" w:date="2025-02-07T11:05:00Z">
        <w:r w:rsidR="005D2FDD">
          <w:rPr>
            <w:lang w:eastAsia="en-US"/>
          </w:rPr>
          <w:t xml:space="preserve">quality </w:t>
        </w:r>
      </w:ins>
      <w:ins w:id="114" w:author="Nikolaos Vastardis" w:date="2025-02-07T10:56:00Z">
        <w:r w:rsidR="00D53C63">
          <w:rPr>
            <w:lang w:eastAsia="en-US"/>
          </w:rPr>
          <w:t xml:space="preserve">and </w:t>
        </w:r>
      </w:ins>
      <w:ins w:id="115" w:author="Nikolaos Vastardis" w:date="2025-02-07T10:57:00Z">
        <w:r w:rsidR="00D53C63">
          <w:rPr>
            <w:lang w:eastAsia="en-US"/>
          </w:rPr>
          <w:t>supports the interoperability of the communication mechanisms.</w:t>
        </w:r>
      </w:ins>
      <w:del w:id="116" w:author="Nikolaos Vastardis" w:date="2025-02-07T10:51:00Z">
        <w:r w:rsidR="00564451" w:rsidRPr="00A45F81" w:rsidDel="00D53C63">
          <w:rPr>
            <w:lang w:eastAsia="en-US"/>
          </w:rPr>
          <w:delText>public portals, and other entities</w:delText>
        </w:r>
      </w:del>
      <w:del w:id="117" w:author="Nikolaos Vastardis" w:date="2025-02-07T10:54:00Z">
        <w:r w:rsidR="00564451" w:rsidRPr="00A45F81" w:rsidDel="00D53C63">
          <w:rPr>
            <w:lang w:eastAsia="en-US"/>
          </w:rPr>
          <w:delText>.</w:delText>
        </w:r>
      </w:del>
      <w:del w:id="118" w:author="Nikolaos Vastardis" w:date="2025-02-07T10:52:00Z">
        <w:r w:rsidR="00564451" w:rsidRPr="00A45F81" w:rsidDel="00D53C63">
          <w:rPr>
            <w:lang w:eastAsia="en-US"/>
          </w:rPr>
          <w:delText xml:space="preserve"> </w:delText>
        </w:r>
      </w:del>
      <w:del w:id="119" w:author="Nikolaos Vastardis" w:date="2025-02-07T10:59:00Z">
        <w:r w:rsidR="00564451" w:rsidRPr="00A45F81" w:rsidDel="00D53C63">
          <w:rPr>
            <w:lang w:eastAsia="en-US"/>
          </w:rPr>
          <w:delText xml:space="preserve">Depending on the specific requirements, the service usage patterns may differ. For example, A </w:delText>
        </w:r>
        <w:r w:rsidR="001450CF" w:rsidDel="00D53C63">
          <w:rPr>
            <w:lang w:eastAsia="en-US"/>
          </w:rPr>
          <w:delText>VA</w:delText>
        </w:r>
      </w:del>
      <w:del w:id="120" w:author="Nikolaos Vastardis" w:date="2025-02-07T10:13:00Z">
        <w:r w:rsidR="001450CF" w:rsidDel="00EF3930">
          <w:rPr>
            <w:lang w:eastAsia="en-US"/>
          </w:rPr>
          <w:delText>P</w:delText>
        </w:r>
      </w:del>
      <w:del w:id="121" w:author="Nikolaos Vastardis" w:date="2025-02-07T10:59:00Z">
        <w:r w:rsidR="00564451" w:rsidRPr="00A45F81" w:rsidDel="00D53C63">
          <w:rPr>
            <w:lang w:eastAsia="en-US"/>
          </w:rPr>
          <w:delText xml:space="preserve"> could pull all available data and subscribe to updates from a data producer (e.g., national AtoN </w:delText>
        </w:r>
      </w:del>
      <w:del w:id="122" w:author="Nikolaos Vastardis" w:date="2025-02-07T10:13:00Z">
        <w:r w:rsidR="00564451" w:rsidRPr="00A45F81" w:rsidDel="00EF3930">
          <w:rPr>
            <w:lang w:eastAsia="en-US"/>
          </w:rPr>
          <w:delText>authority</w:delText>
        </w:r>
      </w:del>
      <w:del w:id="123" w:author="Nikolaos Vastardis" w:date="2025-02-07T10:59:00Z">
        <w:r w:rsidR="00564451" w:rsidRPr="00A45F81" w:rsidDel="00D53C63">
          <w:rPr>
            <w:lang w:eastAsia="en-US"/>
          </w:rPr>
          <w:delText>) and redistribute the data to the end user via its own implementation of this service (after applying validation checks or optimising the data for a specific group of end users). The orchestration of multiple AtoN information services in the distribution chain, however, is not in the scope of this document and lies within the responsibility of the service provider(s).</w:delText>
        </w:r>
      </w:del>
    </w:p>
    <w:p w14:paraId="3B44B996" w14:textId="2A3BD2F5" w:rsidR="00E0544E" w:rsidRDefault="00D53C63" w:rsidP="00D53C63">
      <w:pPr>
        <w:rPr>
          <w:ins w:id="124" w:author="Nikolaos Vastardis" w:date="2025-02-11T16:38:00Z" w16du:dateUtc="2025-02-11T16:38:00Z"/>
          <w:lang w:eastAsia="en-US"/>
        </w:rPr>
      </w:pPr>
      <w:ins w:id="125" w:author="Nikolaos Vastardis" w:date="2025-02-07T10:52:00Z">
        <w:r w:rsidRPr="00D53C63">
          <w:rPr>
            <w:lang w:eastAsia="en-US"/>
          </w:rPr>
          <w:t xml:space="preserve">On the commercial and technical side, the </w:t>
        </w:r>
      </w:ins>
      <w:ins w:id="126" w:author="Nikolaos Vastardis" w:date="2025-02-11T16:11:00Z" w16du:dateUtc="2025-02-11T16:11:00Z">
        <w:r w:rsidR="009B00E2">
          <w:rPr>
            <w:lang w:eastAsia="en-US"/>
          </w:rPr>
          <w:t xml:space="preserve">AtoN </w:t>
        </w:r>
      </w:ins>
      <w:ins w:id="127" w:author="Nikolaos Vastardis" w:date="2025-02-07T10:52:00Z">
        <w:r w:rsidRPr="00D53C63">
          <w:rPr>
            <w:lang w:eastAsia="en-US"/>
          </w:rPr>
          <w:t xml:space="preserve">information </w:t>
        </w:r>
      </w:ins>
      <w:ins w:id="128" w:author="Nikolaos Vastardis" w:date="2025-02-07T11:12:00Z">
        <w:r w:rsidR="00A56E49">
          <w:rPr>
            <w:lang w:eastAsia="en-US"/>
          </w:rPr>
          <w:t>extends</w:t>
        </w:r>
      </w:ins>
      <w:ins w:id="129" w:author="Nikolaos Vastardis" w:date="2025-02-07T10:52:00Z">
        <w:r w:rsidRPr="00D53C63">
          <w:rPr>
            <w:lang w:eastAsia="en-US"/>
          </w:rPr>
          <w:t xml:space="preserve"> to </w:t>
        </w:r>
        <w:commentRangeStart w:id="130"/>
        <w:commentRangeStart w:id="131"/>
        <w:r w:rsidRPr="00D53C63">
          <w:rPr>
            <w:lang w:eastAsia="en-US"/>
          </w:rPr>
          <w:t>Value-Added Resellers</w:t>
        </w:r>
      </w:ins>
      <w:ins w:id="132" w:author="Nikolaos Vastardis" w:date="2025-02-07T10:53:00Z">
        <w:r>
          <w:rPr>
            <w:lang w:eastAsia="en-US"/>
          </w:rPr>
          <w:t xml:space="preserve"> (VARS)</w:t>
        </w:r>
      </w:ins>
      <w:ins w:id="133" w:author="Nikolaos Vastardis" w:date="2025-02-11T16:11:00Z" w16du:dateUtc="2025-02-11T16:11:00Z">
        <w:r w:rsidR="009B00E2">
          <w:rPr>
            <w:lang w:eastAsia="en-US"/>
          </w:rPr>
          <w:t>,</w:t>
        </w:r>
      </w:ins>
      <w:ins w:id="134" w:author="Nikolaos Vastardis" w:date="2025-02-07T10:53:00Z">
        <w:r>
          <w:rPr>
            <w:lang w:eastAsia="en-US"/>
          </w:rPr>
          <w:t xml:space="preserve"> </w:t>
        </w:r>
      </w:ins>
      <w:ins w:id="135" w:author="Nikolaos Vastardis" w:date="2025-02-07T11:34:00Z">
        <w:r w:rsidR="0032474C">
          <w:rPr>
            <w:lang w:eastAsia="en-US"/>
          </w:rPr>
          <w:t xml:space="preserve">as well as </w:t>
        </w:r>
      </w:ins>
      <w:ins w:id="136" w:author="Nikolaos Vastardis" w:date="2025-02-11T16:11:00Z" w16du:dateUtc="2025-02-11T16:11:00Z">
        <w:r w:rsidR="009B00E2">
          <w:rPr>
            <w:lang w:eastAsia="en-US"/>
          </w:rPr>
          <w:t xml:space="preserve">the </w:t>
        </w:r>
      </w:ins>
      <w:ins w:id="137" w:author="Nikolaos Vastardis" w:date="2025-02-07T11:34:00Z">
        <w:r w:rsidR="0032474C" w:rsidRPr="00D53C63">
          <w:rPr>
            <w:lang w:eastAsia="en-US"/>
          </w:rPr>
          <w:t>Original Equipment Manufacturers (OEMs)</w:t>
        </w:r>
        <w:r w:rsidR="0032474C">
          <w:rPr>
            <w:lang w:eastAsia="en-US"/>
          </w:rPr>
          <w:t>,</w:t>
        </w:r>
      </w:ins>
      <w:ins w:id="138" w:author="Nikolaos Vastardis" w:date="2025-02-07T10:52:00Z">
        <w:r w:rsidRPr="00D53C63">
          <w:rPr>
            <w:lang w:eastAsia="en-US"/>
          </w:rPr>
          <w:t xml:space="preserve"> </w:t>
        </w:r>
      </w:ins>
      <w:commentRangeEnd w:id="130"/>
      <w:r w:rsidR="00FD7A98">
        <w:rPr>
          <w:rStyle w:val="CommentReference"/>
        </w:rPr>
        <w:commentReference w:id="130"/>
      </w:r>
      <w:commentRangeEnd w:id="131"/>
      <w:r w:rsidR="00E0544E">
        <w:rPr>
          <w:rStyle w:val="CommentReference"/>
        </w:rPr>
        <w:commentReference w:id="131"/>
      </w:r>
      <w:ins w:id="139" w:author="Nikolaos Vastardis" w:date="2025-02-11T16:32:00Z" w16du:dateUtc="2025-02-11T16:32:00Z">
        <w:r w:rsidR="00E0544E">
          <w:rPr>
            <w:lang w:eastAsia="en-US"/>
          </w:rPr>
          <w:t xml:space="preserve">which </w:t>
        </w:r>
      </w:ins>
      <w:ins w:id="140" w:author="Nikolaos Vastardis" w:date="2025-02-11T16:36:00Z" w16du:dateUtc="2025-02-11T16:36:00Z">
        <w:r w:rsidR="00E0544E">
          <w:rPr>
            <w:lang w:eastAsia="en-US"/>
          </w:rPr>
          <w:t>are responsible for</w:t>
        </w:r>
      </w:ins>
      <w:ins w:id="141" w:author="Nikolaos Vastardis" w:date="2025-02-11T16:32:00Z" w16du:dateUtc="2025-02-11T16:32:00Z">
        <w:r w:rsidR="00E0544E">
          <w:rPr>
            <w:lang w:eastAsia="en-US"/>
          </w:rPr>
          <w:t xml:space="preserve"> the distribution of navigational data and AtoN information to the end-users</w:t>
        </w:r>
      </w:ins>
      <w:ins w:id="142" w:author="Nikolaos Vastardis" w:date="2025-02-11T16:37:00Z" w16du:dateUtc="2025-02-11T16:37:00Z">
        <w:r w:rsidR="00E0544E">
          <w:rPr>
            <w:lang w:eastAsia="en-US"/>
          </w:rPr>
          <w:t xml:space="preserve"> covered by SOLAS</w:t>
        </w:r>
      </w:ins>
      <w:ins w:id="143" w:author="Nikolaos Vastardis" w:date="2025-02-11T16:33:00Z" w16du:dateUtc="2025-02-11T16:33:00Z">
        <w:r w:rsidR="00E0544E">
          <w:rPr>
            <w:lang w:eastAsia="en-US"/>
          </w:rPr>
          <w:t xml:space="preserve">. This step includes the </w:t>
        </w:r>
      </w:ins>
      <w:ins w:id="144" w:author="Nikolaos Vastardis" w:date="2025-02-11T16:37:00Z" w16du:dateUtc="2025-02-11T16:37:00Z">
        <w:r w:rsidR="00E0544E">
          <w:rPr>
            <w:lang w:eastAsia="en-US"/>
          </w:rPr>
          <w:lastRenderedPageBreak/>
          <w:t>communication over</w:t>
        </w:r>
      </w:ins>
      <w:ins w:id="145" w:author="Nikolaos Vastardis" w:date="2025-02-11T16:33:00Z" w16du:dateUtc="2025-02-11T16:33:00Z">
        <w:r w:rsidR="00E0544E">
          <w:rPr>
            <w:lang w:eastAsia="en-US"/>
          </w:rPr>
          <w:t xml:space="preserve"> the “</w:t>
        </w:r>
        <w:proofErr w:type="gramStart"/>
        <w:r w:rsidR="00E0544E">
          <w:rPr>
            <w:lang w:eastAsia="en-US"/>
          </w:rPr>
          <w:t>last-mile</w:t>
        </w:r>
        <w:proofErr w:type="gramEnd"/>
        <w:r w:rsidR="00E0544E">
          <w:rPr>
            <w:lang w:eastAsia="en-US"/>
          </w:rPr>
          <w:t>”</w:t>
        </w:r>
      </w:ins>
      <w:ins w:id="146" w:author="Nikolaos Vastardis" w:date="2025-02-11T16:37:00Z" w16du:dateUtc="2025-02-11T16:37:00Z">
        <w:r w:rsidR="00E0544E">
          <w:rPr>
            <w:lang w:eastAsia="en-US"/>
          </w:rPr>
          <w:t>,</w:t>
        </w:r>
      </w:ins>
      <w:ins w:id="147" w:author="Nikolaos Vastardis" w:date="2025-02-11T16:33:00Z" w16du:dateUtc="2025-02-11T16:33:00Z">
        <w:r w:rsidR="00E0544E">
          <w:rPr>
            <w:lang w:eastAsia="en-US"/>
          </w:rPr>
          <w:t xml:space="preserve"> as this is defined by the IEC 63173-2 </w:t>
        </w:r>
      </w:ins>
      <w:ins w:id="148" w:author="Nikolaos Vastardis" w:date="2025-02-11T16:34:00Z" w16du:dateUtc="2025-02-11T16:34:00Z">
        <w:r w:rsidR="00E0544E">
          <w:rPr>
            <w:lang w:eastAsia="en-US"/>
          </w:rPr>
          <w:t>(</w:t>
        </w:r>
      </w:ins>
      <w:ins w:id="149" w:author="Nikolaos Vastardis" w:date="2025-02-11T16:33:00Z" w16du:dateUtc="2025-02-11T16:33:00Z">
        <w:r w:rsidR="00E0544E">
          <w:rPr>
            <w:lang w:eastAsia="en-US"/>
          </w:rPr>
          <w:t>SECOM</w:t>
        </w:r>
      </w:ins>
      <w:ins w:id="150" w:author="Nikolaos Vastardis" w:date="2025-02-11T16:34:00Z" w16du:dateUtc="2025-02-11T16:34:00Z">
        <w:r w:rsidR="00E0544E">
          <w:rPr>
            <w:lang w:eastAsia="en-US"/>
          </w:rPr>
          <w:t xml:space="preserve">) </w:t>
        </w:r>
      </w:ins>
      <w:customXmlInsRangeStart w:id="151" w:author="Nikolaos Vastardis" w:date="2025-02-11T16:34:00Z"/>
      <w:sdt>
        <w:sdtPr>
          <w:rPr>
            <w:lang w:eastAsia="en-US"/>
          </w:rPr>
          <w:id w:val="693276745"/>
          <w:citation/>
        </w:sdtPr>
        <w:sdtContent>
          <w:customXmlInsRangeEnd w:id="151"/>
          <w:ins w:id="152" w:author="Nikolaos Vastardis" w:date="2025-02-11T16:34:00Z" w16du:dateUtc="2025-02-11T16:34:00Z">
            <w:r w:rsidR="00E0544E">
              <w:rPr>
                <w:lang w:eastAsia="en-US"/>
              </w:rPr>
              <w:fldChar w:fldCharType="begin"/>
            </w:r>
            <w:r w:rsidR="00E0544E">
              <w:rPr>
                <w:lang w:eastAsia="en-US"/>
              </w:rPr>
              <w:instrText xml:space="preserve"> CITATION IEC22 \l 2057 </w:instrText>
            </w:r>
          </w:ins>
          <w:r w:rsidR="00E0544E">
            <w:rPr>
              <w:lang w:eastAsia="en-US"/>
            </w:rPr>
            <w:fldChar w:fldCharType="separate"/>
          </w:r>
          <w:ins w:id="153" w:author="Nikolaos Vastardis" w:date="2025-02-11T16:34:00Z" w16du:dateUtc="2025-02-11T16:34:00Z">
            <w:r w:rsidR="00E0544E" w:rsidRPr="00E0544E">
              <w:rPr>
                <w:noProof/>
                <w:lang w:eastAsia="en-US"/>
                <w:rPrChange w:id="154" w:author="Nikolaos Vastardis" w:date="2025-02-11T16:34:00Z" w16du:dateUtc="2025-02-11T16:34:00Z">
                  <w:rPr>
                    <w:rFonts w:eastAsia="Times New Roman"/>
                  </w:rPr>
                </w:rPrChange>
              </w:rPr>
              <w:t>[7]</w:t>
            </w:r>
            <w:r w:rsidR="00E0544E">
              <w:rPr>
                <w:lang w:eastAsia="en-US"/>
              </w:rPr>
              <w:fldChar w:fldCharType="end"/>
            </w:r>
          </w:ins>
          <w:customXmlInsRangeStart w:id="155" w:author="Nikolaos Vastardis" w:date="2025-02-11T16:34:00Z"/>
        </w:sdtContent>
      </w:sdt>
      <w:customXmlInsRangeEnd w:id="155"/>
      <w:ins w:id="156" w:author="Nikolaos Vastardis" w:date="2025-02-11T16:33:00Z" w16du:dateUtc="2025-02-11T16:33:00Z">
        <w:r w:rsidR="00E0544E">
          <w:rPr>
            <w:lang w:eastAsia="en-US"/>
          </w:rPr>
          <w:t xml:space="preserve"> standard</w:t>
        </w:r>
      </w:ins>
      <w:ins w:id="157" w:author="Nikolaos Vastardis" w:date="2025-02-11T16:37:00Z" w16du:dateUtc="2025-02-11T16:37:00Z">
        <w:r w:rsidR="00E0544E">
          <w:rPr>
            <w:lang w:eastAsia="en-US"/>
          </w:rPr>
          <w:t xml:space="preserve">. The design </w:t>
        </w:r>
      </w:ins>
      <w:ins w:id="158" w:author="Nikolaos Vastardis" w:date="2025-02-11T16:38:00Z" w16du:dateUtc="2025-02-11T16:38:00Z">
        <w:r w:rsidR="00E0544E">
          <w:rPr>
            <w:lang w:eastAsia="en-US"/>
          </w:rPr>
          <w:t>and implementation however of the “last-mile” solutions</w:t>
        </w:r>
      </w:ins>
      <w:ins w:id="159" w:author="Nikolaos Vastardis" w:date="2025-02-11T16:39:00Z" w16du:dateUtc="2025-02-11T16:39:00Z">
        <w:r w:rsidR="00E0544E">
          <w:rPr>
            <w:lang w:eastAsia="en-US"/>
          </w:rPr>
          <w:t>,</w:t>
        </w:r>
      </w:ins>
      <w:ins w:id="160" w:author="Nikolaos Vastardis" w:date="2025-02-11T16:38:00Z" w16du:dateUtc="2025-02-11T16:38:00Z">
        <w:r w:rsidR="00E0544E">
          <w:rPr>
            <w:lang w:eastAsia="en-US"/>
          </w:rPr>
          <w:t xml:space="preserve"> </w:t>
        </w:r>
        <w:proofErr w:type="gramStart"/>
        <w:r w:rsidR="00E0544E">
          <w:rPr>
            <w:lang w:eastAsia="en-US"/>
          </w:rPr>
          <w:t xml:space="preserve">is </w:t>
        </w:r>
      </w:ins>
      <w:ins w:id="161" w:author="Nikolaos Vastardis" w:date="2025-02-11T16:39:00Z" w16du:dateUtc="2025-02-11T16:39:00Z">
        <w:r w:rsidR="00E0544E">
          <w:rPr>
            <w:lang w:eastAsia="en-US"/>
          </w:rPr>
          <w:t>considered to be</w:t>
        </w:r>
        <w:proofErr w:type="gramEnd"/>
        <w:r w:rsidR="00E0544E">
          <w:rPr>
            <w:lang w:eastAsia="en-US"/>
          </w:rPr>
          <w:t xml:space="preserve"> vendor-</w:t>
        </w:r>
      </w:ins>
      <w:ins w:id="162" w:author="Nikolaos Vastardis" w:date="2025-02-12T08:38:00Z" w16du:dateUtc="2025-02-12T08:38:00Z">
        <w:r w:rsidR="004A3E4E">
          <w:rPr>
            <w:lang w:eastAsia="en-US"/>
          </w:rPr>
          <w:t>specific</w:t>
        </w:r>
      </w:ins>
      <w:ins w:id="163" w:author="Nikolaos Vastardis" w:date="2025-02-11T16:39:00Z" w16du:dateUtc="2025-02-11T16:39:00Z">
        <w:r w:rsidR="00E0544E">
          <w:rPr>
            <w:lang w:eastAsia="en-US"/>
          </w:rPr>
          <w:t xml:space="preserve"> and </w:t>
        </w:r>
      </w:ins>
      <w:ins w:id="164" w:author="Nikolaos Vastardis" w:date="2025-02-11T16:38:00Z" w16du:dateUtc="2025-02-11T16:38:00Z">
        <w:r w:rsidR="00E0544E">
          <w:rPr>
            <w:lang w:eastAsia="en-US"/>
          </w:rPr>
          <w:t>outside the scope of this document</w:t>
        </w:r>
      </w:ins>
      <w:ins w:id="165" w:author="Nikolaos Vastardis" w:date="2025-02-07T10:52:00Z">
        <w:r w:rsidRPr="00D53C63">
          <w:rPr>
            <w:lang w:eastAsia="en-US"/>
          </w:rPr>
          <w:t>.</w:t>
        </w:r>
      </w:ins>
    </w:p>
    <w:p w14:paraId="20C15C4C" w14:textId="464CAE45" w:rsidR="00D53C63" w:rsidRPr="00D53C63" w:rsidRDefault="00D53C63" w:rsidP="00D53C63">
      <w:pPr>
        <w:rPr>
          <w:ins w:id="166" w:author="Nikolaos Vastardis" w:date="2025-02-07T10:52:00Z"/>
          <w:lang w:eastAsia="en-US"/>
        </w:rPr>
      </w:pPr>
      <w:ins w:id="167" w:author="Nikolaos Vastardis" w:date="2025-02-07T10:52:00Z">
        <w:r w:rsidRPr="00D53C63">
          <w:rPr>
            <w:lang w:eastAsia="en-US"/>
          </w:rPr>
          <w:t xml:space="preserve">Public Portal </w:t>
        </w:r>
      </w:ins>
      <w:ins w:id="168" w:author="Nikolaos Vastardis" w:date="2025-02-07T11:08:00Z">
        <w:r w:rsidR="005D2FDD">
          <w:rPr>
            <w:lang w:eastAsia="en-US"/>
          </w:rPr>
          <w:t>services could potentially act</w:t>
        </w:r>
      </w:ins>
      <w:ins w:id="169" w:author="Nikolaos Vastardis" w:date="2025-02-07T10:52:00Z">
        <w:r w:rsidRPr="00D53C63">
          <w:rPr>
            <w:lang w:eastAsia="en-US"/>
          </w:rPr>
          <w:t xml:space="preserve"> as another vital distribution point, </w:t>
        </w:r>
      </w:ins>
      <w:ins w:id="170" w:author="Nikolaos Vastardis" w:date="2025-02-07T10:58:00Z">
        <w:r>
          <w:rPr>
            <w:lang w:eastAsia="en-US"/>
          </w:rPr>
          <w:t>which may offer</w:t>
        </w:r>
      </w:ins>
      <w:ins w:id="171" w:author="Nikolaos Vastardis" w:date="2025-02-07T10:52:00Z">
        <w:r w:rsidRPr="00D53C63">
          <w:rPr>
            <w:lang w:eastAsia="en-US"/>
          </w:rPr>
          <w:t xml:space="preserve"> access to </w:t>
        </w:r>
      </w:ins>
      <w:ins w:id="172" w:author="Nikolaos Vastardis" w:date="2025-02-07T10:58:00Z">
        <w:r>
          <w:rPr>
            <w:lang w:eastAsia="en-US"/>
          </w:rPr>
          <w:t xml:space="preserve">the </w:t>
        </w:r>
      </w:ins>
      <w:ins w:id="173" w:author="Nikolaos Vastardis" w:date="2025-02-07T10:52:00Z">
        <w:r w:rsidRPr="00D53C63">
          <w:rPr>
            <w:lang w:eastAsia="en-US"/>
          </w:rPr>
          <w:t xml:space="preserve">AtoN </w:t>
        </w:r>
      </w:ins>
      <w:ins w:id="174" w:author="Nikolaos Vastardis" w:date="2025-02-07T10:58:00Z">
        <w:r>
          <w:rPr>
            <w:lang w:eastAsia="en-US"/>
          </w:rPr>
          <w:t>information</w:t>
        </w:r>
      </w:ins>
      <w:ins w:id="175" w:author="Nikolaos Vastardis" w:date="2025-02-07T10:52:00Z">
        <w:r w:rsidRPr="00D53C63">
          <w:rPr>
            <w:lang w:eastAsia="en-US"/>
          </w:rPr>
          <w:t xml:space="preserve"> in both</w:t>
        </w:r>
      </w:ins>
      <w:ins w:id="176" w:author="Nikolaos Vastardis" w:date="2025-02-07T10:58:00Z">
        <w:r>
          <w:rPr>
            <w:lang w:eastAsia="en-US"/>
          </w:rPr>
          <w:t xml:space="preserve"> the</w:t>
        </w:r>
      </w:ins>
      <w:ins w:id="177" w:author="Nikolaos Vastardis" w:date="2025-02-07T10:52:00Z">
        <w:r w:rsidRPr="00D53C63">
          <w:rPr>
            <w:lang w:eastAsia="en-US"/>
          </w:rPr>
          <w:t xml:space="preserve"> S-201 and S-125 </w:t>
        </w:r>
      </w:ins>
      <w:ins w:id="178" w:author="Nikolaos Vastardis" w:date="2025-02-07T10:58:00Z">
        <w:r>
          <w:rPr>
            <w:lang w:eastAsia="en-US"/>
          </w:rPr>
          <w:t xml:space="preserve">data </w:t>
        </w:r>
      </w:ins>
      <w:ins w:id="179" w:author="Nikolaos Vastardis" w:date="2025-02-07T10:52:00Z">
        <w:r w:rsidRPr="00D53C63">
          <w:rPr>
            <w:lang w:eastAsia="en-US"/>
          </w:rPr>
          <w:t xml:space="preserve">formats. These formats are essential for different aspects of maritime navigation, with S-201 specifically tailored for AtoN management and S-125 supporting Electronic Chart Display and Information Systems (ECDIS). </w:t>
        </w:r>
      </w:ins>
      <w:ins w:id="180" w:author="Nikolaos Vastardis" w:date="2025-02-07T11:14:00Z">
        <w:r w:rsidR="00A56E49">
          <w:rPr>
            <w:lang w:eastAsia="en-US"/>
          </w:rPr>
          <w:t>The information flow through a coastal authority o</w:t>
        </w:r>
      </w:ins>
      <w:ins w:id="181" w:author="Nikolaos Vastardis" w:date="2025-02-07T11:16:00Z">
        <w:r w:rsidR="00A56E49">
          <w:rPr>
            <w:lang w:eastAsia="en-US"/>
          </w:rPr>
          <w:t>r</w:t>
        </w:r>
      </w:ins>
      <w:ins w:id="182" w:author="Nikolaos Vastardis" w:date="2025-02-07T11:14:00Z">
        <w:r w:rsidR="00A56E49">
          <w:rPr>
            <w:lang w:eastAsia="en-US"/>
          </w:rPr>
          <w:t xml:space="preserve"> a public portal</w:t>
        </w:r>
      </w:ins>
      <w:ins w:id="183" w:author="Nikolaos Vastardis" w:date="2025-02-07T11:16:00Z">
        <w:r w:rsidR="00A56E49">
          <w:rPr>
            <w:lang w:eastAsia="en-US"/>
          </w:rPr>
          <w:t>,</w:t>
        </w:r>
      </w:ins>
      <w:ins w:id="184" w:author="Nikolaos Vastardis" w:date="2025-02-07T11:14:00Z">
        <w:r w:rsidR="00A56E49">
          <w:rPr>
            <w:lang w:eastAsia="en-US"/>
          </w:rPr>
          <w:t xml:space="preserve"> </w:t>
        </w:r>
      </w:ins>
      <w:ins w:id="185" w:author="Nikolaos Vastardis" w:date="2025-02-07T11:16:00Z">
        <w:r w:rsidR="00A56E49">
          <w:rPr>
            <w:lang w:eastAsia="en-US"/>
          </w:rPr>
          <w:t>may further</w:t>
        </w:r>
      </w:ins>
      <w:ins w:id="186" w:author="Nikolaos Vastardis" w:date="2025-02-07T11:14:00Z">
        <w:r w:rsidR="00A56E49">
          <w:rPr>
            <w:lang w:eastAsia="en-US"/>
          </w:rPr>
          <w:t xml:space="preserve"> support the AtoN information dissemination to</w:t>
        </w:r>
        <w:del w:id="187" w:author="Mong, Eivind (DFO/MPO)" w:date="2025-02-11T07:50:00Z">
          <w:r w:rsidR="00A56E49" w:rsidDel="00FD7A98">
            <w:rPr>
              <w:lang w:eastAsia="en-US"/>
            </w:rPr>
            <w:delText>n</w:delText>
          </w:r>
        </w:del>
        <w:r w:rsidR="00A56E49">
          <w:rPr>
            <w:lang w:eastAsia="en-US"/>
          </w:rPr>
          <w:t xml:space="preserve"> non-SOLAS maritime e</w:t>
        </w:r>
      </w:ins>
      <w:ins w:id="188" w:author="Nikolaos Vastardis" w:date="2025-02-07T11:15:00Z">
        <w:r w:rsidR="00A56E49">
          <w:rPr>
            <w:lang w:eastAsia="en-US"/>
          </w:rPr>
          <w:t xml:space="preserve">nd-users, especially </w:t>
        </w:r>
      </w:ins>
      <w:proofErr w:type="gramStart"/>
      <w:ins w:id="189" w:author="Nikolaos Vastardis" w:date="2025-02-07T11:35:00Z">
        <w:r w:rsidR="0032474C">
          <w:rPr>
            <w:lang w:eastAsia="en-US"/>
          </w:rPr>
          <w:t>in regards to</w:t>
        </w:r>
      </w:ins>
      <w:proofErr w:type="gramEnd"/>
      <w:ins w:id="190" w:author="Nikolaos Vastardis" w:date="2025-02-07T11:15:00Z">
        <w:r w:rsidR="00A56E49">
          <w:rPr>
            <w:lang w:eastAsia="en-US"/>
          </w:rPr>
          <w:t xml:space="preserve"> third</w:t>
        </w:r>
      </w:ins>
      <w:ins w:id="191" w:author="Nikolaos Vastardis" w:date="2025-02-07T11:35:00Z">
        <w:r w:rsidR="0032474C">
          <w:rPr>
            <w:lang w:eastAsia="en-US"/>
          </w:rPr>
          <w:t>-</w:t>
        </w:r>
      </w:ins>
      <w:ins w:id="192" w:author="Nikolaos Vastardis" w:date="2025-02-07T11:15:00Z">
        <w:r w:rsidR="00A56E49">
          <w:rPr>
            <w:lang w:eastAsia="en-US"/>
          </w:rPr>
          <w:t>part</w:t>
        </w:r>
      </w:ins>
      <w:ins w:id="193" w:author="Nikolaos Vastardis" w:date="2025-02-07T11:16:00Z">
        <w:r w:rsidR="00A56E49">
          <w:rPr>
            <w:lang w:eastAsia="en-US"/>
          </w:rPr>
          <w:t>y</w:t>
        </w:r>
      </w:ins>
      <w:ins w:id="194" w:author="Nikolaos Vastardis" w:date="2025-02-07T11:15:00Z">
        <w:r w:rsidR="00A56E49">
          <w:rPr>
            <w:lang w:eastAsia="en-US"/>
          </w:rPr>
          <w:t xml:space="preserve"> Electronic Chart Systems (ECS)</w:t>
        </w:r>
      </w:ins>
      <w:ins w:id="195" w:author="Nikolaos Vastardis" w:date="2025-02-07T11:16:00Z">
        <w:r w:rsidR="00A56E49">
          <w:rPr>
            <w:lang w:eastAsia="en-US"/>
          </w:rPr>
          <w:t xml:space="preserve">. </w:t>
        </w:r>
      </w:ins>
      <w:ins w:id="196" w:author="Nikolaos Vastardis" w:date="2025-02-07T11:35:00Z">
        <w:r w:rsidR="0032474C">
          <w:rPr>
            <w:lang w:eastAsia="en-US"/>
          </w:rPr>
          <w:t>This</w:t>
        </w:r>
      </w:ins>
      <w:ins w:id="197" w:author="Nikolaos Vastardis" w:date="2025-02-07T11:36:00Z">
        <w:r w:rsidR="0032474C">
          <w:rPr>
            <w:lang w:eastAsia="en-US"/>
          </w:rPr>
          <w:t xml:space="preserve"> flow</w:t>
        </w:r>
      </w:ins>
      <w:ins w:id="198" w:author="Nikolaos Vastardis" w:date="2025-02-07T11:16:00Z">
        <w:r w:rsidR="00A56E49">
          <w:rPr>
            <w:lang w:eastAsia="en-US"/>
          </w:rPr>
          <w:t xml:space="preserve"> can also complement the availability of AtoN information towards the OEMs when required.</w:t>
        </w:r>
      </w:ins>
    </w:p>
    <w:p w14:paraId="34FE85B5" w14:textId="35425AE6" w:rsidR="00D53C63" w:rsidRDefault="00D53C63" w:rsidP="00D53C63">
      <w:pPr>
        <w:rPr>
          <w:ins w:id="199" w:author="Nikolaos Vastardis" w:date="2025-02-07T10:59:00Z"/>
          <w:lang w:eastAsia="en-US"/>
        </w:rPr>
      </w:pPr>
      <w:ins w:id="200" w:author="Nikolaos Vastardis" w:date="2025-02-07T10:52:00Z">
        <w:r w:rsidRPr="00D53C63">
          <w:rPr>
            <w:lang w:eastAsia="en-US"/>
          </w:rPr>
          <w:t xml:space="preserve">On the </w:t>
        </w:r>
        <w:proofErr w:type="gramStart"/>
        <w:r w:rsidRPr="00D53C63">
          <w:rPr>
            <w:lang w:eastAsia="en-US"/>
          </w:rPr>
          <w:t>ship-side</w:t>
        </w:r>
        <w:proofErr w:type="gramEnd"/>
        <w:r w:rsidRPr="00D53C63">
          <w:rPr>
            <w:lang w:eastAsia="en-US"/>
          </w:rPr>
          <w:t>, the processed and distributed AtoN information reaches end-users, including SOLAS vessels, non-SOLAS vessels. This ensures that all classes of maritime traffic, from large commercial ships to smaller recreational or non-SOLAS vessels, can</w:t>
        </w:r>
      </w:ins>
      <w:ins w:id="201" w:author="Nikolaos Vastardis" w:date="2025-02-07T11:22:00Z">
        <w:r w:rsidR="004D4D11">
          <w:rPr>
            <w:lang w:eastAsia="en-US"/>
          </w:rPr>
          <w:t xml:space="preserve"> </w:t>
        </w:r>
        <w:r w:rsidR="004D4D11" w:rsidRPr="00D53C63">
          <w:rPr>
            <w:lang w:eastAsia="en-US"/>
          </w:rPr>
          <w:t>reliabl</w:t>
        </w:r>
        <w:r w:rsidR="004D4D11">
          <w:rPr>
            <w:lang w:eastAsia="en-US"/>
          </w:rPr>
          <w:t>y</w:t>
        </w:r>
      </w:ins>
      <w:ins w:id="202" w:author="Nikolaos Vastardis" w:date="2025-02-07T10:52:00Z">
        <w:r w:rsidRPr="00D53C63">
          <w:rPr>
            <w:lang w:eastAsia="en-US"/>
          </w:rPr>
          <w:t xml:space="preserve"> access </w:t>
        </w:r>
      </w:ins>
      <w:ins w:id="203" w:author="Nikolaos Vastardis" w:date="2025-02-07T11:21:00Z">
        <w:r w:rsidR="004D4D11">
          <w:rPr>
            <w:lang w:eastAsia="en-US"/>
          </w:rPr>
          <w:t>the same</w:t>
        </w:r>
      </w:ins>
      <w:ins w:id="204" w:author="Nikolaos Vastardis" w:date="2025-02-07T10:52:00Z">
        <w:r w:rsidRPr="00D53C63">
          <w:rPr>
            <w:lang w:eastAsia="en-US"/>
          </w:rPr>
          <w:t xml:space="preserve"> navigational </w:t>
        </w:r>
      </w:ins>
      <w:ins w:id="205" w:author="Nikolaos Vastardis" w:date="2025-02-07T11:36:00Z">
        <w:r w:rsidR="0032474C">
          <w:rPr>
            <w:lang w:eastAsia="en-US"/>
          </w:rPr>
          <w:t>information</w:t>
        </w:r>
      </w:ins>
      <w:ins w:id="206" w:author="Nikolaos Vastardis" w:date="2025-02-07T11:21:00Z">
        <w:r w:rsidR="004D4D11">
          <w:rPr>
            <w:lang w:eastAsia="en-US"/>
          </w:rPr>
          <w:t>, even if they have been packaged differently</w:t>
        </w:r>
      </w:ins>
      <w:ins w:id="207" w:author="Nikolaos Vastardis" w:date="2025-02-07T11:22:00Z">
        <w:r w:rsidR="004D4D11">
          <w:rPr>
            <w:lang w:eastAsia="en-US"/>
          </w:rPr>
          <w:t>, or have a different update frequency</w:t>
        </w:r>
      </w:ins>
      <w:ins w:id="208" w:author="Nikolaos Vastardis" w:date="2025-02-07T10:52:00Z">
        <w:r w:rsidRPr="00D53C63">
          <w:rPr>
            <w:lang w:eastAsia="en-US"/>
          </w:rPr>
          <w:t xml:space="preserve">. The </w:t>
        </w:r>
      </w:ins>
      <w:ins w:id="209" w:author="Nikolaos Vastardis" w:date="2025-02-07T11:21:00Z">
        <w:r w:rsidR="004D4D11">
          <w:rPr>
            <w:lang w:eastAsia="en-US"/>
          </w:rPr>
          <w:t>ha</w:t>
        </w:r>
      </w:ins>
      <w:ins w:id="210" w:author="Nikolaos Vastardis" w:date="2025-02-07T11:22:00Z">
        <w:r w:rsidR="004D4D11">
          <w:rPr>
            <w:lang w:eastAsia="en-US"/>
          </w:rPr>
          <w:t>r</w:t>
        </w:r>
      </w:ins>
      <w:ins w:id="211" w:author="Nikolaos Vastardis" w:date="2025-02-07T11:21:00Z">
        <w:r w:rsidR="004D4D11">
          <w:rPr>
            <w:lang w:eastAsia="en-US"/>
          </w:rPr>
          <w:t>m</w:t>
        </w:r>
      </w:ins>
      <w:ins w:id="212" w:author="Nikolaos Vastardis" w:date="2025-02-07T11:22:00Z">
        <w:r w:rsidR="004D4D11">
          <w:rPr>
            <w:lang w:eastAsia="en-US"/>
          </w:rPr>
          <w:t>o</w:t>
        </w:r>
      </w:ins>
      <w:ins w:id="213" w:author="Nikolaos Vastardis" w:date="2025-02-07T11:21:00Z">
        <w:r w:rsidR="004D4D11">
          <w:rPr>
            <w:lang w:eastAsia="en-US"/>
          </w:rPr>
          <w:t>ni</w:t>
        </w:r>
      </w:ins>
      <w:ins w:id="214" w:author="Nikolaos Vastardis" w:date="2025-02-07T11:22:00Z">
        <w:r w:rsidR="004D4D11">
          <w:rPr>
            <w:lang w:eastAsia="en-US"/>
          </w:rPr>
          <w:t>zed</w:t>
        </w:r>
      </w:ins>
      <w:ins w:id="215" w:author="Nikolaos Vastardis" w:date="2025-02-07T10:52:00Z">
        <w:r w:rsidRPr="00D53C63">
          <w:rPr>
            <w:lang w:eastAsia="en-US"/>
          </w:rPr>
          <w:t xml:space="preserve"> data flow enhances maritime safety by ensuring that critical </w:t>
        </w:r>
      </w:ins>
      <w:ins w:id="216" w:author="Nikolaos Vastardis" w:date="2025-02-07T11:36:00Z">
        <w:r w:rsidR="0032474C">
          <w:rPr>
            <w:lang w:eastAsia="en-US"/>
          </w:rPr>
          <w:t>AtoNs</w:t>
        </w:r>
      </w:ins>
      <w:ins w:id="217" w:author="Nikolaos Vastardis" w:date="2025-02-07T10:52:00Z">
        <w:r w:rsidRPr="00D53C63">
          <w:rPr>
            <w:lang w:eastAsia="en-US"/>
          </w:rPr>
          <w:t>, such as buoys, beacons, and lighthouses, are accurately represented in digital navigation systems.</w:t>
        </w:r>
      </w:ins>
    </w:p>
    <w:p w14:paraId="128A58EB" w14:textId="5F42014A" w:rsidR="00D53C63" w:rsidRPr="000D6F63" w:rsidDel="004D4D11" w:rsidRDefault="00673639" w:rsidP="00564451">
      <w:pPr>
        <w:rPr>
          <w:del w:id="218" w:author="Nikolaos Vastardis" w:date="2025-02-07T11:23:00Z"/>
          <w:lang w:eastAsia="en-US"/>
        </w:rPr>
      </w:pPr>
      <w:commentRangeStart w:id="219"/>
      <w:commentRangeEnd w:id="219"/>
      <w:del w:id="220" w:author="Nikolaos Vastardis" w:date="2025-02-12T08:40:00Z" w16du:dateUtc="2025-02-12T08:40:00Z">
        <w:r w:rsidDel="004A3E4E">
          <w:rPr>
            <w:rStyle w:val="CommentReference"/>
          </w:rPr>
          <w:commentReference w:id="219"/>
        </w:r>
        <w:commentRangeStart w:id="221"/>
        <w:commentRangeEnd w:id="221"/>
        <w:r w:rsidDel="004A3E4E">
          <w:rPr>
            <w:rStyle w:val="CommentReference"/>
          </w:rPr>
          <w:commentReference w:id="221"/>
        </w:r>
        <w:commentRangeStart w:id="222"/>
        <w:commentRangeStart w:id="223"/>
        <w:commentRangeEnd w:id="222"/>
        <w:r w:rsidR="00D560D3" w:rsidDel="004A3E4E">
          <w:rPr>
            <w:rStyle w:val="CommentReference"/>
          </w:rPr>
          <w:commentReference w:id="222"/>
        </w:r>
        <w:commentRangeEnd w:id="223"/>
        <w:r w:rsidR="00692212" w:rsidDel="004A3E4E">
          <w:rPr>
            <w:rStyle w:val="CommentReference"/>
          </w:rPr>
          <w:commentReference w:id="223"/>
        </w:r>
      </w:del>
    </w:p>
    <w:p w14:paraId="044C1D91" w14:textId="77777777" w:rsidR="000D6F63" w:rsidRPr="00564451" w:rsidRDefault="000D6F63" w:rsidP="000D6F63"/>
    <w:p w14:paraId="73F99017" w14:textId="20A3162F" w:rsidR="00901E8D" w:rsidRDefault="000D6F63" w:rsidP="000D6F63">
      <w:pPr>
        <w:pStyle w:val="Heading3"/>
      </w:pPr>
      <w:del w:id="224" w:author="Nikolaos Vastardis" w:date="2025-01-22T13:48:00Z">
        <w:r w:rsidDel="003947C3">
          <w:delText>User Needs</w:delText>
        </w:r>
      </w:del>
      <w:ins w:id="225" w:author="Nikolaos Vastardis" w:date="2025-01-22T13:48:00Z">
        <w:r w:rsidR="003947C3">
          <w:t>Types of Information</w:t>
        </w:r>
      </w:ins>
    </w:p>
    <w:p w14:paraId="15013A73" w14:textId="403CB389" w:rsidR="000D6F63" w:rsidRPr="000D6F63" w:rsidRDefault="000D6F63" w:rsidP="000D6F63">
      <w:pPr>
        <w:rPr>
          <w:lang w:val="en-US" w:eastAsia="en-US"/>
        </w:rPr>
      </w:pPr>
      <w:r>
        <w:rPr>
          <w:lang w:val="en-US" w:eastAsia="en-US"/>
        </w:rPr>
        <w:t xml:space="preserve">As per the non-exhaustive list found in </w:t>
      </w:r>
      <w:sdt>
        <w:sdtPr>
          <w:rPr>
            <w:lang w:val="en-US" w:eastAsia="en-US"/>
          </w:rPr>
          <w:id w:val="-718509470"/>
          <w:citation/>
        </w:sdtPr>
        <w:sdtContent>
          <w:r>
            <w:rPr>
              <w:lang w:val="en-US" w:eastAsia="en-US"/>
            </w:rPr>
            <w:fldChar w:fldCharType="begin"/>
          </w:r>
          <w:r>
            <w:rPr>
              <w:lang w:eastAsia="en-US"/>
            </w:rPr>
            <w:instrText xml:space="preserve"> CITATION Des24 \l 2057 </w:instrText>
          </w:r>
          <w:r>
            <w:rPr>
              <w:lang w:val="en-US" w:eastAsia="en-US"/>
            </w:rPr>
            <w:fldChar w:fldCharType="separate"/>
          </w:r>
          <w:r w:rsidRPr="000D6F63">
            <w:rPr>
              <w:noProof/>
              <w:lang w:eastAsia="en-US"/>
            </w:rPr>
            <w:t>[5]</w:t>
          </w:r>
          <w:r>
            <w:rPr>
              <w:lang w:val="en-US" w:eastAsia="en-US"/>
            </w:rPr>
            <w:fldChar w:fldCharType="end"/>
          </w:r>
        </w:sdtContent>
      </w:sdt>
      <w:r>
        <w:rPr>
          <w:lang w:val="en-US" w:eastAsia="en-US"/>
        </w:rPr>
        <w:t>, u</w:t>
      </w:r>
      <w:r w:rsidRPr="000D6F63">
        <w:rPr>
          <w:lang w:val="en-US" w:eastAsia="en-US"/>
        </w:rPr>
        <w:t>ser needs may include the most</w:t>
      </w:r>
      <w:r>
        <w:rPr>
          <w:lang w:val="en-US" w:eastAsia="en-US"/>
        </w:rPr>
        <w:t xml:space="preserve"> </w:t>
      </w:r>
      <w:r w:rsidRPr="000D6F63">
        <w:rPr>
          <w:lang w:val="en-US" w:eastAsia="en-US"/>
        </w:rPr>
        <w:t xml:space="preserve">up-to-date presentation of information on:  </w:t>
      </w:r>
    </w:p>
    <w:p w14:paraId="7032610B" w14:textId="04C15109" w:rsidR="000D6F63" w:rsidRPr="000D6F63" w:rsidRDefault="002C2465">
      <w:pPr>
        <w:pStyle w:val="ListParagraph"/>
        <w:numPr>
          <w:ilvl w:val="0"/>
          <w:numId w:val="47"/>
        </w:numPr>
        <w:ind w:left="714" w:hanging="357"/>
        <w:contextualSpacing w:val="0"/>
        <w:rPr>
          <w:lang w:val="en-US" w:eastAsia="en-US"/>
        </w:rPr>
      </w:pPr>
      <w:r>
        <w:rPr>
          <w:lang w:val="en-US" w:eastAsia="en-US"/>
        </w:rPr>
        <w:t>N</w:t>
      </w:r>
      <w:r w:rsidR="000D6F63" w:rsidRPr="000D6F63">
        <w:rPr>
          <w:lang w:val="en-US" w:eastAsia="en-US"/>
        </w:rPr>
        <w:t>ew hazards (fixed or dynamic)</w:t>
      </w:r>
    </w:p>
    <w:p w14:paraId="2BCA148A" w14:textId="696A9D01" w:rsidR="000D6F63" w:rsidRPr="000D6F63" w:rsidRDefault="002C2465">
      <w:pPr>
        <w:pStyle w:val="ListParagraph"/>
        <w:numPr>
          <w:ilvl w:val="0"/>
          <w:numId w:val="47"/>
        </w:numPr>
        <w:ind w:left="714" w:hanging="357"/>
        <w:contextualSpacing w:val="0"/>
        <w:rPr>
          <w:lang w:val="en-US" w:eastAsia="en-US"/>
        </w:rPr>
      </w:pPr>
      <w:r>
        <w:rPr>
          <w:lang w:val="en-US" w:eastAsia="en-US"/>
        </w:rPr>
        <w:t>T</w:t>
      </w:r>
      <w:r w:rsidR="000D6F63" w:rsidRPr="000D6F63">
        <w:rPr>
          <w:lang w:val="en-US" w:eastAsia="en-US"/>
        </w:rPr>
        <w:t>emporary channels or routes</w:t>
      </w:r>
    </w:p>
    <w:p w14:paraId="0282ACA8" w14:textId="7D1DC285" w:rsidR="000D6F63" w:rsidRPr="000D6F63" w:rsidRDefault="002C2465">
      <w:pPr>
        <w:pStyle w:val="ListParagraph"/>
        <w:numPr>
          <w:ilvl w:val="0"/>
          <w:numId w:val="47"/>
        </w:numPr>
        <w:ind w:left="714" w:hanging="357"/>
        <w:contextualSpacing w:val="0"/>
        <w:rPr>
          <w:lang w:val="en-US" w:eastAsia="en-US"/>
        </w:rPr>
      </w:pPr>
      <w:r>
        <w:rPr>
          <w:lang w:val="en-US" w:eastAsia="en-US"/>
        </w:rPr>
        <w:t>T</w:t>
      </w:r>
      <w:r w:rsidR="000D6F63" w:rsidRPr="000D6F63">
        <w:rPr>
          <w:lang w:val="en-US" w:eastAsia="en-US"/>
        </w:rPr>
        <w:t>emporary areas to be avoided (e.g. restricted areas (i.e. military exercises)</w:t>
      </w:r>
    </w:p>
    <w:p w14:paraId="51A0D40A" w14:textId="4D333A5B" w:rsidR="000D6F63" w:rsidRPr="000D6F63" w:rsidRDefault="002C2465">
      <w:pPr>
        <w:pStyle w:val="ListParagraph"/>
        <w:numPr>
          <w:ilvl w:val="0"/>
          <w:numId w:val="47"/>
        </w:numPr>
        <w:ind w:left="714" w:hanging="357"/>
        <w:contextualSpacing w:val="0"/>
        <w:rPr>
          <w:lang w:val="en-US" w:eastAsia="en-US"/>
        </w:rPr>
      </w:pPr>
      <w:r>
        <w:rPr>
          <w:lang w:val="en-US" w:eastAsia="en-US"/>
        </w:rPr>
        <w:t>S</w:t>
      </w:r>
      <w:r w:rsidR="000D6F63" w:rsidRPr="000D6F63">
        <w:rPr>
          <w:lang w:val="en-US" w:eastAsia="en-US"/>
        </w:rPr>
        <w:t>urvey, dredging, fishing, special marine events)</w:t>
      </w:r>
    </w:p>
    <w:p w14:paraId="79EB28CE" w14:textId="1604AD75" w:rsidR="000D6F63" w:rsidRPr="000D6F63" w:rsidRDefault="002C2465">
      <w:pPr>
        <w:pStyle w:val="ListParagraph"/>
        <w:numPr>
          <w:ilvl w:val="0"/>
          <w:numId w:val="47"/>
        </w:numPr>
        <w:ind w:left="714" w:hanging="357"/>
        <w:contextualSpacing w:val="0"/>
        <w:rPr>
          <w:lang w:val="en-US" w:eastAsia="en-US"/>
        </w:rPr>
      </w:pPr>
      <w:r>
        <w:rPr>
          <w:lang w:val="en-US" w:eastAsia="en-US"/>
        </w:rPr>
        <w:t>C</w:t>
      </w:r>
      <w:r w:rsidR="000D6F63" w:rsidRPr="000D6F63">
        <w:rPr>
          <w:lang w:val="en-US" w:eastAsia="en-US"/>
        </w:rPr>
        <w:t>hanged hydrography, such as shifting banks</w:t>
      </w:r>
    </w:p>
    <w:p w14:paraId="15E90A75" w14:textId="41353FCA" w:rsidR="000D6F63" w:rsidRPr="000D6F63" w:rsidRDefault="002C2465">
      <w:pPr>
        <w:pStyle w:val="ListParagraph"/>
        <w:numPr>
          <w:ilvl w:val="0"/>
          <w:numId w:val="47"/>
        </w:numPr>
        <w:ind w:left="714" w:hanging="357"/>
        <w:contextualSpacing w:val="0"/>
        <w:rPr>
          <w:lang w:val="en-US" w:eastAsia="en-US"/>
        </w:rPr>
      </w:pPr>
      <w:r>
        <w:rPr>
          <w:lang w:val="en-US" w:eastAsia="en-US"/>
        </w:rPr>
        <w:t>T</w:t>
      </w:r>
      <w:r w:rsidR="000D6F63" w:rsidRPr="000D6F63">
        <w:rPr>
          <w:lang w:val="en-US" w:eastAsia="en-US"/>
        </w:rPr>
        <w:t>emporary replacement of a charted aid that is off station or removed</w:t>
      </w:r>
    </w:p>
    <w:p w14:paraId="2842F3EF" w14:textId="621E6839" w:rsidR="000D6F63" w:rsidRPr="000D6F63" w:rsidRDefault="002C2465">
      <w:pPr>
        <w:pStyle w:val="ListParagraph"/>
        <w:numPr>
          <w:ilvl w:val="0"/>
          <w:numId w:val="47"/>
        </w:numPr>
        <w:ind w:left="714" w:hanging="357"/>
        <w:contextualSpacing w:val="0"/>
        <w:rPr>
          <w:lang w:val="en-US" w:eastAsia="en-US"/>
        </w:rPr>
      </w:pPr>
      <w:r>
        <w:rPr>
          <w:lang w:val="en-US" w:eastAsia="en-US"/>
        </w:rPr>
        <w:t>D</w:t>
      </w:r>
      <w:r w:rsidR="000D6F63" w:rsidRPr="000D6F63">
        <w:rPr>
          <w:lang w:val="en-US" w:eastAsia="en-US"/>
        </w:rPr>
        <w:t>ynamic areas (e.g. reduced visibility, presence of protected species)</w:t>
      </w:r>
    </w:p>
    <w:p w14:paraId="1EFA2A0C" w14:textId="381292BC" w:rsidR="000D6F63" w:rsidRPr="000D6F63" w:rsidRDefault="002C2465">
      <w:pPr>
        <w:pStyle w:val="ListParagraph"/>
        <w:numPr>
          <w:ilvl w:val="0"/>
          <w:numId w:val="47"/>
        </w:numPr>
        <w:ind w:left="714" w:hanging="357"/>
        <w:contextualSpacing w:val="0"/>
        <w:rPr>
          <w:lang w:val="en-US" w:eastAsia="en-US"/>
        </w:rPr>
      </w:pPr>
      <w:r>
        <w:rPr>
          <w:lang w:val="en-US" w:eastAsia="en-US"/>
        </w:rPr>
        <w:t>P</w:t>
      </w:r>
      <w:r w:rsidR="000D6F63" w:rsidRPr="000D6F63">
        <w:rPr>
          <w:lang w:val="en-US" w:eastAsia="en-US"/>
        </w:rPr>
        <w:t>olar navigation, provided there is sufficient means of radio communication broadcast and charting</w:t>
      </w:r>
    </w:p>
    <w:p w14:paraId="01E4317C" w14:textId="3636CEB0" w:rsidR="000D6F63" w:rsidRPr="000D6F63" w:rsidRDefault="002C2465">
      <w:pPr>
        <w:pStyle w:val="ListParagraph"/>
        <w:numPr>
          <w:ilvl w:val="0"/>
          <w:numId w:val="47"/>
        </w:numPr>
        <w:ind w:left="714" w:hanging="357"/>
        <w:contextualSpacing w:val="0"/>
        <w:rPr>
          <w:rFonts w:cstheme="minorHAnsi"/>
          <w:iCs/>
        </w:rPr>
      </w:pPr>
      <w:r>
        <w:rPr>
          <w:lang w:val="en-US" w:eastAsia="en-US"/>
        </w:rPr>
        <w:t>I</w:t>
      </w:r>
      <w:r w:rsidR="000D6F63" w:rsidRPr="000D6F63">
        <w:rPr>
          <w:lang w:val="en-US" w:eastAsia="en-US"/>
        </w:rPr>
        <w:t>ce conditions and navigation</w:t>
      </w:r>
    </w:p>
    <w:p w14:paraId="78D951A1" w14:textId="00CDBBB3" w:rsidR="000D6F63" w:rsidRPr="000D6F63" w:rsidRDefault="002C2465">
      <w:pPr>
        <w:pStyle w:val="ListParagraph"/>
        <w:numPr>
          <w:ilvl w:val="0"/>
          <w:numId w:val="47"/>
        </w:numPr>
        <w:ind w:left="714" w:hanging="357"/>
        <w:contextualSpacing w:val="0"/>
        <w:rPr>
          <w:rFonts w:cstheme="minorHAnsi"/>
          <w:iCs/>
        </w:rPr>
      </w:pPr>
      <w:r>
        <w:rPr>
          <w:lang w:val="en-US" w:eastAsia="en-US"/>
        </w:rPr>
        <w:t>I</w:t>
      </w:r>
      <w:r w:rsidR="000D6F63" w:rsidRPr="000D6F63">
        <w:rPr>
          <w:lang w:val="en-US" w:eastAsia="en-US"/>
        </w:rPr>
        <w:t>ncident response (e.g. environmental, search and rescue)</w:t>
      </w:r>
    </w:p>
    <w:p w14:paraId="39579777" w14:textId="5D16C8A4" w:rsidR="000D6F63" w:rsidRPr="000D6F63" w:rsidRDefault="002C2465">
      <w:pPr>
        <w:pStyle w:val="ListParagraph"/>
        <w:numPr>
          <w:ilvl w:val="0"/>
          <w:numId w:val="47"/>
        </w:numPr>
        <w:ind w:left="714" w:hanging="357"/>
        <w:contextualSpacing w:val="0"/>
        <w:rPr>
          <w:rFonts w:cstheme="minorHAnsi"/>
          <w:iCs/>
        </w:rPr>
      </w:pPr>
      <w:r>
        <w:rPr>
          <w:lang w:val="en-US" w:eastAsia="en-US"/>
        </w:rPr>
        <w:t>P</w:t>
      </w:r>
      <w:r w:rsidR="000D6F63" w:rsidRPr="000D6F63">
        <w:rPr>
          <w:lang w:val="en-US" w:eastAsia="en-US"/>
        </w:rPr>
        <w:t>ort-specific applications (e.g. passage planning, amended pilot boarding location)</w:t>
      </w:r>
    </w:p>
    <w:p w14:paraId="61A94738" w14:textId="2AF7C74C" w:rsidR="000D6F63" w:rsidRPr="000D6F63" w:rsidRDefault="002C2465">
      <w:pPr>
        <w:pStyle w:val="ListParagraph"/>
        <w:numPr>
          <w:ilvl w:val="0"/>
          <w:numId w:val="47"/>
        </w:numPr>
        <w:ind w:left="714" w:hanging="357"/>
        <w:contextualSpacing w:val="0"/>
        <w:rPr>
          <w:rFonts w:cstheme="minorHAnsi"/>
          <w:iCs/>
        </w:rPr>
      </w:pPr>
      <w:r>
        <w:rPr>
          <w:lang w:val="en-US" w:eastAsia="en-US"/>
        </w:rPr>
        <w:t>M</w:t>
      </w:r>
      <w:r w:rsidR="000D6F63" w:rsidRPr="000D6F63">
        <w:rPr>
          <w:lang w:val="en-US" w:eastAsia="en-US"/>
        </w:rPr>
        <w:t>easures for the protection of the marine environment</w:t>
      </w:r>
    </w:p>
    <w:p w14:paraId="32FC1BEE" w14:textId="4831F344" w:rsidR="000D6F63" w:rsidRPr="000D6F63" w:rsidRDefault="002C2465">
      <w:pPr>
        <w:pStyle w:val="ListParagraph"/>
        <w:numPr>
          <w:ilvl w:val="0"/>
          <w:numId w:val="47"/>
        </w:numPr>
        <w:ind w:left="714" w:hanging="357"/>
        <w:contextualSpacing w:val="0"/>
        <w:rPr>
          <w:rFonts w:cstheme="minorHAnsi"/>
          <w:iCs/>
        </w:rPr>
      </w:pPr>
      <w:r>
        <w:rPr>
          <w:lang w:val="en-US" w:eastAsia="en-US"/>
        </w:rPr>
        <w:t>Se</w:t>
      </w:r>
      <w:r w:rsidR="000D6F63" w:rsidRPr="000D6F63">
        <w:rPr>
          <w:lang w:val="en-US" w:eastAsia="en-US"/>
        </w:rPr>
        <w:t>curity</w:t>
      </w:r>
    </w:p>
    <w:p w14:paraId="0464210B" w14:textId="5D9EDFC9" w:rsidR="000D6F63" w:rsidRPr="000D6F63" w:rsidRDefault="000D6F63">
      <w:pPr>
        <w:pStyle w:val="ListParagraph"/>
        <w:numPr>
          <w:ilvl w:val="0"/>
          <w:numId w:val="47"/>
        </w:numPr>
        <w:ind w:left="714" w:hanging="357"/>
        <w:contextualSpacing w:val="0"/>
        <w:rPr>
          <w:rFonts w:cstheme="minorHAnsi"/>
          <w:iCs/>
        </w:rPr>
      </w:pPr>
      <w:r w:rsidRPr="000D6F63">
        <w:rPr>
          <w:rFonts w:cstheme="minorHAnsi"/>
          <w:iCs/>
        </w:rPr>
        <w:t>PNT information on position in real time (timing is a critical component in the provision of some AtoN services, and the need to synchronize and reference radionavigation signals to universal coordinated time (UTC) will increase as look to use more diverse systems and solutions)</w:t>
      </w:r>
    </w:p>
    <w:p w14:paraId="0E048251" w14:textId="21639552" w:rsidR="00901E8D" w:rsidRDefault="000D6F63">
      <w:pPr>
        <w:pStyle w:val="BodyText"/>
        <w:numPr>
          <w:ilvl w:val="0"/>
          <w:numId w:val="47"/>
        </w:numPr>
        <w:ind w:left="714" w:hanging="357"/>
        <w:rPr>
          <w:rFonts w:cstheme="minorHAnsi"/>
          <w:iCs/>
        </w:rPr>
      </w:pPr>
      <w:r w:rsidRPr="000D6F63">
        <w:rPr>
          <w:rFonts w:cstheme="minorHAnsi"/>
          <w:iCs/>
        </w:rPr>
        <w:t>PNT integrity (recognizing the vulnerability of radionavigation systems to interference (e.g. GNSS jamming); the use of multiple dissimilar positioning and timing systems is required to achieve resilience in support of safe navigation and the optimal working of AtoN)</w:t>
      </w:r>
    </w:p>
    <w:p w14:paraId="55F4CCD8" w14:textId="77777777" w:rsidR="00564451" w:rsidRDefault="00564451" w:rsidP="00564451">
      <w:pPr>
        <w:pStyle w:val="BodyText"/>
        <w:rPr>
          <w:rFonts w:cstheme="minorHAnsi"/>
          <w:iCs/>
        </w:rPr>
      </w:pPr>
    </w:p>
    <w:p w14:paraId="68B79FD0" w14:textId="52B0C047" w:rsidR="00564451" w:rsidRDefault="00564451" w:rsidP="00564451">
      <w:pPr>
        <w:pStyle w:val="Heading3"/>
      </w:pPr>
      <w:r>
        <w:t>Associated Technical Services</w:t>
      </w:r>
    </w:p>
    <w:p w14:paraId="772D0D11" w14:textId="7B03D369" w:rsidR="00564451" w:rsidRDefault="00564451" w:rsidP="00564451">
      <w:r>
        <w:t xml:space="preserve">Once again, as per </w:t>
      </w:r>
      <w:sdt>
        <w:sdtPr>
          <w:id w:val="2094505761"/>
          <w:citation/>
        </w:sdtPr>
        <w:sdtContent>
          <w:r>
            <w:fldChar w:fldCharType="begin"/>
          </w:r>
          <w:r>
            <w:instrText xml:space="preserve"> CITATION Des24 \l 2057 </w:instrText>
          </w:r>
          <w:r>
            <w:fldChar w:fldCharType="separate"/>
          </w:r>
          <w:r w:rsidRPr="00564451">
            <w:rPr>
              <w:noProof/>
            </w:rPr>
            <w:t>[5]</w:t>
          </w:r>
          <w:r>
            <w:fldChar w:fldCharType="end"/>
          </w:r>
        </w:sdtContent>
      </w:sdt>
      <w:r>
        <w:t xml:space="preserve">, the </w:t>
      </w:r>
      <w:r w:rsidRPr="00564451">
        <w:rPr>
          <w:i/>
          <w:iCs/>
        </w:rPr>
        <w:t>MS-2 – Aids to Navigation Service</w:t>
      </w:r>
      <w:r>
        <w:t xml:space="preserve"> make use of the IHO S-100 framework relevant data product specifications (S-125, S-124, S-201 and S-240) and is comprised of a set of associated technical services, as shown in the following table:</w:t>
      </w:r>
    </w:p>
    <w:p w14:paraId="165B3100" w14:textId="419F4490" w:rsidR="00564451" w:rsidRDefault="00564451" w:rsidP="004A0018">
      <w:pPr>
        <w:pStyle w:val="Caption"/>
      </w:pPr>
      <w:r>
        <w:t xml:space="preserve">Table </w:t>
      </w:r>
      <w:fldSimple w:instr=" SEQ Table \* ARABIC ">
        <w:r w:rsidR="008B7351">
          <w:rPr>
            <w:noProof/>
          </w:rPr>
          <w:t>1</w:t>
        </w:r>
      </w:fldSimple>
      <w:r>
        <w:t xml:space="preserve">: MS-2 Associated </w:t>
      </w:r>
      <w:proofErr w:type="spellStart"/>
      <w:r>
        <w:t>Technical</w:t>
      </w:r>
      <w:proofErr w:type="spellEnd"/>
      <w:r>
        <w:t xml:space="preserve"> Services</w:t>
      </w:r>
    </w:p>
    <w:tbl>
      <w:tblPr>
        <w:tblStyle w:val="PlainTable1"/>
        <w:tblW w:w="9073" w:type="dxa"/>
        <w:tblLayout w:type="fixed"/>
        <w:tblLook w:val="04A0" w:firstRow="1" w:lastRow="0" w:firstColumn="1" w:lastColumn="0" w:noHBand="0" w:noVBand="1"/>
      </w:tblPr>
      <w:tblGrid>
        <w:gridCol w:w="1555"/>
        <w:gridCol w:w="3543"/>
        <w:gridCol w:w="2268"/>
        <w:gridCol w:w="1707"/>
      </w:tblGrid>
      <w:tr w:rsidR="00564451" w14:paraId="79B62C9F" w14:textId="77777777" w:rsidTr="00564451">
        <w:trPr>
          <w:cnfStyle w:val="100000000000" w:firstRow="1" w:lastRow="0" w:firstColumn="0" w:lastColumn="0" w:oddVBand="0" w:evenVBand="0" w:oddHBand="0" w:evenHBand="0" w:firstRowFirstColumn="0" w:firstRowLastColumn="0" w:lastRowFirstColumn="0" w:lastRowLastColumn="0"/>
          <w:trHeight w:val="784"/>
        </w:trPr>
        <w:tc>
          <w:tcPr>
            <w:cnfStyle w:val="001000000000" w:firstRow="0" w:lastRow="0" w:firstColumn="1" w:lastColumn="0" w:oddVBand="0" w:evenVBand="0" w:oddHBand="0" w:evenHBand="0" w:firstRowFirstColumn="0" w:firstRowLastColumn="0" w:lastRowFirstColumn="0" w:lastRowLastColumn="0"/>
            <w:tcW w:w="1555" w:type="dxa"/>
          </w:tcPr>
          <w:p w14:paraId="43738F29" w14:textId="77777777" w:rsidR="00564451" w:rsidRDefault="00564451" w:rsidP="00193A6F">
            <w:pPr>
              <w:jc w:val="center"/>
            </w:pPr>
            <w:r>
              <w:t>Name</w:t>
            </w:r>
          </w:p>
        </w:tc>
        <w:tc>
          <w:tcPr>
            <w:tcW w:w="3543" w:type="dxa"/>
          </w:tcPr>
          <w:p w14:paraId="434800A5" w14:textId="77777777" w:rsidR="00564451" w:rsidRDefault="00564451" w:rsidP="00193A6F">
            <w:pPr>
              <w:jc w:val="center"/>
              <w:cnfStyle w:val="100000000000" w:firstRow="1" w:lastRow="0" w:firstColumn="0" w:lastColumn="0" w:oddVBand="0" w:evenVBand="0" w:oddHBand="0" w:evenHBand="0" w:firstRowFirstColumn="0" w:firstRowLastColumn="0" w:lastRowFirstColumn="0" w:lastRowLastColumn="0"/>
            </w:pPr>
            <w:r>
              <w:t>ID(MRN)</w:t>
            </w:r>
          </w:p>
        </w:tc>
        <w:tc>
          <w:tcPr>
            <w:tcW w:w="2268" w:type="dxa"/>
          </w:tcPr>
          <w:p w14:paraId="3C4D913C" w14:textId="77777777" w:rsidR="00564451" w:rsidRDefault="00564451" w:rsidP="00193A6F">
            <w:pPr>
              <w:jc w:val="center"/>
              <w:cnfStyle w:val="100000000000" w:firstRow="1" w:lastRow="0" w:firstColumn="0" w:lastColumn="0" w:oddVBand="0" w:evenVBand="0" w:oddHBand="0" w:evenHBand="0" w:firstRowFirstColumn="0" w:firstRowLastColumn="0" w:lastRowFirstColumn="0" w:lastRowLastColumn="0"/>
            </w:pPr>
            <w:r>
              <w:t>Description</w:t>
            </w:r>
          </w:p>
        </w:tc>
        <w:tc>
          <w:tcPr>
            <w:tcW w:w="1707" w:type="dxa"/>
          </w:tcPr>
          <w:p w14:paraId="06C975BB" w14:textId="77777777" w:rsidR="00564451" w:rsidRDefault="00564451" w:rsidP="00193A6F">
            <w:pPr>
              <w:jc w:val="center"/>
              <w:cnfStyle w:val="100000000000" w:firstRow="1" w:lastRow="0" w:firstColumn="0" w:lastColumn="0" w:oddVBand="0" w:evenVBand="0" w:oddHBand="0" w:evenHBand="0" w:firstRowFirstColumn="0" w:firstRowLastColumn="0" w:lastRowFirstColumn="0" w:lastRowLastColumn="0"/>
            </w:pPr>
            <w:r>
              <w:t>Standardization Body</w:t>
            </w:r>
          </w:p>
        </w:tc>
      </w:tr>
      <w:tr w:rsidR="00564451" w14:paraId="376BADD5" w14:textId="77777777" w:rsidTr="00564451">
        <w:trPr>
          <w:cnfStyle w:val="000000100000" w:firstRow="0" w:lastRow="0" w:firstColumn="0" w:lastColumn="0" w:oddVBand="0" w:evenVBand="0" w:oddHBand="1" w:evenHBand="0" w:firstRowFirstColumn="0" w:firstRowLastColumn="0" w:lastRowFirstColumn="0" w:lastRowLastColumn="0"/>
          <w:trHeight w:val="514"/>
        </w:trPr>
        <w:tc>
          <w:tcPr>
            <w:cnfStyle w:val="001000000000" w:firstRow="0" w:lastRow="0" w:firstColumn="1" w:lastColumn="0" w:oddVBand="0" w:evenVBand="0" w:oddHBand="0" w:evenHBand="0" w:firstRowFirstColumn="0" w:firstRowLastColumn="0" w:lastRowFirstColumn="0" w:lastRowLastColumn="0"/>
            <w:tcW w:w="1555" w:type="dxa"/>
          </w:tcPr>
          <w:p w14:paraId="5CDAB79C" w14:textId="50154BF5" w:rsidR="00564451" w:rsidRDefault="00564451" w:rsidP="00193A6F">
            <w:pPr>
              <w:jc w:val="center"/>
            </w:pPr>
            <w:r w:rsidRPr="00DF5644">
              <w:t xml:space="preserve">Provision of AtoN </w:t>
            </w:r>
            <w:r>
              <w:t>I</w:t>
            </w:r>
            <w:r w:rsidRPr="00DF5644">
              <w:t xml:space="preserve">nformation </w:t>
            </w:r>
            <w:r>
              <w:t>S</w:t>
            </w:r>
            <w:r w:rsidRPr="00DF5644">
              <w:t xml:space="preserve">ervice to </w:t>
            </w:r>
            <w:r>
              <w:t>E</w:t>
            </w:r>
            <w:r w:rsidRPr="00DF5644">
              <w:t xml:space="preserve">nd </w:t>
            </w:r>
            <w:r>
              <w:t>U</w:t>
            </w:r>
            <w:r w:rsidRPr="00DF5644">
              <w:t>sers</w:t>
            </w:r>
          </w:p>
        </w:tc>
        <w:tc>
          <w:tcPr>
            <w:tcW w:w="3543" w:type="dxa"/>
          </w:tcPr>
          <w:p w14:paraId="4DC2D295" w14:textId="77777777" w:rsidR="00564451" w:rsidRPr="00564451" w:rsidRDefault="00564451" w:rsidP="00193A6F">
            <w:pPr>
              <w:cnfStyle w:val="000000100000" w:firstRow="0" w:lastRow="0" w:firstColumn="0" w:lastColumn="0" w:oddVBand="0" w:evenVBand="0" w:oddHBand="1" w:evenHBand="0" w:firstRowFirstColumn="0" w:firstRowLastColumn="0" w:lastRowFirstColumn="0" w:lastRowLastColumn="0"/>
              <w:rPr>
                <w:sz w:val="20"/>
                <w:szCs w:val="20"/>
              </w:rPr>
            </w:pPr>
            <w:proofErr w:type="spellStart"/>
            <w:proofErr w:type="gramStart"/>
            <w:r w:rsidRPr="00564451">
              <w:rPr>
                <w:sz w:val="20"/>
                <w:szCs w:val="20"/>
              </w:rPr>
              <w:t>urn:mrn</w:t>
            </w:r>
            <w:proofErr w:type="gramEnd"/>
            <w:r w:rsidRPr="00564451">
              <w:rPr>
                <w:sz w:val="20"/>
                <w:szCs w:val="20"/>
              </w:rPr>
              <w:t>:iala:techsvc:spec:atoninfo</w:t>
            </w:r>
            <w:proofErr w:type="spellEnd"/>
          </w:p>
        </w:tc>
        <w:tc>
          <w:tcPr>
            <w:tcW w:w="2268" w:type="dxa"/>
          </w:tcPr>
          <w:p w14:paraId="46158215" w14:textId="77777777" w:rsidR="00564451" w:rsidRDefault="00564451" w:rsidP="00564451">
            <w:pPr>
              <w:jc w:val="left"/>
              <w:cnfStyle w:val="000000100000" w:firstRow="0" w:lastRow="0" w:firstColumn="0" w:lastColumn="0" w:oddVBand="0" w:evenVBand="0" w:oddHBand="1" w:evenHBand="0" w:firstRowFirstColumn="0" w:firstRowLastColumn="0" w:lastRowFirstColumn="0" w:lastRowLastColumn="0"/>
            </w:pPr>
            <w:r w:rsidRPr="00DF5644">
              <w:t>Using the data model from the S-125 product specification</w:t>
            </w:r>
          </w:p>
        </w:tc>
        <w:tc>
          <w:tcPr>
            <w:tcW w:w="1707" w:type="dxa"/>
          </w:tcPr>
          <w:p w14:paraId="422C454F" w14:textId="77777777" w:rsidR="00564451" w:rsidRDefault="00564451" w:rsidP="00564451">
            <w:pPr>
              <w:jc w:val="center"/>
              <w:cnfStyle w:val="000000100000" w:firstRow="0" w:lastRow="0" w:firstColumn="0" w:lastColumn="0" w:oddVBand="0" w:evenVBand="0" w:oddHBand="1" w:evenHBand="0" w:firstRowFirstColumn="0" w:firstRowLastColumn="0" w:lastRowFirstColumn="0" w:lastRowLastColumn="0"/>
            </w:pPr>
            <w:r w:rsidRPr="00DF5644">
              <w:t>IALA (IHO)</w:t>
            </w:r>
          </w:p>
        </w:tc>
      </w:tr>
      <w:tr w:rsidR="00D3680B" w14:paraId="02FCBD5F" w14:textId="77777777" w:rsidTr="00564451">
        <w:trPr>
          <w:trHeight w:val="514"/>
        </w:trPr>
        <w:tc>
          <w:tcPr>
            <w:cnfStyle w:val="001000000000" w:firstRow="0" w:lastRow="0" w:firstColumn="1" w:lastColumn="0" w:oddVBand="0" w:evenVBand="0" w:oddHBand="0" w:evenHBand="0" w:firstRowFirstColumn="0" w:firstRowLastColumn="0" w:lastRowFirstColumn="0" w:lastRowLastColumn="0"/>
            <w:tcW w:w="1555" w:type="dxa"/>
          </w:tcPr>
          <w:p w14:paraId="38F89ED1" w14:textId="43A84EB7" w:rsidR="00D3680B" w:rsidRDefault="00D3680B" w:rsidP="00D3680B">
            <w:pPr>
              <w:jc w:val="center"/>
            </w:pPr>
            <w:ins w:id="226" w:author="Nikolaos Vastardis" w:date="2025-02-26T11:20:00Z" w16du:dateUtc="2025-02-26T11:20:00Z">
              <w:r w:rsidRPr="00DF5644">
                <w:t xml:space="preserve">Enhanced AtoN </w:t>
              </w:r>
              <w:r>
                <w:t>I</w:t>
              </w:r>
              <w:r w:rsidRPr="00DF5644">
                <w:t xml:space="preserve">nformation for AtoN </w:t>
              </w:r>
              <w:r>
                <w:t>A</w:t>
              </w:r>
              <w:r w:rsidRPr="00DF5644">
                <w:t>uthorities</w:t>
              </w:r>
            </w:ins>
            <w:del w:id="227" w:author="Nikolaos Vastardis" w:date="2025-02-26T11:20:00Z" w16du:dateUtc="2025-02-26T11:20:00Z">
              <w:r w:rsidRPr="00DF5644" w:rsidDel="00D3680B">
                <w:delText xml:space="preserve">Navigational </w:delText>
              </w:r>
              <w:r w:rsidDel="00D3680B">
                <w:delText>W</w:delText>
              </w:r>
              <w:r w:rsidRPr="00DF5644" w:rsidDel="00D3680B">
                <w:delText xml:space="preserve">arnings </w:delText>
              </w:r>
              <w:r w:rsidDel="00D3680B">
                <w:delText>S</w:delText>
              </w:r>
              <w:r w:rsidRPr="00DF5644" w:rsidDel="00D3680B">
                <w:delText>ervice</w:delText>
              </w:r>
            </w:del>
          </w:p>
        </w:tc>
        <w:tc>
          <w:tcPr>
            <w:tcW w:w="3543" w:type="dxa"/>
          </w:tcPr>
          <w:p w14:paraId="34F19AFB" w14:textId="2AE098E0" w:rsidR="00D3680B" w:rsidRPr="00564451" w:rsidRDefault="00D3680B" w:rsidP="00D3680B">
            <w:pPr>
              <w:cnfStyle w:val="000000000000" w:firstRow="0" w:lastRow="0" w:firstColumn="0" w:lastColumn="0" w:oddVBand="0" w:evenVBand="0" w:oddHBand="0" w:evenHBand="0" w:firstRowFirstColumn="0" w:firstRowLastColumn="0" w:lastRowFirstColumn="0" w:lastRowLastColumn="0"/>
              <w:rPr>
                <w:sz w:val="20"/>
                <w:szCs w:val="20"/>
              </w:rPr>
            </w:pPr>
            <w:proofErr w:type="spellStart"/>
            <w:proofErr w:type="gramStart"/>
            <w:ins w:id="228" w:author="Nikolaos Vastardis" w:date="2025-02-26T11:20:00Z" w16du:dateUtc="2025-02-26T11:20:00Z">
              <w:r w:rsidRPr="00564451">
                <w:rPr>
                  <w:sz w:val="20"/>
                  <w:szCs w:val="20"/>
                </w:rPr>
                <w:t>urn:mrn</w:t>
              </w:r>
              <w:proofErr w:type="gramEnd"/>
              <w:r w:rsidRPr="00564451">
                <w:rPr>
                  <w:sz w:val="20"/>
                  <w:szCs w:val="20"/>
                </w:rPr>
                <w:t>:iala:techsvc:spec:enhancedaton</w:t>
              </w:r>
            </w:ins>
            <w:proofErr w:type="spellEnd"/>
            <w:del w:id="229" w:author="Nikolaos Vastardis" w:date="2025-02-26T11:20:00Z" w16du:dateUtc="2025-02-26T11:20:00Z">
              <w:r w:rsidRPr="00564451" w:rsidDel="00D3680B">
                <w:rPr>
                  <w:sz w:val="20"/>
                  <w:szCs w:val="20"/>
                </w:rPr>
                <w:delText>urn:mrn:iho</w:delText>
              </w:r>
            </w:del>
          </w:p>
        </w:tc>
        <w:tc>
          <w:tcPr>
            <w:tcW w:w="2268" w:type="dxa"/>
          </w:tcPr>
          <w:p w14:paraId="33D36DF8" w14:textId="05558D6A" w:rsidR="00D3680B" w:rsidRDefault="00D3680B" w:rsidP="00D3680B">
            <w:pPr>
              <w:jc w:val="left"/>
              <w:cnfStyle w:val="000000000000" w:firstRow="0" w:lastRow="0" w:firstColumn="0" w:lastColumn="0" w:oddVBand="0" w:evenVBand="0" w:oddHBand="0" w:evenHBand="0" w:firstRowFirstColumn="0" w:firstRowLastColumn="0" w:lastRowFirstColumn="0" w:lastRowLastColumn="0"/>
            </w:pPr>
            <w:ins w:id="230" w:author="Nikolaos Vastardis" w:date="2025-02-26T11:20:00Z" w16du:dateUtc="2025-02-26T11:20:00Z">
              <w:r w:rsidRPr="00DF5644">
                <w:t>Using the data model from the S-201 product specification</w:t>
              </w:r>
            </w:ins>
            <w:del w:id="231" w:author="Nikolaos Vastardis" w:date="2025-02-26T11:20:00Z" w16du:dateUtc="2025-02-26T11:20:00Z">
              <w:r w:rsidRPr="00DF5644" w:rsidDel="00D3680B">
                <w:delText>Using the data model from the S-124 product specification</w:delText>
              </w:r>
            </w:del>
          </w:p>
        </w:tc>
        <w:tc>
          <w:tcPr>
            <w:tcW w:w="1707" w:type="dxa"/>
          </w:tcPr>
          <w:p w14:paraId="512E9451" w14:textId="3E1ECC49" w:rsidR="00D3680B" w:rsidRDefault="00D3680B" w:rsidP="00D3680B">
            <w:pPr>
              <w:jc w:val="center"/>
              <w:cnfStyle w:val="000000000000" w:firstRow="0" w:lastRow="0" w:firstColumn="0" w:lastColumn="0" w:oddVBand="0" w:evenVBand="0" w:oddHBand="0" w:evenHBand="0" w:firstRowFirstColumn="0" w:firstRowLastColumn="0" w:lastRowFirstColumn="0" w:lastRowLastColumn="0"/>
            </w:pPr>
            <w:ins w:id="232" w:author="Nikolaos Vastardis" w:date="2025-02-26T11:20:00Z" w16du:dateUtc="2025-02-26T11:20:00Z">
              <w:r>
                <w:t>IALA</w:t>
              </w:r>
            </w:ins>
            <w:del w:id="233" w:author="Nikolaos Vastardis" w:date="2025-02-26T11:20:00Z" w16du:dateUtc="2025-02-26T11:20:00Z">
              <w:r w:rsidDel="00D3680B">
                <w:delText>IHO</w:delText>
              </w:r>
            </w:del>
          </w:p>
        </w:tc>
      </w:tr>
      <w:tr w:rsidR="00564451" w:rsidDel="00D3680B" w14:paraId="692C3641" w14:textId="15468808" w:rsidTr="00564451">
        <w:trPr>
          <w:cnfStyle w:val="000000100000" w:firstRow="0" w:lastRow="0" w:firstColumn="0" w:lastColumn="0" w:oddVBand="0" w:evenVBand="0" w:oddHBand="1" w:evenHBand="0" w:firstRowFirstColumn="0" w:firstRowLastColumn="0" w:lastRowFirstColumn="0" w:lastRowLastColumn="0"/>
          <w:trHeight w:val="514"/>
          <w:del w:id="234" w:author="Nikolaos Vastardis" w:date="2025-02-26T11:20:00Z" w16du:dateUtc="2025-02-26T11:20:00Z"/>
        </w:trPr>
        <w:tc>
          <w:tcPr>
            <w:cnfStyle w:val="001000000000" w:firstRow="0" w:lastRow="0" w:firstColumn="1" w:lastColumn="0" w:oddVBand="0" w:evenVBand="0" w:oddHBand="0" w:evenHBand="0" w:firstRowFirstColumn="0" w:firstRowLastColumn="0" w:lastRowFirstColumn="0" w:lastRowLastColumn="0"/>
            <w:tcW w:w="1555" w:type="dxa"/>
          </w:tcPr>
          <w:p w14:paraId="34F9A61A" w14:textId="26EB1A45" w:rsidR="00564451" w:rsidDel="00D3680B" w:rsidRDefault="00564451" w:rsidP="00193A6F">
            <w:pPr>
              <w:jc w:val="center"/>
              <w:rPr>
                <w:del w:id="235" w:author="Nikolaos Vastardis" w:date="2025-02-26T11:20:00Z" w16du:dateUtc="2025-02-26T11:20:00Z"/>
              </w:rPr>
            </w:pPr>
            <w:del w:id="236" w:author="Nikolaos Vastardis" w:date="2025-02-26T11:20:00Z" w16du:dateUtc="2025-02-26T11:20:00Z">
              <w:r w:rsidRPr="00DF5644" w:rsidDel="00D3680B">
                <w:delText xml:space="preserve">Enhanced AtoN </w:delText>
              </w:r>
              <w:r w:rsidDel="00D3680B">
                <w:delText>I</w:delText>
              </w:r>
              <w:r w:rsidRPr="00DF5644" w:rsidDel="00D3680B">
                <w:delText xml:space="preserve">nformation for AtoN </w:delText>
              </w:r>
              <w:r w:rsidDel="00D3680B">
                <w:delText>A</w:delText>
              </w:r>
              <w:r w:rsidRPr="00DF5644" w:rsidDel="00D3680B">
                <w:delText>uthorities</w:delText>
              </w:r>
            </w:del>
          </w:p>
        </w:tc>
        <w:tc>
          <w:tcPr>
            <w:tcW w:w="3543" w:type="dxa"/>
          </w:tcPr>
          <w:p w14:paraId="6865FCF3" w14:textId="245B8A7B" w:rsidR="00564451" w:rsidRPr="00564451" w:rsidDel="00D3680B" w:rsidRDefault="00564451" w:rsidP="00193A6F">
            <w:pPr>
              <w:tabs>
                <w:tab w:val="left" w:pos="953"/>
              </w:tabs>
              <w:cnfStyle w:val="000000100000" w:firstRow="0" w:lastRow="0" w:firstColumn="0" w:lastColumn="0" w:oddVBand="0" w:evenVBand="0" w:oddHBand="1" w:evenHBand="0" w:firstRowFirstColumn="0" w:firstRowLastColumn="0" w:lastRowFirstColumn="0" w:lastRowLastColumn="0"/>
              <w:rPr>
                <w:del w:id="237" w:author="Nikolaos Vastardis" w:date="2025-02-26T11:20:00Z" w16du:dateUtc="2025-02-26T11:20:00Z"/>
                <w:sz w:val="20"/>
                <w:szCs w:val="20"/>
              </w:rPr>
            </w:pPr>
            <w:del w:id="238" w:author="Nikolaos Vastardis" w:date="2025-02-26T11:20:00Z" w16du:dateUtc="2025-02-26T11:20:00Z">
              <w:r w:rsidRPr="00564451" w:rsidDel="00D3680B">
                <w:rPr>
                  <w:sz w:val="20"/>
                  <w:szCs w:val="20"/>
                </w:rPr>
                <w:delText>urn:mrn:iala:techsvc:spec:enhancedaton</w:delText>
              </w:r>
            </w:del>
          </w:p>
        </w:tc>
        <w:tc>
          <w:tcPr>
            <w:tcW w:w="2268" w:type="dxa"/>
          </w:tcPr>
          <w:p w14:paraId="2BA5EE64" w14:textId="66DC5A1C" w:rsidR="00564451" w:rsidDel="00D3680B" w:rsidRDefault="00564451" w:rsidP="00564451">
            <w:pPr>
              <w:jc w:val="left"/>
              <w:cnfStyle w:val="000000100000" w:firstRow="0" w:lastRow="0" w:firstColumn="0" w:lastColumn="0" w:oddVBand="0" w:evenVBand="0" w:oddHBand="1" w:evenHBand="0" w:firstRowFirstColumn="0" w:firstRowLastColumn="0" w:lastRowFirstColumn="0" w:lastRowLastColumn="0"/>
              <w:rPr>
                <w:del w:id="239" w:author="Nikolaos Vastardis" w:date="2025-02-26T11:20:00Z" w16du:dateUtc="2025-02-26T11:20:00Z"/>
              </w:rPr>
            </w:pPr>
            <w:del w:id="240" w:author="Nikolaos Vastardis" w:date="2025-02-26T11:20:00Z" w16du:dateUtc="2025-02-26T11:20:00Z">
              <w:r w:rsidRPr="00DF5644" w:rsidDel="00D3680B">
                <w:delText>Using the data model from the S-201 product specification</w:delText>
              </w:r>
            </w:del>
          </w:p>
        </w:tc>
        <w:tc>
          <w:tcPr>
            <w:tcW w:w="1707" w:type="dxa"/>
          </w:tcPr>
          <w:p w14:paraId="17B72C53" w14:textId="2E79E4AD" w:rsidR="00564451" w:rsidDel="00D3680B" w:rsidRDefault="00564451" w:rsidP="00564451">
            <w:pPr>
              <w:jc w:val="center"/>
              <w:cnfStyle w:val="000000100000" w:firstRow="0" w:lastRow="0" w:firstColumn="0" w:lastColumn="0" w:oddVBand="0" w:evenVBand="0" w:oddHBand="1" w:evenHBand="0" w:firstRowFirstColumn="0" w:firstRowLastColumn="0" w:lastRowFirstColumn="0" w:lastRowLastColumn="0"/>
              <w:rPr>
                <w:del w:id="241" w:author="Nikolaos Vastardis" w:date="2025-02-26T11:20:00Z" w16du:dateUtc="2025-02-26T11:20:00Z"/>
              </w:rPr>
            </w:pPr>
            <w:del w:id="242" w:author="Nikolaos Vastardis" w:date="2025-02-26T11:20:00Z" w16du:dateUtc="2025-02-26T11:20:00Z">
              <w:r w:rsidDel="00D3680B">
                <w:delText>IALA</w:delText>
              </w:r>
            </w:del>
          </w:p>
        </w:tc>
      </w:tr>
      <w:tr w:rsidR="00D3680B" w14:paraId="7A038774" w14:textId="77777777" w:rsidTr="00564451">
        <w:trPr>
          <w:trHeight w:val="514"/>
          <w:ins w:id="243" w:author="Nikolaos Vastardis" w:date="2025-02-26T11:20:00Z" w16du:dateUtc="2025-02-26T11:20:00Z"/>
        </w:trPr>
        <w:tc>
          <w:tcPr>
            <w:cnfStyle w:val="001000000000" w:firstRow="0" w:lastRow="0" w:firstColumn="1" w:lastColumn="0" w:oddVBand="0" w:evenVBand="0" w:oddHBand="0" w:evenHBand="0" w:firstRowFirstColumn="0" w:firstRowLastColumn="0" w:lastRowFirstColumn="0" w:lastRowLastColumn="0"/>
            <w:tcW w:w="1555" w:type="dxa"/>
          </w:tcPr>
          <w:p w14:paraId="18DCDA5D" w14:textId="53D02388" w:rsidR="00D3680B" w:rsidRPr="00DF5644" w:rsidRDefault="00D3680B" w:rsidP="00D3680B">
            <w:pPr>
              <w:jc w:val="center"/>
              <w:rPr>
                <w:ins w:id="244" w:author="Nikolaos Vastardis" w:date="2025-02-26T11:20:00Z" w16du:dateUtc="2025-02-26T11:20:00Z"/>
              </w:rPr>
            </w:pPr>
            <w:ins w:id="245" w:author="Nikolaos Vastardis" w:date="2025-02-26T11:20:00Z" w16du:dateUtc="2025-02-26T11:20:00Z">
              <w:r w:rsidRPr="00DF5644">
                <w:t xml:space="preserve">Navigational </w:t>
              </w:r>
              <w:r>
                <w:t>W</w:t>
              </w:r>
              <w:r w:rsidRPr="00DF5644">
                <w:t xml:space="preserve">arnings </w:t>
              </w:r>
              <w:r>
                <w:t>S</w:t>
              </w:r>
              <w:r w:rsidRPr="00DF5644">
                <w:t>ervice</w:t>
              </w:r>
            </w:ins>
          </w:p>
        </w:tc>
        <w:tc>
          <w:tcPr>
            <w:tcW w:w="3543" w:type="dxa"/>
          </w:tcPr>
          <w:p w14:paraId="6BB1F088" w14:textId="72F009FF" w:rsidR="00D3680B" w:rsidRPr="00564451" w:rsidRDefault="00D3680B" w:rsidP="00D3680B">
            <w:pPr>
              <w:tabs>
                <w:tab w:val="left" w:pos="953"/>
              </w:tabs>
              <w:cnfStyle w:val="000000000000" w:firstRow="0" w:lastRow="0" w:firstColumn="0" w:lastColumn="0" w:oddVBand="0" w:evenVBand="0" w:oddHBand="0" w:evenHBand="0" w:firstRowFirstColumn="0" w:firstRowLastColumn="0" w:lastRowFirstColumn="0" w:lastRowLastColumn="0"/>
              <w:rPr>
                <w:ins w:id="246" w:author="Nikolaos Vastardis" w:date="2025-02-26T11:20:00Z" w16du:dateUtc="2025-02-26T11:20:00Z"/>
                <w:sz w:val="20"/>
                <w:szCs w:val="20"/>
              </w:rPr>
            </w:pPr>
            <w:proofErr w:type="spellStart"/>
            <w:proofErr w:type="gramStart"/>
            <w:ins w:id="247" w:author="Nikolaos Vastardis" w:date="2025-02-26T11:20:00Z" w16du:dateUtc="2025-02-26T11:20:00Z">
              <w:r w:rsidRPr="00564451">
                <w:rPr>
                  <w:sz w:val="20"/>
                  <w:szCs w:val="20"/>
                </w:rPr>
                <w:t>urn:mrn</w:t>
              </w:r>
              <w:proofErr w:type="gramEnd"/>
              <w:r w:rsidRPr="00564451">
                <w:rPr>
                  <w:sz w:val="20"/>
                  <w:szCs w:val="20"/>
                </w:rPr>
                <w:t>:iho</w:t>
              </w:r>
              <w:proofErr w:type="spellEnd"/>
            </w:ins>
          </w:p>
        </w:tc>
        <w:tc>
          <w:tcPr>
            <w:tcW w:w="2268" w:type="dxa"/>
          </w:tcPr>
          <w:p w14:paraId="24658DF0" w14:textId="7DBC638F" w:rsidR="00D3680B" w:rsidRPr="00DF5644" w:rsidRDefault="00D3680B" w:rsidP="00D3680B">
            <w:pPr>
              <w:jc w:val="left"/>
              <w:cnfStyle w:val="000000000000" w:firstRow="0" w:lastRow="0" w:firstColumn="0" w:lastColumn="0" w:oddVBand="0" w:evenVBand="0" w:oddHBand="0" w:evenHBand="0" w:firstRowFirstColumn="0" w:firstRowLastColumn="0" w:lastRowFirstColumn="0" w:lastRowLastColumn="0"/>
              <w:rPr>
                <w:ins w:id="248" w:author="Nikolaos Vastardis" w:date="2025-02-26T11:20:00Z" w16du:dateUtc="2025-02-26T11:20:00Z"/>
              </w:rPr>
            </w:pPr>
            <w:ins w:id="249" w:author="Nikolaos Vastardis" w:date="2025-02-26T11:20:00Z" w16du:dateUtc="2025-02-26T11:20:00Z">
              <w:r w:rsidRPr="00DF5644">
                <w:t>Using the data model from the S-124 product specification</w:t>
              </w:r>
            </w:ins>
          </w:p>
        </w:tc>
        <w:tc>
          <w:tcPr>
            <w:tcW w:w="1707" w:type="dxa"/>
          </w:tcPr>
          <w:p w14:paraId="670305D4" w14:textId="3F4462C1" w:rsidR="00D3680B" w:rsidRDefault="00D3680B" w:rsidP="00D3680B">
            <w:pPr>
              <w:jc w:val="center"/>
              <w:cnfStyle w:val="000000000000" w:firstRow="0" w:lastRow="0" w:firstColumn="0" w:lastColumn="0" w:oddVBand="0" w:evenVBand="0" w:oddHBand="0" w:evenHBand="0" w:firstRowFirstColumn="0" w:firstRowLastColumn="0" w:lastRowFirstColumn="0" w:lastRowLastColumn="0"/>
              <w:rPr>
                <w:ins w:id="250" w:author="Nikolaos Vastardis" w:date="2025-02-26T11:20:00Z" w16du:dateUtc="2025-02-26T11:20:00Z"/>
              </w:rPr>
            </w:pPr>
            <w:ins w:id="251" w:author="Nikolaos Vastardis" w:date="2025-02-26T11:20:00Z" w16du:dateUtc="2025-02-26T11:20:00Z">
              <w:r>
                <w:t>IHO</w:t>
              </w:r>
            </w:ins>
          </w:p>
        </w:tc>
      </w:tr>
      <w:tr w:rsidR="00564451" w14:paraId="6B8066CC" w14:textId="77777777" w:rsidTr="00564451">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55" w:type="dxa"/>
          </w:tcPr>
          <w:p w14:paraId="602A4E1A" w14:textId="5CC6FDBB" w:rsidR="00564451" w:rsidRDefault="00564451" w:rsidP="00193A6F">
            <w:pPr>
              <w:jc w:val="center"/>
            </w:pPr>
            <w:r w:rsidRPr="00DF5644">
              <w:t xml:space="preserve">PNT </w:t>
            </w:r>
            <w:r>
              <w:t>I</w:t>
            </w:r>
            <w:r w:rsidRPr="00DF5644">
              <w:t>nformation</w:t>
            </w:r>
          </w:p>
        </w:tc>
        <w:tc>
          <w:tcPr>
            <w:tcW w:w="3543" w:type="dxa"/>
          </w:tcPr>
          <w:p w14:paraId="52032A43" w14:textId="77777777" w:rsidR="00564451" w:rsidRPr="00564451" w:rsidRDefault="00564451" w:rsidP="00193A6F">
            <w:pPr>
              <w:cnfStyle w:val="000000100000" w:firstRow="0" w:lastRow="0" w:firstColumn="0" w:lastColumn="0" w:oddVBand="0" w:evenVBand="0" w:oddHBand="1" w:evenHBand="0" w:firstRowFirstColumn="0" w:firstRowLastColumn="0" w:lastRowFirstColumn="0" w:lastRowLastColumn="0"/>
              <w:rPr>
                <w:sz w:val="20"/>
                <w:szCs w:val="20"/>
              </w:rPr>
            </w:pPr>
            <w:proofErr w:type="spellStart"/>
            <w:proofErr w:type="gramStart"/>
            <w:r w:rsidRPr="00564451">
              <w:rPr>
                <w:sz w:val="20"/>
                <w:szCs w:val="20"/>
              </w:rPr>
              <w:t>urn:mrn</w:t>
            </w:r>
            <w:proofErr w:type="gramEnd"/>
            <w:r w:rsidRPr="00564451">
              <w:rPr>
                <w:sz w:val="20"/>
                <w:szCs w:val="20"/>
              </w:rPr>
              <w:t>:iala:techsvc</w:t>
            </w:r>
            <w:proofErr w:type="spellEnd"/>
          </w:p>
        </w:tc>
        <w:tc>
          <w:tcPr>
            <w:tcW w:w="2268" w:type="dxa"/>
          </w:tcPr>
          <w:p w14:paraId="5E793EFB" w14:textId="77777777" w:rsidR="00564451" w:rsidRDefault="00564451" w:rsidP="00564451">
            <w:pPr>
              <w:jc w:val="left"/>
              <w:cnfStyle w:val="000000100000" w:firstRow="0" w:lastRow="0" w:firstColumn="0" w:lastColumn="0" w:oddVBand="0" w:evenVBand="0" w:oddHBand="1" w:evenHBand="0" w:firstRowFirstColumn="0" w:firstRowLastColumn="0" w:lastRowFirstColumn="0" w:lastRowLastColumn="0"/>
            </w:pPr>
            <w:r>
              <w:t>Using the data model from the S-240 product specification</w:t>
            </w:r>
          </w:p>
        </w:tc>
        <w:tc>
          <w:tcPr>
            <w:tcW w:w="1707" w:type="dxa"/>
          </w:tcPr>
          <w:p w14:paraId="6C71F993" w14:textId="77777777" w:rsidR="00564451" w:rsidRDefault="00564451" w:rsidP="00564451">
            <w:pPr>
              <w:jc w:val="center"/>
              <w:cnfStyle w:val="000000100000" w:firstRow="0" w:lastRow="0" w:firstColumn="0" w:lastColumn="0" w:oddVBand="0" w:evenVBand="0" w:oddHBand="1" w:evenHBand="0" w:firstRowFirstColumn="0" w:firstRowLastColumn="0" w:lastRowFirstColumn="0" w:lastRowLastColumn="0"/>
            </w:pPr>
            <w:r>
              <w:t>IALA</w:t>
            </w:r>
          </w:p>
        </w:tc>
      </w:tr>
    </w:tbl>
    <w:p w14:paraId="20F045B1" w14:textId="77777777" w:rsidR="00C439F0" w:rsidRPr="001E1D4F" w:rsidRDefault="00C439F0" w:rsidP="00D9634A">
      <w:pPr>
        <w:pStyle w:val="BodyText"/>
        <w:rPr>
          <w:rFonts w:cstheme="minorHAnsi"/>
        </w:rPr>
      </w:pPr>
    </w:p>
    <w:p w14:paraId="3CAE6A3F" w14:textId="77777777" w:rsidR="00D9634A" w:rsidRPr="001E1D4F" w:rsidRDefault="00B60D4F" w:rsidP="001450CF">
      <w:pPr>
        <w:pStyle w:val="Heading2"/>
      </w:pPr>
      <w:r>
        <w:t>objective of the service</w:t>
      </w:r>
    </w:p>
    <w:p w14:paraId="0A2ECFA7" w14:textId="77777777" w:rsidR="00D9634A" w:rsidRPr="001E1D4F" w:rsidRDefault="00D9634A" w:rsidP="00D9634A">
      <w:pPr>
        <w:pStyle w:val="Heading2separationline"/>
        <w:rPr>
          <w:rFonts w:cstheme="minorHAnsi"/>
          <w:lang w:eastAsia="de-DE"/>
        </w:rPr>
      </w:pPr>
    </w:p>
    <w:p w14:paraId="6DE3A03A" w14:textId="77777777" w:rsidR="001450CF" w:rsidRDefault="004F2102" w:rsidP="002C2465">
      <w:r w:rsidRPr="002C2465">
        <w:t xml:space="preserve">This section provides information about the objective(s) of the </w:t>
      </w:r>
      <w:r w:rsidR="002C2465" w:rsidRPr="002C2465">
        <w:rPr>
          <w:i/>
          <w:iCs/>
        </w:rPr>
        <w:t>MS-2 – Aids to Navigation Service</w:t>
      </w:r>
      <w:r w:rsidR="002C2465" w:rsidRPr="002C2465">
        <w:t>.</w:t>
      </w:r>
    </w:p>
    <w:p w14:paraId="40E0E833" w14:textId="659E7795" w:rsidR="004F2102" w:rsidRPr="002C2465" w:rsidRDefault="002C2465" w:rsidP="002C2465">
      <w:del w:id="252" w:author="Nikolaos Vastardis" w:date="2025-01-22T12:55:00Z">
        <w:r w:rsidRPr="002C2465" w:rsidDel="00B74A4B">
          <w:delText>Since t</w:delText>
        </w:r>
      </w:del>
      <w:ins w:id="253" w:author="Nikolaos Vastardis" w:date="2025-01-22T12:55:00Z">
        <w:r w:rsidR="00B74A4B">
          <w:t>T</w:t>
        </w:r>
      </w:ins>
      <w:r w:rsidRPr="002C2465">
        <w:t>hese are not operational but rather conceptual. Therefore</w:t>
      </w:r>
      <w:r>
        <w:t>,</w:t>
      </w:r>
      <w:r w:rsidRPr="002C2465">
        <w:t xml:space="preserve"> they cannot be described directly into Specific, Measurable, Achievable, Realistic, and Timely (SMART) terms</w:t>
      </w:r>
      <w:r>
        <w:t xml:space="preserve">. Consequently, a specific but </w:t>
      </w:r>
      <w:proofErr w:type="gramStart"/>
      <w:r>
        <w:t>more high</w:t>
      </w:r>
      <w:proofErr w:type="gramEnd"/>
      <w:del w:id="254" w:author="Nikolaos Vastardis" w:date="2025-01-22T12:55:00Z">
        <w:r w:rsidDel="00B74A4B">
          <w:delText xml:space="preserve">t </w:delText>
        </w:r>
      </w:del>
      <w:ins w:id="255" w:author="Nikolaos Vastardis" w:date="2025-01-22T12:55:00Z">
        <w:r w:rsidR="00B74A4B">
          <w:t>-</w:t>
        </w:r>
      </w:ins>
      <w:r>
        <w:t>level approach is followed, resulting in the following entries:</w:t>
      </w:r>
    </w:p>
    <w:p w14:paraId="50614454" w14:textId="77777777" w:rsidR="00D3328D" w:rsidRDefault="00D3328D" w:rsidP="00D3328D">
      <w:pPr>
        <w:pStyle w:val="BodytextBlue"/>
        <w:numPr>
          <w:ilvl w:val="0"/>
          <w:numId w:val="48"/>
        </w:numPr>
        <w:rPr>
          <w:ins w:id="256" w:author="Nikolaos Vastardis [2]" w:date="2025-02-11T14:55:00Z" w16du:dateUtc="2025-02-11T14:55:00Z"/>
          <w:rFonts w:cstheme="minorHAnsi"/>
          <w:i w:val="0"/>
          <w:iCs/>
          <w:color w:val="auto"/>
        </w:rPr>
      </w:pPr>
      <w:ins w:id="257" w:author="Nikolaos Vastardis [2]" w:date="2025-02-11T14:55:00Z" w16du:dateUtc="2025-02-11T14:55:00Z">
        <w:r w:rsidRPr="002C2465">
          <w:rPr>
            <w:rFonts w:cstheme="minorHAnsi"/>
            <w:b/>
            <w:bCs/>
            <w:i w:val="0"/>
            <w:iCs/>
            <w:color w:val="auto"/>
          </w:rPr>
          <w:t>OBJ1</w:t>
        </w:r>
        <w:r>
          <w:rPr>
            <w:rFonts w:cstheme="minorHAnsi"/>
            <w:i w:val="0"/>
            <w:iCs/>
            <w:color w:val="auto"/>
          </w:rPr>
          <w:t xml:space="preserve">: </w:t>
        </w:r>
        <w:r w:rsidRPr="00CE0207">
          <w:rPr>
            <w:rFonts w:cstheme="minorHAnsi"/>
            <w:i w:val="0"/>
            <w:iCs/>
            <w:color w:val="auto"/>
          </w:rPr>
          <w:t>Provision of</w:t>
        </w:r>
        <w:r>
          <w:rPr>
            <w:rFonts w:cstheme="minorHAnsi"/>
            <w:i w:val="0"/>
            <w:iCs/>
            <w:color w:val="auto"/>
          </w:rPr>
          <w:t xml:space="preserve"> </w:t>
        </w:r>
        <w:r w:rsidRPr="00CE0207">
          <w:rPr>
            <w:rFonts w:cstheme="minorHAnsi"/>
            <w:i w:val="0"/>
            <w:iCs/>
            <w:color w:val="auto"/>
          </w:rPr>
          <w:t>AtoN information service to</w:t>
        </w:r>
        <w:r>
          <w:rPr>
            <w:rFonts w:cstheme="minorHAnsi"/>
            <w:i w:val="0"/>
            <w:iCs/>
            <w:color w:val="auto"/>
          </w:rPr>
          <w:t xml:space="preserve"> SOLAS-covered</w:t>
        </w:r>
        <w:r w:rsidRPr="00CE0207">
          <w:rPr>
            <w:rFonts w:cstheme="minorHAnsi"/>
            <w:i w:val="0"/>
            <w:iCs/>
            <w:color w:val="auto"/>
          </w:rPr>
          <w:t xml:space="preserve"> end users</w:t>
        </w:r>
        <w:r>
          <w:rPr>
            <w:rFonts w:cstheme="minorHAnsi"/>
            <w:i w:val="0"/>
            <w:iCs/>
            <w:color w:val="auto"/>
          </w:rPr>
          <w:t>.</w:t>
        </w:r>
      </w:ins>
    </w:p>
    <w:p w14:paraId="3E873823" w14:textId="0AEB040D" w:rsidR="00D3328D" w:rsidRDefault="00D3328D" w:rsidP="00D3328D">
      <w:pPr>
        <w:pStyle w:val="BodytextBlue"/>
        <w:numPr>
          <w:ilvl w:val="0"/>
          <w:numId w:val="48"/>
        </w:numPr>
        <w:rPr>
          <w:ins w:id="258" w:author="Nikolaos Vastardis [2]" w:date="2025-02-11T14:55:00Z" w16du:dateUtc="2025-02-11T14:55:00Z"/>
          <w:rFonts w:cstheme="minorHAnsi"/>
          <w:i w:val="0"/>
          <w:iCs/>
          <w:color w:val="auto"/>
        </w:rPr>
      </w:pPr>
      <w:ins w:id="259" w:author="Nikolaos Vastardis [2]" w:date="2025-02-11T14:55:00Z" w16du:dateUtc="2025-02-11T14:55:00Z">
        <w:r w:rsidRPr="002C2465">
          <w:rPr>
            <w:rFonts w:cstheme="minorHAnsi"/>
            <w:b/>
            <w:bCs/>
            <w:i w:val="0"/>
            <w:iCs/>
            <w:color w:val="auto"/>
          </w:rPr>
          <w:t>OBJ</w:t>
        </w:r>
        <w:r>
          <w:rPr>
            <w:rFonts w:cstheme="minorHAnsi"/>
            <w:b/>
            <w:bCs/>
            <w:i w:val="0"/>
            <w:iCs/>
            <w:color w:val="auto"/>
          </w:rPr>
          <w:t>2</w:t>
        </w:r>
        <w:r>
          <w:rPr>
            <w:rFonts w:cstheme="minorHAnsi"/>
            <w:i w:val="0"/>
            <w:iCs/>
            <w:color w:val="auto"/>
          </w:rPr>
          <w:t xml:space="preserve">: </w:t>
        </w:r>
        <w:r w:rsidRPr="00CE0207">
          <w:rPr>
            <w:rFonts w:cstheme="minorHAnsi"/>
            <w:i w:val="0"/>
            <w:iCs/>
            <w:color w:val="auto"/>
          </w:rPr>
          <w:t>Provision of</w:t>
        </w:r>
        <w:r>
          <w:rPr>
            <w:rFonts w:cstheme="minorHAnsi"/>
            <w:i w:val="0"/>
            <w:iCs/>
            <w:color w:val="auto"/>
          </w:rPr>
          <w:t xml:space="preserve"> </w:t>
        </w:r>
        <w:r w:rsidRPr="00CE0207">
          <w:rPr>
            <w:rFonts w:cstheme="minorHAnsi"/>
            <w:i w:val="0"/>
            <w:iCs/>
            <w:color w:val="auto"/>
          </w:rPr>
          <w:t xml:space="preserve">AtoN information service to </w:t>
        </w:r>
        <w:proofErr w:type="gramStart"/>
        <w:r>
          <w:rPr>
            <w:rFonts w:cstheme="minorHAnsi"/>
            <w:i w:val="0"/>
            <w:iCs/>
            <w:color w:val="auto"/>
          </w:rPr>
          <w:t>non SOLAS</w:t>
        </w:r>
        <w:proofErr w:type="gramEnd"/>
        <w:r>
          <w:rPr>
            <w:rFonts w:cstheme="minorHAnsi"/>
            <w:i w:val="0"/>
            <w:iCs/>
            <w:color w:val="auto"/>
          </w:rPr>
          <w:t>-covered</w:t>
        </w:r>
        <w:r w:rsidRPr="00CE0207">
          <w:rPr>
            <w:rFonts w:cstheme="minorHAnsi"/>
            <w:i w:val="0"/>
            <w:iCs/>
            <w:color w:val="auto"/>
          </w:rPr>
          <w:t xml:space="preserve"> end users</w:t>
        </w:r>
        <w:r>
          <w:rPr>
            <w:rFonts w:cstheme="minorHAnsi"/>
            <w:i w:val="0"/>
            <w:iCs/>
            <w:color w:val="auto"/>
          </w:rPr>
          <w:t>.</w:t>
        </w:r>
      </w:ins>
    </w:p>
    <w:p w14:paraId="64816696" w14:textId="77777777" w:rsidR="00D3328D" w:rsidRDefault="00D3328D" w:rsidP="00D3328D">
      <w:pPr>
        <w:pStyle w:val="BodytextBlue"/>
        <w:numPr>
          <w:ilvl w:val="0"/>
          <w:numId w:val="48"/>
        </w:numPr>
        <w:rPr>
          <w:ins w:id="260" w:author="Nikolaos Vastardis [2]" w:date="2025-02-11T14:55:00Z" w16du:dateUtc="2025-02-11T14:55:00Z"/>
          <w:rFonts w:cstheme="minorHAnsi"/>
          <w:i w:val="0"/>
          <w:iCs/>
          <w:color w:val="auto"/>
        </w:rPr>
      </w:pPr>
      <w:ins w:id="261" w:author="Nikolaos Vastardis [2]" w:date="2025-02-11T14:55:00Z" w16du:dateUtc="2025-02-11T14:55:00Z">
        <w:r w:rsidRPr="002C2465">
          <w:rPr>
            <w:rFonts w:cstheme="minorHAnsi"/>
            <w:b/>
            <w:bCs/>
            <w:i w:val="0"/>
            <w:iCs/>
            <w:color w:val="auto"/>
          </w:rPr>
          <w:t>OBJ</w:t>
        </w:r>
        <w:r>
          <w:rPr>
            <w:rFonts w:cstheme="minorHAnsi"/>
            <w:b/>
            <w:bCs/>
            <w:i w:val="0"/>
            <w:iCs/>
            <w:color w:val="auto"/>
          </w:rPr>
          <w:t>3</w:t>
        </w:r>
        <w:r>
          <w:rPr>
            <w:rFonts w:cstheme="minorHAnsi"/>
            <w:i w:val="0"/>
            <w:iCs/>
            <w:color w:val="auto"/>
          </w:rPr>
          <w:t>: Provision of AtoN information to other authorities.</w:t>
        </w:r>
      </w:ins>
    </w:p>
    <w:p w14:paraId="53497A75" w14:textId="77777777" w:rsidR="00D3328D" w:rsidRDefault="00D3328D" w:rsidP="00D3328D">
      <w:pPr>
        <w:pStyle w:val="BodytextBlue"/>
        <w:numPr>
          <w:ilvl w:val="0"/>
          <w:numId w:val="48"/>
        </w:numPr>
        <w:rPr>
          <w:ins w:id="262" w:author="Nikolaos Vastardis [2]" w:date="2025-02-11T14:55:00Z" w16du:dateUtc="2025-02-11T14:55:00Z"/>
          <w:rFonts w:cstheme="minorHAnsi"/>
          <w:i w:val="0"/>
          <w:iCs/>
          <w:color w:val="auto"/>
        </w:rPr>
      </w:pPr>
      <w:ins w:id="263" w:author="Nikolaos Vastardis [2]" w:date="2025-02-11T14:55:00Z" w16du:dateUtc="2025-02-11T14:55:00Z">
        <w:r w:rsidRPr="002C2465">
          <w:rPr>
            <w:rFonts w:cstheme="minorHAnsi"/>
            <w:b/>
            <w:bCs/>
            <w:i w:val="0"/>
            <w:iCs/>
            <w:color w:val="auto"/>
          </w:rPr>
          <w:t>OBJ</w:t>
        </w:r>
        <w:r>
          <w:rPr>
            <w:rFonts w:cstheme="minorHAnsi"/>
            <w:b/>
            <w:bCs/>
            <w:i w:val="0"/>
            <w:iCs/>
            <w:color w:val="auto"/>
          </w:rPr>
          <w:t>4</w:t>
        </w:r>
        <w:r>
          <w:rPr>
            <w:rFonts w:cstheme="minorHAnsi"/>
            <w:i w:val="0"/>
            <w:iCs/>
            <w:color w:val="auto"/>
          </w:rPr>
          <w:t>: Describe of physical, virtual and synthetic AtoN.</w:t>
        </w:r>
      </w:ins>
    </w:p>
    <w:p w14:paraId="44EBBEE8" w14:textId="77777777" w:rsidR="00D3328D" w:rsidRPr="00725ACB" w:rsidRDefault="00D3328D" w:rsidP="00D3328D">
      <w:pPr>
        <w:pStyle w:val="BodytextBlue"/>
        <w:numPr>
          <w:ilvl w:val="0"/>
          <w:numId w:val="48"/>
        </w:numPr>
        <w:rPr>
          <w:ins w:id="264" w:author="Nikolaos Vastardis [2]" w:date="2025-02-11T14:55:00Z" w16du:dateUtc="2025-02-11T14:55:00Z"/>
          <w:rFonts w:cstheme="minorHAnsi"/>
          <w:i w:val="0"/>
          <w:iCs/>
          <w:color w:val="auto"/>
        </w:rPr>
      </w:pPr>
      <w:ins w:id="265" w:author="Nikolaos Vastardis [2]" w:date="2025-02-11T14:55:00Z" w16du:dateUtc="2025-02-11T14:55:00Z">
        <w:r w:rsidRPr="002C2465">
          <w:rPr>
            <w:rFonts w:cstheme="minorHAnsi"/>
            <w:b/>
            <w:bCs/>
            <w:i w:val="0"/>
            <w:iCs/>
            <w:color w:val="auto"/>
          </w:rPr>
          <w:t>OBJ</w:t>
        </w:r>
        <w:r>
          <w:rPr>
            <w:rFonts w:cstheme="minorHAnsi"/>
            <w:b/>
            <w:bCs/>
            <w:i w:val="0"/>
            <w:iCs/>
            <w:color w:val="auto"/>
          </w:rPr>
          <w:t>5</w:t>
        </w:r>
        <w:r>
          <w:rPr>
            <w:rFonts w:cstheme="minorHAnsi"/>
            <w:i w:val="0"/>
            <w:iCs/>
            <w:color w:val="auto"/>
          </w:rPr>
          <w:t xml:space="preserve">: Deliver the </w:t>
        </w:r>
        <w:proofErr w:type="gramStart"/>
        <w:r>
          <w:rPr>
            <w:rFonts w:cstheme="minorHAnsi"/>
            <w:i w:val="0"/>
            <w:iCs/>
            <w:color w:val="auto"/>
          </w:rPr>
          <w:t>current status</w:t>
        </w:r>
        <w:proofErr w:type="gramEnd"/>
        <w:r>
          <w:rPr>
            <w:rFonts w:cstheme="minorHAnsi"/>
            <w:i w:val="0"/>
            <w:iCs/>
            <w:color w:val="auto"/>
          </w:rPr>
          <w:t xml:space="preserve"> and changes of AtoN information.</w:t>
        </w:r>
      </w:ins>
    </w:p>
    <w:p w14:paraId="2307B368" w14:textId="77777777" w:rsidR="00D3328D" w:rsidRDefault="00D3328D" w:rsidP="00D3328D">
      <w:pPr>
        <w:pStyle w:val="BodytextBlue"/>
        <w:numPr>
          <w:ilvl w:val="0"/>
          <w:numId w:val="48"/>
        </w:numPr>
        <w:rPr>
          <w:ins w:id="266" w:author="Nikolaos Vastardis [2]" w:date="2025-02-11T14:55:00Z" w16du:dateUtc="2025-02-11T14:55:00Z"/>
          <w:rFonts w:cstheme="minorHAnsi"/>
          <w:i w:val="0"/>
          <w:iCs/>
          <w:color w:val="auto"/>
        </w:rPr>
      </w:pPr>
      <w:ins w:id="267" w:author="Nikolaos Vastardis [2]" w:date="2025-02-11T14:55:00Z" w16du:dateUtc="2025-02-11T14:55:00Z">
        <w:r w:rsidRPr="002C2465">
          <w:rPr>
            <w:rFonts w:cstheme="minorHAnsi"/>
            <w:b/>
            <w:bCs/>
            <w:i w:val="0"/>
            <w:iCs/>
            <w:color w:val="auto"/>
          </w:rPr>
          <w:t>OBJ</w:t>
        </w:r>
        <w:r>
          <w:rPr>
            <w:rFonts w:cstheme="minorHAnsi"/>
            <w:b/>
            <w:bCs/>
            <w:i w:val="0"/>
            <w:iCs/>
            <w:color w:val="auto"/>
          </w:rPr>
          <w:t>6</w:t>
        </w:r>
        <w:r>
          <w:rPr>
            <w:rFonts w:cstheme="minorHAnsi"/>
            <w:i w:val="0"/>
            <w:iCs/>
            <w:color w:val="auto"/>
          </w:rPr>
          <w:t>: Supplement charts and nautical publications with accurate “high-quality” AtoN information.</w:t>
        </w:r>
      </w:ins>
    </w:p>
    <w:p w14:paraId="797A708C" w14:textId="77777777" w:rsidR="00D3328D" w:rsidRDefault="00D3328D" w:rsidP="00D3328D">
      <w:pPr>
        <w:pStyle w:val="BodytextBlue"/>
        <w:numPr>
          <w:ilvl w:val="0"/>
          <w:numId w:val="48"/>
        </w:numPr>
        <w:rPr>
          <w:ins w:id="268" w:author="Nikolaos Vastardis [2]" w:date="2025-02-11T14:55:00Z" w16du:dateUtc="2025-02-11T14:55:00Z"/>
          <w:rFonts w:cstheme="minorHAnsi"/>
          <w:i w:val="0"/>
          <w:iCs/>
          <w:color w:val="auto"/>
        </w:rPr>
      </w:pPr>
      <w:ins w:id="269" w:author="Nikolaos Vastardis [2]" w:date="2025-02-11T14:55:00Z" w16du:dateUtc="2025-02-11T14:55:00Z">
        <w:r w:rsidRPr="002C2465">
          <w:rPr>
            <w:rFonts w:cstheme="minorHAnsi"/>
            <w:b/>
            <w:bCs/>
            <w:i w:val="0"/>
            <w:iCs/>
            <w:color w:val="auto"/>
          </w:rPr>
          <w:t>OBJ</w:t>
        </w:r>
        <w:r>
          <w:rPr>
            <w:rFonts w:cstheme="minorHAnsi"/>
            <w:b/>
            <w:bCs/>
            <w:i w:val="0"/>
            <w:iCs/>
            <w:color w:val="auto"/>
          </w:rPr>
          <w:t>7</w:t>
        </w:r>
        <w:r>
          <w:rPr>
            <w:rFonts w:cstheme="minorHAnsi"/>
            <w:i w:val="0"/>
            <w:iCs/>
            <w:color w:val="auto"/>
          </w:rPr>
          <w:t>: Support the adoption of MASS, supplying up-to-date machine</w:t>
        </w:r>
        <w:r>
          <w:rPr>
            <w:rFonts w:cstheme="minorHAnsi"/>
            <w:i w:val="0"/>
            <w:iCs/>
            <w:color w:val="auto"/>
          </w:rPr>
          <w:noBreakHyphen/>
          <w:t>readable AtoN information.</w:t>
        </w:r>
      </w:ins>
    </w:p>
    <w:p w14:paraId="42F1C598" w14:textId="7DA986F5" w:rsidR="00384DC1" w:rsidDel="00D3328D" w:rsidRDefault="002C2465">
      <w:pPr>
        <w:pStyle w:val="BodytextBlue"/>
        <w:rPr>
          <w:del w:id="270" w:author="Nikolaos Vastardis [2]" w:date="2025-02-11T14:55:00Z" w16du:dateUtc="2025-02-11T14:55:00Z"/>
          <w:rFonts w:cstheme="minorHAnsi"/>
          <w:i w:val="0"/>
          <w:iCs/>
          <w:color w:val="auto"/>
        </w:rPr>
        <w:pPrChange w:id="271" w:author="Nikolaos Vastardis [2]" w:date="2025-02-11T14:55:00Z" w16du:dateUtc="2025-02-11T14:55:00Z">
          <w:pPr>
            <w:pStyle w:val="BodytextBlue"/>
            <w:numPr>
              <w:numId w:val="48"/>
            </w:numPr>
            <w:ind w:left="360" w:hanging="360"/>
          </w:pPr>
        </w:pPrChange>
      </w:pPr>
      <w:del w:id="272" w:author="Nikolaos Vastardis [2]" w:date="2025-02-11T14:55:00Z" w16du:dateUtc="2025-02-11T14:55:00Z">
        <w:r w:rsidRPr="002C2465" w:rsidDel="00D3328D">
          <w:rPr>
            <w:rFonts w:cstheme="minorHAnsi"/>
            <w:b/>
            <w:bCs/>
            <w:i w:val="0"/>
            <w:iCs/>
            <w:color w:val="auto"/>
          </w:rPr>
          <w:lastRenderedPageBreak/>
          <w:delText>OBJ1</w:delText>
        </w:r>
        <w:r w:rsidDel="00D3328D">
          <w:rPr>
            <w:rFonts w:cstheme="minorHAnsi"/>
            <w:i w:val="0"/>
            <w:iCs/>
            <w:color w:val="auto"/>
          </w:rPr>
          <w:delText xml:space="preserve">: </w:delText>
        </w:r>
        <w:r w:rsidR="00384DC1" w:rsidRPr="00CE0207" w:rsidDel="00D3328D">
          <w:rPr>
            <w:rFonts w:cstheme="minorHAnsi"/>
            <w:i w:val="0"/>
            <w:iCs/>
            <w:color w:val="auto"/>
          </w:rPr>
          <w:delText>Provision of</w:delText>
        </w:r>
        <w:r w:rsidR="00384DC1" w:rsidDel="00D3328D">
          <w:rPr>
            <w:rFonts w:cstheme="minorHAnsi"/>
            <w:i w:val="0"/>
            <w:iCs/>
            <w:color w:val="auto"/>
          </w:rPr>
          <w:delText xml:space="preserve"> </w:delText>
        </w:r>
        <w:r w:rsidR="00384DC1" w:rsidRPr="00CE0207" w:rsidDel="00D3328D">
          <w:rPr>
            <w:rFonts w:cstheme="minorHAnsi"/>
            <w:i w:val="0"/>
            <w:iCs/>
            <w:color w:val="auto"/>
          </w:rPr>
          <w:delText>AtoN information service to end users</w:delText>
        </w:r>
        <w:r w:rsidDel="00D3328D">
          <w:rPr>
            <w:rFonts w:cstheme="minorHAnsi"/>
            <w:i w:val="0"/>
            <w:iCs/>
            <w:color w:val="auto"/>
          </w:rPr>
          <w:delText>.</w:delText>
        </w:r>
      </w:del>
    </w:p>
    <w:p w14:paraId="3527DFA9" w14:textId="4E1FA612" w:rsidR="006915DD" w:rsidDel="00D3328D" w:rsidRDefault="002C2465">
      <w:pPr>
        <w:pStyle w:val="BodytextBlue"/>
        <w:rPr>
          <w:del w:id="273" w:author="Nikolaos Vastardis [2]" w:date="2025-02-11T14:55:00Z" w16du:dateUtc="2025-02-11T14:55:00Z"/>
          <w:rFonts w:cstheme="minorHAnsi"/>
          <w:i w:val="0"/>
          <w:iCs/>
          <w:color w:val="auto"/>
        </w:rPr>
        <w:pPrChange w:id="274" w:author="Nikolaos Vastardis [2]" w:date="2025-02-11T14:55:00Z" w16du:dateUtc="2025-02-11T14:55:00Z">
          <w:pPr>
            <w:pStyle w:val="BodytextBlue"/>
            <w:numPr>
              <w:numId w:val="48"/>
            </w:numPr>
            <w:ind w:left="360" w:hanging="360"/>
          </w:pPr>
        </w:pPrChange>
      </w:pPr>
      <w:del w:id="275" w:author="Nikolaos Vastardis [2]" w:date="2025-02-11T14:55:00Z" w16du:dateUtc="2025-02-11T14:55:00Z">
        <w:r w:rsidRPr="002C2465" w:rsidDel="00D3328D">
          <w:rPr>
            <w:rFonts w:cstheme="minorHAnsi"/>
            <w:b/>
            <w:bCs/>
            <w:i w:val="0"/>
            <w:iCs/>
            <w:color w:val="auto"/>
          </w:rPr>
          <w:delText>OBJ2</w:delText>
        </w:r>
        <w:r w:rsidDel="00D3328D">
          <w:rPr>
            <w:rFonts w:cstheme="minorHAnsi"/>
            <w:i w:val="0"/>
            <w:iCs/>
            <w:color w:val="auto"/>
          </w:rPr>
          <w:delText xml:space="preserve">: </w:delText>
        </w:r>
        <w:r w:rsidR="006915DD" w:rsidDel="00D3328D">
          <w:rPr>
            <w:rFonts w:cstheme="minorHAnsi"/>
            <w:i w:val="0"/>
            <w:iCs/>
            <w:color w:val="auto"/>
          </w:rPr>
          <w:delText>Provision of AtoN information to authorities</w:delText>
        </w:r>
        <w:r w:rsidDel="00D3328D">
          <w:rPr>
            <w:rFonts w:cstheme="minorHAnsi"/>
            <w:i w:val="0"/>
            <w:iCs/>
            <w:color w:val="auto"/>
          </w:rPr>
          <w:delText>.</w:delText>
        </w:r>
      </w:del>
    </w:p>
    <w:p w14:paraId="484E4ADB" w14:textId="3A941778" w:rsidR="00C62A16" w:rsidDel="00D3328D" w:rsidRDefault="002C2465">
      <w:pPr>
        <w:pStyle w:val="BodytextBlue"/>
        <w:rPr>
          <w:del w:id="276" w:author="Nikolaos Vastardis [2]" w:date="2025-02-11T14:55:00Z" w16du:dateUtc="2025-02-11T14:55:00Z"/>
          <w:rFonts w:cstheme="minorHAnsi"/>
          <w:i w:val="0"/>
          <w:iCs/>
          <w:color w:val="auto"/>
        </w:rPr>
        <w:pPrChange w:id="277" w:author="Nikolaos Vastardis [2]" w:date="2025-02-11T14:55:00Z" w16du:dateUtc="2025-02-11T14:55:00Z">
          <w:pPr>
            <w:pStyle w:val="BodytextBlue"/>
            <w:numPr>
              <w:numId w:val="48"/>
            </w:numPr>
            <w:ind w:left="360" w:hanging="360"/>
          </w:pPr>
        </w:pPrChange>
      </w:pPr>
      <w:del w:id="278" w:author="Nikolaos Vastardis [2]" w:date="2025-02-11T14:55:00Z" w16du:dateUtc="2025-02-11T14:55:00Z">
        <w:r w:rsidRPr="002C2465" w:rsidDel="00D3328D">
          <w:rPr>
            <w:rFonts w:cstheme="minorHAnsi"/>
            <w:b/>
            <w:bCs/>
            <w:i w:val="0"/>
            <w:iCs/>
            <w:color w:val="auto"/>
          </w:rPr>
          <w:delText>OBJ3</w:delText>
        </w:r>
        <w:r w:rsidDel="00D3328D">
          <w:rPr>
            <w:rFonts w:cstheme="minorHAnsi"/>
            <w:i w:val="0"/>
            <w:iCs/>
            <w:color w:val="auto"/>
          </w:rPr>
          <w:delText xml:space="preserve">: </w:delText>
        </w:r>
        <w:r w:rsidR="006915DD" w:rsidDel="00D3328D">
          <w:rPr>
            <w:rFonts w:cstheme="minorHAnsi"/>
            <w:i w:val="0"/>
            <w:iCs/>
            <w:color w:val="auto"/>
          </w:rPr>
          <w:delText xml:space="preserve">Support </w:delText>
        </w:r>
      </w:del>
      <w:ins w:id="279" w:author="Nikolaos Vastardis" w:date="2025-01-22T13:34:00Z">
        <w:del w:id="280" w:author="Nikolaos Vastardis [2]" w:date="2025-02-11T14:55:00Z" w16du:dateUtc="2025-02-11T14:55:00Z">
          <w:r w:rsidR="004E10E5" w:rsidDel="00D3328D">
            <w:rPr>
              <w:rFonts w:cstheme="minorHAnsi"/>
              <w:i w:val="0"/>
              <w:iCs/>
              <w:color w:val="auto"/>
            </w:rPr>
            <w:delText xml:space="preserve">Describe </w:delText>
          </w:r>
        </w:del>
      </w:ins>
      <w:del w:id="281" w:author="Nikolaos Vastardis [2]" w:date="2025-02-11T14:55:00Z" w16du:dateUtc="2025-02-11T14:55:00Z">
        <w:r w:rsidR="006915DD" w:rsidDel="00D3328D">
          <w:rPr>
            <w:rFonts w:cstheme="minorHAnsi"/>
            <w:i w:val="0"/>
            <w:iCs/>
            <w:color w:val="auto"/>
          </w:rPr>
          <w:delText>of physical, virtual and synthetic AtoN</w:delText>
        </w:r>
        <w:r w:rsidDel="00D3328D">
          <w:rPr>
            <w:rFonts w:cstheme="minorHAnsi"/>
            <w:i w:val="0"/>
            <w:iCs/>
            <w:color w:val="auto"/>
          </w:rPr>
          <w:delText>.</w:delText>
        </w:r>
      </w:del>
    </w:p>
    <w:p w14:paraId="27BD997F" w14:textId="7CA6588A" w:rsidR="00725ACB" w:rsidRPr="00725ACB" w:rsidDel="00D3328D" w:rsidRDefault="002C2465">
      <w:pPr>
        <w:pStyle w:val="BodytextBlue"/>
        <w:rPr>
          <w:del w:id="282" w:author="Nikolaos Vastardis [2]" w:date="2025-02-11T14:55:00Z" w16du:dateUtc="2025-02-11T14:55:00Z"/>
          <w:rFonts w:cstheme="minorHAnsi"/>
          <w:i w:val="0"/>
          <w:iCs/>
          <w:color w:val="auto"/>
        </w:rPr>
        <w:pPrChange w:id="283" w:author="Nikolaos Vastardis [2]" w:date="2025-02-11T14:55:00Z" w16du:dateUtc="2025-02-11T14:55:00Z">
          <w:pPr>
            <w:pStyle w:val="BodytextBlue"/>
            <w:numPr>
              <w:numId w:val="48"/>
            </w:numPr>
            <w:ind w:left="360" w:hanging="360"/>
          </w:pPr>
        </w:pPrChange>
      </w:pPr>
      <w:del w:id="284" w:author="Nikolaos Vastardis [2]" w:date="2025-02-11T14:55:00Z" w16du:dateUtc="2025-02-11T14:55:00Z">
        <w:r w:rsidRPr="002C2465" w:rsidDel="00D3328D">
          <w:rPr>
            <w:rFonts w:cstheme="minorHAnsi"/>
            <w:b/>
            <w:bCs/>
            <w:i w:val="0"/>
            <w:iCs/>
            <w:color w:val="auto"/>
          </w:rPr>
          <w:delText>OBJ4</w:delText>
        </w:r>
        <w:r w:rsidDel="00D3328D">
          <w:rPr>
            <w:rFonts w:cstheme="minorHAnsi"/>
            <w:i w:val="0"/>
            <w:iCs/>
            <w:color w:val="auto"/>
          </w:rPr>
          <w:delText xml:space="preserve">: </w:delText>
        </w:r>
        <w:r w:rsidR="006915DD" w:rsidDel="00D3328D">
          <w:rPr>
            <w:rFonts w:cstheme="minorHAnsi"/>
            <w:i w:val="0"/>
            <w:iCs/>
            <w:color w:val="auto"/>
          </w:rPr>
          <w:delText>D</w:delText>
        </w:r>
        <w:r w:rsidR="00725ACB" w:rsidDel="00D3328D">
          <w:rPr>
            <w:rFonts w:cstheme="minorHAnsi"/>
            <w:i w:val="0"/>
            <w:iCs/>
            <w:color w:val="auto"/>
          </w:rPr>
          <w:delText>eliver the current status and changes of AtoN information</w:delText>
        </w:r>
        <w:r w:rsidDel="00D3328D">
          <w:rPr>
            <w:rFonts w:cstheme="minorHAnsi"/>
            <w:i w:val="0"/>
            <w:iCs/>
            <w:color w:val="auto"/>
          </w:rPr>
          <w:delText>.</w:delText>
        </w:r>
      </w:del>
    </w:p>
    <w:p w14:paraId="69D5CF6F" w14:textId="5308EC74" w:rsidR="00BC2681" w:rsidDel="00D3328D" w:rsidRDefault="002C2465">
      <w:pPr>
        <w:pStyle w:val="BodytextBlue"/>
        <w:rPr>
          <w:del w:id="285" w:author="Nikolaos Vastardis [2]" w:date="2025-02-11T14:55:00Z" w16du:dateUtc="2025-02-11T14:55:00Z"/>
          <w:rFonts w:cstheme="minorHAnsi"/>
          <w:i w:val="0"/>
          <w:iCs/>
          <w:color w:val="auto"/>
        </w:rPr>
        <w:pPrChange w:id="286" w:author="Nikolaos Vastardis [2]" w:date="2025-02-11T14:55:00Z" w16du:dateUtc="2025-02-11T14:55:00Z">
          <w:pPr>
            <w:pStyle w:val="BodytextBlue"/>
            <w:numPr>
              <w:numId w:val="48"/>
            </w:numPr>
            <w:ind w:left="360" w:hanging="360"/>
          </w:pPr>
        </w:pPrChange>
      </w:pPr>
      <w:del w:id="287" w:author="Nikolaos Vastardis [2]" w:date="2025-02-11T14:55:00Z" w16du:dateUtc="2025-02-11T14:55:00Z">
        <w:r w:rsidRPr="002C2465" w:rsidDel="00D3328D">
          <w:rPr>
            <w:rFonts w:cstheme="minorHAnsi"/>
            <w:b/>
            <w:bCs/>
            <w:i w:val="0"/>
            <w:iCs/>
            <w:color w:val="auto"/>
          </w:rPr>
          <w:delText>OBJ5</w:delText>
        </w:r>
        <w:r w:rsidDel="00D3328D">
          <w:rPr>
            <w:rFonts w:cstheme="minorHAnsi"/>
            <w:i w:val="0"/>
            <w:iCs/>
            <w:color w:val="auto"/>
          </w:rPr>
          <w:delText xml:space="preserve">: </w:delText>
        </w:r>
        <w:r w:rsidR="006915DD" w:rsidDel="00D3328D">
          <w:rPr>
            <w:rFonts w:cstheme="minorHAnsi"/>
            <w:i w:val="0"/>
            <w:iCs/>
            <w:color w:val="auto"/>
          </w:rPr>
          <w:delText>S</w:delText>
        </w:r>
        <w:r w:rsidR="00BC2681" w:rsidDel="00D3328D">
          <w:rPr>
            <w:rFonts w:cstheme="minorHAnsi"/>
            <w:i w:val="0"/>
            <w:iCs/>
            <w:color w:val="auto"/>
          </w:rPr>
          <w:delText xml:space="preserve">upplement </w:delText>
        </w:r>
        <w:r w:rsidR="00384DC1" w:rsidDel="00D3328D">
          <w:rPr>
            <w:rFonts w:cstheme="minorHAnsi"/>
            <w:i w:val="0"/>
            <w:iCs/>
            <w:color w:val="auto"/>
          </w:rPr>
          <w:delText>charts and nautical publications</w:delText>
        </w:r>
        <w:r w:rsidR="00C053F1" w:rsidDel="00D3328D">
          <w:rPr>
            <w:rFonts w:cstheme="minorHAnsi"/>
            <w:i w:val="0"/>
            <w:iCs/>
            <w:color w:val="auto"/>
          </w:rPr>
          <w:delText xml:space="preserve"> </w:delText>
        </w:r>
        <w:r w:rsidR="00BC2681" w:rsidDel="00D3328D">
          <w:rPr>
            <w:rFonts w:cstheme="minorHAnsi"/>
            <w:i w:val="0"/>
            <w:iCs/>
            <w:color w:val="auto"/>
          </w:rPr>
          <w:delText>with</w:delText>
        </w:r>
        <w:r w:rsidR="006915DD" w:rsidDel="00D3328D">
          <w:rPr>
            <w:rFonts w:cstheme="minorHAnsi"/>
            <w:i w:val="0"/>
            <w:iCs/>
            <w:color w:val="auto"/>
          </w:rPr>
          <w:delText xml:space="preserve"> accurate</w:delText>
        </w:r>
        <w:r w:rsidR="00BC2681" w:rsidDel="00D3328D">
          <w:rPr>
            <w:rFonts w:cstheme="minorHAnsi"/>
            <w:i w:val="0"/>
            <w:iCs/>
            <w:color w:val="auto"/>
          </w:rPr>
          <w:delText xml:space="preserve"> “high-quality” AtoN </w:delText>
        </w:r>
        <w:r w:rsidR="002F76C4" w:rsidDel="00D3328D">
          <w:rPr>
            <w:rFonts w:cstheme="minorHAnsi"/>
            <w:i w:val="0"/>
            <w:iCs/>
            <w:color w:val="auto"/>
          </w:rPr>
          <w:delText>information</w:delText>
        </w:r>
        <w:r w:rsidDel="00D3328D">
          <w:rPr>
            <w:rFonts w:cstheme="minorHAnsi"/>
            <w:i w:val="0"/>
            <w:iCs/>
            <w:color w:val="auto"/>
          </w:rPr>
          <w:delText>.</w:delText>
        </w:r>
      </w:del>
    </w:p>
    <w:p w14:paraId="43788CE2" w14:textId="0B066527" w:rsidR="00BC2681" w:rsidDel="00D3328D" w:rsidRDefault="002C2465">
      <w:pPr>
        <w:pStyle w:val="BodytextBlue"/>
        <w:rPr>
          <w:del w:id="288" w:author="Nikolaos Vastardis [2]" w:date="2025-02-11T14:57:00Z" w16du:dateUtc="2025-02-11T14:57:00Z"/>
          <w:rFonts w:cstheme="minorHAnsi"/>
          <w:i w:val="0"/>
          <w:iCs/>
          <w:color w:val="auto"/>
        </w:rPr>
        <w:pPrChange w:id="289" w:author="Nikolaos Vastardis [2]" w:date="2025-02-11T14:55:00Z" w16du:dateUtc="2025-02-11T14:55:00Z">
          <w:pPr>
            <w:pStyle w:val="BodytextBlue"/>
            <w:numPr>
              <w:numId w:val="48"/>
            </w:numPr>
            <w:ind w:left="360" w:hanging="360"/>
          </w:pPr>
        </w:pPrChange>
      </w:pPr>
      <w:del w:id="290" w:author="Nikolaos Vastardis [2]" w:date="2025-02-11T14:55:00Z" w16du:dateUtc="2025-02-11T14:55:00Z">
        <w:r w:rsidRPr="002C2465" w:rsidDel="00D3328D">
          <w:rPr>
            <w:rFonts w:cstheme="minorHAnsi"/>
            <w:b/>
            <w:bCs/>
            <w:i w:val="0"/>
            <w:iCs/>
            <w:color w:val="auto"/>
          </w:rPr>
          <w:delText>OBJ6</w:delText>
        </w:r>
        <w:r w:rsidDel="00D3328D">
          <w:rPr>
            <w:rFonts w:cstheme="minorHAnsi"/>
            <w:i w:val="0"/>
            <w:iCs/>
            <w:color w:val="auto"/>
          </w:rPr>
          <w:delText xml:space="preserve">: </w:delText>
        </w:r>
        <w:r w:rsidR="006915DD" w:rsidDel="00D3328D">
          <w:rPr>
            <w:rFonts w:cstheme="minorHAnsi"/>
            <w:i w:val="0"/>
            <w:iCs/>
            <w:color w:val="auto"/>
          </w:rPr>
          <w:delText>S</w:delText>
        </w:r>
        <w:r w:rsidR="00A45F81" w:rsidDel="00D3328D">
          <w:rPr>
            <w:rFonts w:cstheme="minorHAnsi"/>
            <w:i w:val="0"/>
            <w:iCs/>
            <w:color w:val="auto"/>
          </w:rPr>
          <w:delText xml:space="preserve">upport the adoption of MASS, supplying up-to-date </w:delText>
        </w:r>
        <w:r w:rsidR="00C053F1" w:rsidDel="00D3328D">
          <w:rPr>
            <w:rFonts w:cstheme="minorHAnsi"/>
            <w:i w:val="0"/>
            <w:iCs/>
            <w:color w:val="auto"/>
          </w:rPr>
          <w:delText>machine</w:delText>
        </w:r>
        <w:r w:rsidR="00C053F1" w:rsidDel="00D3328D">
          <w:rPr>
            <w:rFonts w:cstheme="minorHAnsi"/>
            <w:i w:val="0"/>
            <w:iCs/>
            <w:color w:val="auto"/>
          </w:rPr>
          <w:noBreakHyphen/>
          <w:delText xml:space="preserve">readable </w:delText>
        </w:r>
        <w:r w:rsidR="00A45F81" w:rsidDel="00D3328D">
          <w:rPr>
            <w:rFonts w:cstheme="minorHAnsi"/>
            <w:i w:val="0"/>
            <w:iCs/>
            <w:color w:val="auto"/>
          </w:rPr>
          <w:delText xml:space="preserve">AtoN </w:delText>
        </w:r>
        <w:r w:rsidR="002F76C4" w:rsidDel="00D3328D">
          <w:rPr>
            <w:rFonts w:cstheme="minorHAnsi"/>
            <w:i w:val="0"/>
            <w:iCs/>
            <w:color w:val="auto"/>
          </w:rPr>
          <w:delText>information</w:delText>
        </w:r>
        <w:r w:rsidDel="00D3328D">
          <w:rPr>
            <w:rFonts w:cstheme="minorHAnsi"/>
            <w:i w:val="0"/>
            <w:iCs/>
            <w:color w:val="auto"/>
          </w:rPr>
          <w:delText>.</w:delText>
        </w:r>
      </w:del>
    </w:p>
    <w:p w14:paraId="26DC8434" w14:textId="5AC7D2CD" w:rsidR="00384DC1" w:rsidRPr="002C2465" w:rsidRDefault="002C2465" w:rsidP="002C2465">
      <w:pPr>
        <w:pStyle w:val="BodytextBlue"/>
        <w:rPr>
          <w:rFonts w:cstheme="minorHAnsi"/>
          <w:i w:val="0"/>
          <w:iCs/>
          <w:color w:val="auto"/>
        </w:rPr>
      </w:pPr>
      <w:r>
        <w:rPr>
          <w:rFonts w:cstheme="minorHAnsi"/>
          <w:i w:val="0"/>
          <w:iCs/>
          <w:color w:val="auto"/>
        </w:rPr>
        <w:t>The “</w:t>
      </w:r>
      <w:r>
        <w:rPr>
          <w:rFonts w:cstheme="minorHAnsi"/>
          <w:b/>
          <w:bCs/>
          <w:i w:val="0"/>
          <w:iCs/>
          <w:color w:val="auto"/>
        </w:rPr>
        <w:t>OBJ</w:t>
      </w:r>
      <w:r>
        <w:rPr>
          <w:rFonts w:cstheme="minorHAnsi"/>
          <w:i w:val="0"/>
          <w:iCs/>
          <w:color w:val="auto"/>
        </w:rPr>
        <w:t>” identifie</w:t>
      </w:r>
      <w:ins w:id="291" w:author="Nikolaos Vastardis" w:date="2025-01-22T12:56:00Z">
        <w:r w:rsidR="00D810C0">
          <w:rPr>
            <w:rFonts w:cstheme="minorHAnsi"/>
            <w:i w:val="0"/>
            <w:iCs/>
            <w:color w:val="auto"/>
          </w:rPr>
          <w:t>r</w:t>
        </w:r>
      </w:ins>
      <w:r>
        <w:rPr>
          <w:rFonts w:cstheme="minorHAnsi"/>
          <w:i w:val="0"/>
          <w:iCs/>
          <w:color w:val="auto"/>
        </w:rPr>
        <w:t>s, provided for each of the stated objectives, should be used to reference the objective for each of the technical service requirement specifications.</w:t>
      </w:r>
    </w:p>
    <w:p w14:paraId="0EF6C325" w14:textId="77777777" w:rsidR="00B60D4F" w:rsidRDefault="00B60D4F" w:rsidP="00D9634A">
      <w:pPr>
        <w:pStyle w:val="BodyText"/>
        <w:rPr>
          <w:rFonts w:cstheme="minorHAnsi"/>
        </w:rPr>
      </w:pPr>
    </w:p>
    <w:p w14:paraId="2BA917F1" w14:textId="77777777" w:rsidR="00B60D4F" w:rsidRDefault="00B60D4F" w:rsidP="001450CF">
      <w:pPr>
        <w:pStyle w:val="Heading2"/>
      </w:pPr>
      <w:r>
        <w:t>Intended users of the service</w:t>
      </w:r>
    </w:p>
    <w:p w14:paraId="1108468E" w14:textId="77777777" w:rsidR="00B60D4F" w:rsidRPr="00B60D4F" w:rsidRDefault="00B60D4F" w:rsidP="00B60D4F">
      <w:pPr>
        <w:pStyle w:val="Heading2separationline"/>
        <w:rPr>
          <w:lang w:eastAsia="de-DE"/>
        </w:rPr>
      </w:pPr>
    </w:p>
    <w:p w14:paraId="268B6270" w14:textId="64EFFC0E" w:rsidR="00BC2681" w:rsidRDefault="0063610C" w:rsidP="001450CF">
      <w:pPr>
        <w:rPr>
          <w:lang w:eastAsia="en-US"/>
        </w:rPr>
      </w:pPr>
      <w:r>
        <w:rPr>
          <w:lang w:eastAsia="en-US"/>
        </w:rPr>
        <w:t xml:space="preserve">Following the operational context and the AtoN information exchange diagram of </w:t>
      </w:r>
      <w:r>
        <w:rPr>
          <w:lang w:eastAsia="en-US"/>
        </w:rPr>
        <w:fldChar w:fldCharType="begin"/>
      </w:r>
      <w:r>
        <w:rPr>
          <w:lang w:eastAsia="en-US"/>
        </w:rPr>
        <w:instrText xml:space="preserve"> REF _Ref188022002 \h </w:instrText>
      </w:r>
      <w:r>
        <w:rPr>
          <w:lang w:eastAsia="en-US"/>
        </w:rPr>
      </w:r>
      <w:r>
        <w:rPr>
          <w:lang w:eastAsia="en-US"/>
        </w:rPr>
        <w:fldChar w:fldCharType="separate"/>
      </w:r>
      <w:r>
        <w:t xml:space="preserve">Figure </w:t>
      </w:r>
      <w:r>
        <w:rPr>
          <w:noProof/>
        </w:rPr>
        <w:t>1</w:t>
      </w:r>
      <w:r>
        <w:rPr>
          <w:lang w:eastAsia="en-US"/>
        </w:rPr>
        <w:fldChar w:fldCharType="end"/>
      </w:r>
      <w:r>
        <w:rPr>
          <w:lang w:eastAsia="en-US"/>
        </w:rPr>
        <w:t xml:space="preserve">, the following </w:t>
      </w:r>
      <w:commentRangeStart w:id="292"/>
      <w:commentRangeStart w:id="293"/>
      <w:commentRangeStart w:id="294"/>
      <w:del w:id="295" w:author="Nikolaos Vastardis" w:date="2025-01-21T13:56:00Z">
        <w:r w:rsidDel="00765734">
          <w:rPr>
            <w:lang w:eastAsia="en-US"/>
          </w:rPr>
          <w:delText>o</w:delText>
        </w:r>
      </w:del>
      <w:r>
        <w:rPr>
          <w:lang w:eastAsia="en-US"/>
        </w:rPr>
        <w:t>n</w:t>
      </w:r>
      <w:ins w:id="296" w:author="Nikolaos Vastardis" w:date="2025-01-21T13:56:00Z">
        <w:r w:rsidR="00765734">
          <w:rPr>
            <w:lang w:eastAsia="en-US"/>
          </w:rPr>
          <w:t>on</w:t>
        </w:r>
      </w:ins>
      <w:r>
        <w:rPr>
          <w:lang w:eastAsia="en-US"/>
        </w:rPr>
        <w:t>-exhaustive use</w:t>
      </w:r>
      <w:ins w:id="297" w:author="Nikolaos Vastardis" w:date="2025-01-21T13:56:00Z">
        <w:r w:rsidR="00765734">
          <w:rPr>
            <w:lang w:eastAsia="en-US"/>
          </w:rPr>
          <w:t>r</w:t>
        </w:r>
      </w:ins>
      <w:r>
        <w:rPr>
          <w:lang w:eastAsia="en-US"/>
        </w:rPr>
        <w:t xml:space="preserve"> list </w:t>
      </w:r>
      <w:commentRangeEnd w:id="292"/>
      <w:r w:rsidR="00D560D3">
        <w:rPr>
          <w:rStyle w:val="CommentReference"/>
        </w:rPr>
        <w:commentReference w:id="292"/>
      </w:r>
      <w:commentRangeEnd w:id="293"/>
      <w:r w:rsidR="004A3E4E">
        <w:rPr>
          <w:rStyle w:val="CommentReference"/>
        </w:rPr>
        <w:commentReference w:id="293"/>
      </w:r>
      <w:commentRangeEnd w:id="294"/>
      <w:r w:rsidR="00784298">
        <w:rPr>
          <w:rStyle w:val="CommentReference"/>
        </w:rPr>
        <w:commentReference w:id="294"/>
      </w:r>
      <w:r>
        <w:rPr>
          <w:lang w:eastAsia="en-US"/>
        </w:rPr>
        <w:t xml:space="preserve">is defined for the </w:t>
      </w:r>
      <w:r>
        <w:rPr>
          <w:i/>
          <w:iCs/>
          <w:lang w:eastAsia="en-US"/>
        </w:rPr>
        <w:t>MS-2 – Aids to Navigation Service</w:t>
      </w:r>
      <w:r>
        <w:rPr>
          <w:lang w:eastAsia="en-US"/>
        </w:rPr>
        <w:t>:</w:t>
      </w:r>
    </w:p>
    <w:p w14:paraId="4B11E3CD" w14:textId="72149958" w:rsidR="0063610C" w:rsidRPr="0063610C" w:rsidRDefault="0063610C">
      <w:pPr>
        <w:pStyle w:val="ListParagraph"/>
        <w:numPr>
          <w:ilvl w:val="0"/>
          <w:numId w:val="49"/>
        </w:numPr>
        <w:rPr>
          <w:b/>
          <w:bCs/>
          <w:lang w:eastAsia="en-US"/>
        </w:rPr>
      </w:pPr>
      <w:r>
        <w:rPr>
          <w:lang w:eastAsia="en-US"/>
        </w:rPr>
        <w:t>Other AtoN authorities</w:t>
      </w:r>
    </w:p>
    <w:p w14:paraId="3DF905CD" w14:textId="337A3A15" w:rsidR="0063610C" w:rsidRPr="0063610C" w:rsidRDefault="0063610C">
      <w:pPr>
        <w:pStyle w:val="ListParagraph"/>
        <w:numPr>
          <w:ilvl w:val="0"/>
          <w:numId w:val="49"/>
        </w:numPr>
        <w:rPr>
          <w:b/>
          <w:bCs/>
          <w:lang w:eastAsia="en-US"/>
        </w:rPr>
      </w:pPr>
      <w:r>
        <w:rPr>
          <w:lang w:eastAsia="en-US"/>
        </w:rPr>
        <w:t>Coastal Authorities</w:t>
      </w:r>
    </w:p>
    <w:p w14:paraId="450BB867" w14:textId="5D205F68" w:rsidR="0063610C" w:rsidRPr="0063610C" w:rsidRDefault="0063610C">
      <w:pPr>
        <w:pStyle w:val="ListParagraph"/>
        <w:numPr>
          <w:ilvl w:val="0"/>
          <w:numId w:val="49"/>
        </w:numPr>
        <w:rPr>
          <w:b/>
          <w:bCs/>
          <w:lang w:eastAsia="en-US"/>
        </w:rPr>
      </w:pPr>
      <w:r>
        <w:rPr>
          <w:lang w:eastAsia="en-US"/>
        </w:rPr>
        <w:t>Hydrographic Offices</w:t>
      </w:r>
    </w:p>
    <w:p w14:paraId="787CD86F" w14:textId="5EBA36E0" w:rsidR="0063610C" w:rsidRPr="0063610C" w:rsidRDefault="0063610C">
      <w:pPr>
        <w:pStyle w:val="ListParagraph"/>
        <w:numPr>
          <w:ilvl w:val="0"/>
          <w:numId w:val="49"/>
        </w:numPr>
        <w:rPr>
          <w:b/>
          <w:bCs/>
          <w:lang w:eastAsia="en-US"/>
        </w:rPr>
      </w:pPr>
      <w:r w:rsidRPr="00A45F81">
        <w:rPr>
          <w:lang w:eastAsia="en-US"/>
        </w:rPr>
        <w:t>Regional Electronic Navigational Chart Coordination Centre</w:t>
      </w:r>
      <w:r>
        <w:rPr>
          <w:lang w:eastAsia="en-US"/>
        </w:rPr>
        <w:t>s</w:t>
      </w:r>
      <w:r w:rsidRPr="00A45F81">
        <w:rPr>
          <w:lang w:eastAsia="en-US"/>
        </w:rPr>
        <w:t xml:space="preserve"> (RENC</w:t>
      </w:r>
      <w:r>
        <w:rPr>
          <w:lang w:eastAsia="en-US"/>
        </w:rPr>
        <w:t>s)</w:t>
      </w:r>
    </w:p>
    <w:p w14:paraId="3B0297C1" w14:textId="4AE118D4" w:rsidR="0063610C" w:rsidRPr="0063610C" w:rsidRDefault="0063610C">
      <w:pPr>
        <w:pStyle w:val="ListParagraph"/>
        <w:numPr>
          <w:ilvl w:val="0"/>
          <w:numId w:val="49"/>
        </w:numPr>
        <w:rPr>
          <w:b/>
          <w:bCs/>
          <w:lang w:eastAsia="en-US"/>
        </w:rPr>
      </w:pPr>
      <w:commentRangeStart w:id="298"/>
      <w:r>
        <w:rPr>
          <w:lang w:eastAsia="en-US"/>
        </w:rPr>
        <w:t xml:space="preserve">Value-Added </w:t>
      </w:r>
      <w:del w:id="299" w:author="Nikolaos Vastardis" w:date="2025-02-07T09:53:00Z">
        <w:r w:rsidDel="00863F3F">
          <w:rPr>
            <w:lang w:eastAsia="en-US"/>
          </w:rPr>
          <w:delText xml:space="preserve">Providers </w:delText>
        </w:r>
      </w:del>
      <w:commentRangeEnd w:id="298"/>
      <w:ins w:id="300" w:author="Nikolaos Vastardis" w:date="2025-02-07T09:53:00Z">
        <w:r w:rsidR="00863F3F">
          <w:rPr>
            <w:lang w:eastAsia="en-US"/>
          </w:rPr>
          <w:t xml:space="preserve">Resellers </w:t>
        </w:r>
      </w:ins>
      <w:r w:rsidR="001806EF">
        <w:rPr>
          <w:rStyle w:val="CommentReference"/>
        </w:rPr>
        <w:commentReference w:id="298"/>
      </w:r>
      <w:r>
        <w:rPr>
          <w:lang w:eastAsia="en-US"/>
        </w:rPr>
        <w:t>(VA</w:t>
      </w:r>
      <w:ins w:id="301" w:author="Nikolaos Vastardis" w:date="2025-02-07T09:53:00Z">
        <w:r w:rsidR="00863F3F">
          <w:rPr>
            <w:lang w:eastAsia="en-US"/>
          </w:rPr>
          <w:t>Rs</w:t>
        </w:r>
      </w:ins>
      <w:del w:id="302" w:author="Nikolaos Vastardis" w:date="2025-02-07T09:53:00Z">
        <w:r w:rsidDel="00863F3F">
          <w:rPr>
            <w:lang w:eastAsia="en-US"/>
          </w:rPr>
          <w:delText>Ps</w:delText>
        </w:r>
      </w:del>
      <w:r>
        <w:rPr>
          <w:lang w:eastAsia="en-US"/>
        </w:rPr>
        <w:t>)</w:t>
      </w:r>
      <w:ins w:id="303" w:author="Nikolaos Vastardis" w:date="2025-02-07T09:53:00Z">
        <w:r w:rsidR="00863F3F">
          <w:rPr>
            <w:lang w:eastAsia="en-US"/>
          </w:rPr>
          <w:t xml:space="preserve"> and Distributors</w:t>
        </w:r>
      </w:ins>
    </w:p>
    <w:p w14:paraId="79194FB6" w14:textId="6790AC51" w:rsidR="0063610C" w:rsidRPr="0063610C" w:rsidRDefault="0063610C">
      <w:pPr>
        <w:pStyle w:val="ListParagraph"/>
        <w:numPr>
          <w:ilvl w:val="0"/>
          <w:numId w:val="49"/>
        </w:numPr>
        <w:rPr>
          <w:b/>
          <w:bCs/>
          <w:lang w:eastAsia="en-US"/>
        </w:rPr>
      </w:pPr>
      <w:r>
        <w:rPr>
          <w:lang w:eastAsia="en-US"/>
        </w:rPr>
        <w:t>Search &amp; Rescue Services</w:t>
      </w:r>
    </w:p>
    <w:p w14:paraId="21AFB94D" w14:textId="464ABBD4" w:rsidR="0063610C" w:rsidRPr="00765734" w:rsidRDefault="0063610C">
      <w:pPr>
        <w:pStyle w:val="ListParagraph"/>
        <w:numPr>
          <w:ilvl w:val="0"/>
          <w:numId w:val="49"/>
        </w:numPr>
        <w:rPr>
          <w:b/>
          <w:bCs/>
          <w:lang w:eastAsia="en-US"/>
        </w:rPr>
      </w:pPr>
      <w:r>
        <w:rPr>
          <w:lang w:eastAsia="en-US"/>
        </w:rPr>
        <w:t>VTS Operators</w:t>
      </w:r>
    </w:p>
    <w:p w14:paraId="279DF3C3" w14:textId="72BB648F" w:rsidR="00214537" w:rsidRPr="0063610C" w:rsidRDefault="00214537">
      <w:pPr>
        <w:pStyle w:val="ListParagraph"/>
        <w:numPr>
          <w:ilvl w:val="0"/>
          <w:numId w:val="49"/>
        </w:numPr>
        <w:rPr>
          <w:b/>
          <w:bCs/>
          <w:lang w:eastAsia="en-US"/>
        </w:rPr>
      </w:pPr>
      <w:r>
        <w:rPr>
          <w:lang w:eastAsia="en-US"/>
        </w:rPr>
        <w:t>Automated systems for navigation of vessels in coastal and/or open waters.</w:t>
      </w:r>
    </w:p>
    <w:p w14:paraId="54F66A71" w14:textId="39DE50F2" w:rsidR="004A0018" w:rsidRPr="0044547C" w:rsidRDefault="00645251">
      <w:pPr>
        <w:pStyle w:val="ListParagraph"/>
        <w:numPr>
          <w:ilvl w:val="0"/>
          <w:numId w:val="49"/>
        </w:numPr>
        <w:rPr>
          <w:ins w:id="304" w:author="Nikolaos Vastardis" w:date="2025-01-22T14:12:00Z"/>
          <w:b/>
          <w:bCs/>
          <w:lang w:eastAsia="en-US"/>
          <w:rPrChange w:id="305" w:author="Nikolaos Vastardis" w:date="2025-01-22T14:12:00Z">
            <w:rPr>
              <w:ins w:id="306" w:author="Nikolaos Vastardis" w:date="2025-01-22T14:12:00Z"/>
              <w:lang w:eastAsia="en-US"/>
            </w:rPr>
          </w:rPrChange>
        </w:rPr>
      </w:pPr>
      <w:r w:rsidRPr="00645251">
        <w:rPr>
          <w:lang w:eastAsia="en-US"/>
        </w:rPr>
        <w:t>Mariners navigating vessels in coastal or open waters</w:t>
      </w:r>
      <w:del w:id="307" w:author="Nikolaos Vastardis" w:date="2025-01-22T14:14:00Z">
        <w:r w:rsidDel="0044547C">
          <w:rPr>
            <w:lang w:eastAsia="en-US"/>
          </w:rPr>
          <w:delText xml:space="preserve"> </w:delText>
        </w:r>
        <w:r w:rsidR="0063610C" w:rsidDel="0044547C">
          <w:rPr>
            <w:lang w:eastAsia="en-US"/>
          </w:rPr>
          <w:delText>(both on SOLAS and non-SOLAS vessels)</w:delText>
        </w:r>
      </w:del>
    </w:p>
    <w:p w14:paraId="54C34E3A" w14:textId="0CC08D64" w:rsidR="0044547C" w:rsidRPr="0044547C" w:rsidRDefault="0044547C">
      <w:pPr>
        <w:rPr>
          <w:rPrChange w:id="308" w:author="Nikolaos Vastardis" w:date="2025-01-22T14:14:00Z">
            <w:rPr>
              <w:lang w:eastAsia="en-US"/>
            </w:rPr>
          </w:rPrChange>
        </w:rPr>
        <w:pPrChange w:id="309" w:author="Nikolaos Vastardis" w:date="2025-01-22T14:12:00Z">
          <w:pPr>
            <w:pStyle w:val="ListParagraph"/>
            <w:numPr>
              <w:numId w:val="49"/>
            </w:numPr>
            <w:ind w:left="360" w:hanging="360"/>
          </w:pPr>
        </w:pPrChange>
      </w:pPr>
      <w:ins w:id="310" w:author="Nikolaos Vastardis" w:date="2025-01-22T14:13:00Z">
        <w:r>
          <w:rPr>
            <w:lang w:eastAsia="en-US"/>
          </w:rPr>
          <w:t>In the view of IALA, t</w:t>
        </w:r>
      </w:ins>
      <w:ins w:id="311" w:author="Nikolaos Vastardis" w:date="2025-01-22T14:12:00Z">
        <w:r w:rsidRPr="0044547C">
          <w:rPr>
            <w:lang w:eastAsia="en-US"/>
            <w:rPrChange w:id="312" w:author="Nikolaos Vastardis" w:date="2025-01-22T14:12:00Z">
              <w:rPr>
                <w:b/>
                <w:bCs/>
                <w:lang w:eastAsia="en-US"/>
              </w:rPr>
            </w:rPrChange>
          </w:rPr>
          <w:t>he pr</w:t>
        </w:r>
        <w:r>
          <w:rPr>
            <w:lang w:eastAsia="en-US"/>
          </w:rPr>
          <w:t xml:space="preserve">ovision of services to SOLAS ships (under the IMO guidelines) is not limited </w:t>
        </w:r>
      </w:ins>
      <w:ins w:id="313" w:author="Nikolaos Vastardis" w:date="2025-01-22T14:13:00Z">
        <w:r>
          <w:rPr>
            <w:lang w:eastAsia="en-US"/>
          </w:rPr>
          <w:t>to such class vessels only.</w:t>
        </w:r>
      </w:ins>
      <w:ins w:id="314" w:author="Nikolaos Vastardis" w:date="2025-01-22T14:14:00Z">
        <w:r>
          <w:t xml:space="preserve"> </w:t>
        </w:r>
      </w:ins>
    </w:p>
    <w:p w14:paraId="1FB9BB9C" w14:textId="77777777" w:rsidR="00D9634A" w:rsidRPr="001E1D4F" w:rsidRDefault="00E25528" w:rsidP="001450CF">
      <w:pPr>
        <w:pStyle w:val="Heading1"/>
      </w:pPr>
      <w:r>
        <w:t>Information need</w:t>
      </w:r>
      <w:r w:rsidR="002906E4">
        <w:t>s</w:t>
      </w:r>
    </w:p>
    <w:p w14:paraId="335F11D6" w14:textId="77777777" w:rsidR="00D9634A" w:rsidRPr="001E1D4F" w:rsidRDefault="00D9634A" w:rsidP="00D9634A">
      <w:pPr>
        <w:pStyle w:val="Heading1separatationline"/>
        <w:rPr>
          <w:rFonts w:cstheme="minorHAnsi"/>
          <w:lang w:eastAsia="de-DE"/>
        </w:rPr>
      </w:pPr>
    </w:p>
    <w:p w14:paraId="613C0121" w14:textId="1467BA34" w:rsidR="00D9634A" w:rsidRDefault="00BC2681" w:rsidP="00D9634A">
      <w:pPr>
        <w:pStyle w:val="BodyText"/>
        <w:rPr>
          <w:rFonts w:cstheme="minorHAnsi"/>
        </w:rPr>
      </w:pPr>
      <w:r>
        <w:rPr>
          <w:rFonts w:eastAsiaTheme="minorHAnsi"/>
        </w:rPr>
        <w:t>This section provides the information needs that are to be fulfilled by the Aids to Navigation Maritime Service. The relevant schematic information analysis graph can be seen in</w:t>
      </w:r>
      <w:r w:rsidR="002906E4">
        <w:rPr>
          <w:rFonts w:cstheme="minorHAnsi"/>
        </w:rPr>
        <w:t>.</w:t>
      </w:r>
    </w:p>
    <w:tbl>
      <w:tblPr>
        <w:tblStyle w:val="GridTable5Dark-Accent1"/>
        <w:tblW w:w="9067" w:type="dxa"/>
        <w:tblLayout w:type="fixed"/>
        <w:tblLook w:val="04A0" w:firstRow="1" w:lastRow="0" w:firstColumn="1" w:lastColumn="0" w:noHBand="0" w:noVBand="1"/>
      </w:tblPr>
      <w:tblGrid>
        <w:gridCol w:w="3397"/>
        <w:gridCol w:w="5670"/>
        <w:tblGridChange w:id="315">
          <w:tblGrid>
            <w:gridCol w:w="3397"/>
            <w:gridCol w:w="5670"/>
          </w:tblGrid>
        </w:tblGridChange>
      </w:tblGrid>
      <w:tr w:rsidR="00645251" w:rsidRPr="003B72F8" w:rsidDel="00D3328D" w14:paraId="37035071" w14:textId="54BC07C5" w:rsidTr="00765734">
        <w:trPr>
          <w:cnfStyle w:val="100000000000" w:firstRow="1" w:lastRow="0" w:firstColumn="0" w:lastColumn="0" w:oddVBand="0" w:evenVBand="0" w:oddHBand="0" w:evenHBand="0" w:firstRowFirstColumn="0" w:firstRowLastColumn="0" w:lastRowFirstColumn="0" w:lastRowLastColumn="0"/>
          <w:del w:id="316"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hideMark/>
          </w:tcPr>
          <w:p w14:paraId="60D11632" w14:textId="78B22E52" w:rsidR="00645251" w:rsidRPr="003B72F8" w:rsidDel="00D3328D" w:rsidRDefault="00645251" w:rsidP="00765734">
            <w:pPr>
              <w:jc w:val="center"/>
              <w:rPr>
                <w:del w:id="317" w:author="Nikolaos Vastardis [2]" w:date="2025-02-11T15:03:00Z" w16du:dateUtc="2025-02-11T15:03:00Z"/>
                <w:rFonts w:ascii="Aptos Narrow" w:eastAsia="Times New Roman" w:hAnsi="Aptos Narrow" w:cs="Times New Roman"/>
                <w:color w:val="000000"/>
              </w:rPr>
            </w:pPr>
            <w:del w:id="318" w:author="Nikolaos Vastardis [2]" w:date="2025-02-11T15:03:00Z" w16du:dateUtc="2025-02-11T15:03:00Z">
              <w:r w:rsidRPr="003B72F8" w:rsidDel="00D3328D">
                <w:rPr>
                  <w:rFonts w:ascii="Aptos Narrow" w:eastAsia="Times New Roman" w:hAnsi="Aptos Narrow" w:cs="Times New Roman"/>
                  <w:color w:val="000000"/>
                </w:rPr>
                <w:delText>Objective</w:delText>
              </w:r>
            </w:del>
          </w:p>
        </w:tc>
        <w:tc>
          <w:tcPr>
            <w:tcW w:w="5670" w:type="dxa"/>
            <w:hideMark/>
          </w:tcPr>
          <w:p w14:paraId="2499B00B" w14:textId="33AED206" w:rsidR="00645251" w:rsidRPr="003B72F8" w:rsidDel="00D3328D" w:rsidRDefault="00645251" w:rsidP="00765734">
            <w:pPr>
              <w:jc w:val="center"/>
              <w:cnfStyle w:val="100000000000" w:firstRow="1" w:lastRow="0" w:firstColumn="0" w:lastColumn="0" w:oddVBand="0" w:evenVBand="0" w:oddHBand="0" w:evenHBand="0" w:firstRowFirstColumn="0" w:firstRowLastColumn="0" w:lastRowFirstColumn="0" w:lastRowLastColumn="0"/>
              <w:rPr>
                <w:del w:id="319" w:author="Nikolaos Vastardis [2]" w:date="2025-02-11T15:03:00Z" w16du:dateUtc="2025-02-11T15:03:00Z"/>
                <w:rFonts w:ascii="Aptos Narrow" w:eastAsia="Times New Roman" w:hAnsi="Aptos Narrow" w:cs="Times New Roman"/>
                <w:color w:val="000000"/>
              </w:rPr>
            </w:pPr>
            <w:del w:id="320" w:author="Nikolaos Vastardis [2]" w:date="2025-02-11T15:03:00Z" w16du:dateUtc="2025-02-11T15:03:00Z">
              <w:r w:rsidRPr="003B72F8" w:rsidDel="00D3328D">
                <w:rPr>
                  <w:rFonts w:ascii="Aptos Narrow" w:eastAsia="Times New Roman" w:hAnsi="Aptos Narrow" w:cs="Times New Roman"/>
                  <w:color w:val="000000"/>
                </w:rPr>
                <w:delText xml:space="preserve">Information </w:delText>
              </w:r>
            </w:del>
            <w:ins w:id="321" w:author="Nikolaos Vastardis" w:date="2025-01-22T13:47:00Z">
              <w:del w:id="322" w:author="Nikolaos Vastardis [2]" w:date="2025-02-11T15:03:00Z" w16du:dateUtc="2025-02-11T15:03:00Z">
                <w:r w:rsidR="003947C3" w:rsidDel="00D3328D">
                  <w:rPr>
                    <w:rFonts w:ascii="Aptos Narrow" w:eastAsia="Times New Roman" w:hAnsi="Aptos Narrow" w:cs="Times New Roman"/>
                    <w:color w:val="000000"/>
                  </w:rPr>
                  <w:delText>User</w:delText>
                </w:r>
                <w:r w:rsidR="003947C3" w:rsidRPr="003B72F8" w:rsidDel="00D3328D">
                  <w:rPr>
                    <w:rFonts w:ascii="Aptos Narrow" w:eastAsia="Times New Roman" w:hAnsi="Aptos Narrow" w:cs="Times New Roman"/>
                    <w:color w:val="000000"/>
                  </w:rPr>
                  <w:delText xml:space="preserve"> </w:delText>
                </w:r>
              </w:del>
            </w:ins>
            <w:del w:id="323" w:author="Nikolaos Vastardis [2]" w:date="2025-02-11T15:03:00Z" w16du:dateUtc="2025-02-11T15:03:00Z">
              <w:r w:rsidRPr="003B72F8" w:rsidDel="00D3328D">
                <w:rPr>
                  <w:rFonts w:ascii="Aptos Narrow" w:eastAsia="Times New Roman" w:hAnsi="Aptos Narrow" w:cs="Times New Roman"/>
                  <w:color w:val="000000"/>
                </w:rPr>
                <w:delText>Needs</w:delText>
              </w:r>
            </w:del>
          </w:p>
        </w:tc>
      </w:tr>
      <w:tr w:rsidR="00B51AA0" w:rsidRPr="003B72F8" w:rsidDel="00D3328D" w14:paraId="489CFB6E" w14:textId="7F371070" w:rsidTr="002F76C4">
        <w:trPr>
          <w:cnfStyle w:val="000000100000" w:firstRow="0" w:lastRow="0" w:firstColumn="0" w:lastColumn="0" w:oddVBand="0" w:evenVBand="0" w:oddHBand="1" w:evenHBand="0" w:firstRowFirstColumn="0" w:firstRowLastColumn="0" w:lastRowFirstColumn="0" w:lastRowLastColumn="0"/>
          <w:del w:id="324"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val="restart"/>
          </w:tcPr>
          <w:p w14:paraId="35931496" w14:textId="5758B314" w:rsidR="00B51AA0" w:rsidRPr="00765734" w:rsidDel="00D3328D" w:rsidRDefault="00B51AA0">
            <w:pPr>
              <w:pStyle w:val="ListParagraph"/>
              <w:numPr>
                <w:ilvl w:val="0"/>
                <w:numId w:val="66"/>
              </w:numPr>
              <w:ind w:left="452"/>
              <w:jc w:val="left"/>
              <w:rPr>
                <w:del w:id="325" w:author="Nikolaos Vastardis [2]" w:date="2025-02-11T15:03:00Z" w16du:dateUtc="2025-02-11T15:03:00Z"/>
                <w:rFonts w:ascii="Aptos Narrow" w:eastAsia="Times New Roman" w:hAnsi="Aptos Narrow" w:cs="Times New Roman"/>
                <w:color w:val="000000"/>
              </w:rPr>
            </w:pPr>
            <w:del w:id="326" w:author="Nikolaos Vastardis [2]" w:date="2025-02-11T15:03:00Z" w16du:dateUtc="2025-02-11T15:03:00Z">
              <w:r w:rsidRPr="00765734" w:rsidDel="00D3328D">
                <w:rPr>
                  <w:rFonts w:ascii="Aptos Narrow" w:eastAsia="Times New Roman" w:hAnsi="Aptos Narrow" w:cs="Times New Roman"/>
                  <w:color w:val="000000"/>
                </w:rPr>
                <w:delText>Provision of AtoN Information to End Users</w:delText>
              </w:r>
            </w:del>
          </w:p>
        </w:tc>
        <w:tc>
          <w:tcPr>
            <w:tcW w:w="5670" w:type="dxa"/>
          </w:tcPr>
          <w:p w14:paraId="66899EC6" w14:textId="6A2742B5" w:rsidR="00B51AA0" w:rsidDel="00D3328D" w:rsidRDefault="00B51AA0" w:rsidP="004A0018">
            <w:pPr>
              <w:jc w:val="left"/>
              <w:cnfStyle w:val="000000100000" w:firstRow="0" w:lastRow="0" w:firstColumn="0" w:lastColumn="0" w:oddVBand="0" w:evenVBand="0" w:oddHBand="1" w:evenHBand="0" w:firstRowFirstColumn="0" w:firstRowLastColumn="0" w:lastRowFirstColumn="0" w:lastRowLastColumn="0"/>
              <w:rPr>
                <w:del w:id="327" w:author="Nikolaos Vastardis [2]" w:date="2025-02-11T15:03:00Z" w16du:dateUtc="2025-02-11T15:03:00Z"/>
                <w:rFonts w:ascii="Aptos Narrow" w:eastAsia="Times New Roman" w:hAnsi="Aptos Narrow" w:cs="Times New Roman"/>
                <w:color w:val="000000"/>
              </w:rPr>
            </w:pPr>
            <w:del w:id="328" w:author="Nikolaos Vastardis [2]" w:date="2025-02-11T15:03:00Z" w16du:dateUtc="2025-02-11T15:03:00Z">
              <w:r w:rsidRPr="00D22BF7" w:rsidDel="00D3328D">
                <w:delText>Access mechanisms (APIs/Interfaces)</w:delText>
              </w:r>
            </w:del>
          </w:p>
        </w:tc>
      </w:tr>
      <w:tr w:rsidR="00B51AA0" w:rsidRPr="003B72F8" w:rsidDel="00D3328D" w14:paraId="1AA08D1E" w14:textId="07B609C1" w:rsidTr="002F76C4">
        <w:trPr>
          <w:del w:id="329"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tcPr>
          <w:p w14:paraId="1471E2B4" w14:textId="7E7E9990" w:rsidR="00B51AA0" w:rsidRPr="003B72F8" w:rsidDel="00D3328D" w:rsidRDefault="00B51AA0" w:rsidP="004A0018">
            <w:pPr>
              <w:jc w:val="left"/>
              <w:rPr>
                <w:del w:id="330" w:author="Nikolaos Vastardis [2]" w:date="2025-02-11T15:03:00Z" w16du:dateUtc="2025-02-11T15:03:00Z"/>
                <w:rFonts w:ascii="Aptos Narrow" w:eastAsia="Times New Roman" w:hAnsi="Aptos Narrow" w:cs="Times New Roman"/>
                <w:color w:val="000000"/>
              </w:rPr>
            </w:pPr>
          </w:p>
        </w:tc>
        <w:tc>
          <w:tcPr>
            <w:tcW w:w="5670" w:type="dxa"/>
          </w:tcPr>
          <w:p w14:paraId="7012C1C5" w14:textId="04B0A4FC" w:rsidR="00B51AA0" w:rsidDel="00D3328D" w:rsidRDefault="00B51AA0" w:rsidP="004A0018">
            <w:pPr>
              <w:jc w:val="left"/>
              <w:cnfStyle w:val="000000000000" w:firstRow="0" w:lastRow="0" w:firstColumn="0" w:lastColumn="0" w:oddVBand="0" w:evenVBand="0" w:oddHBand="0" w:evenHBand="0" w:firstRowFirstColumn="0" w:firstRowLastColumn="0" w:lastRowFirstColumn="0" w:lastRowLastColumn="0"/>
              <w:rPr>
                <w:del w:id="331" w:author="Nikolaos Vastardis [2]" w:date="2025-02-11T15:03:00Z" w16du:dateUtc="2025-02-11T15:03:00Z"/>
                <w:rFonts w:ascii="Aptos Narrow" w:eastAsia="Times New Roman" w:hAnsi="Aptos Narrow" w:cs="Times New Roman"/>
                <w:color w:val="000000"/>
              </w:rPr>
            </w:pPr>
            <w:del w:id="332" w:author="Nikolaos Vastardis [2]" w:date="2025-02-11T15:03:00Z" w16du:dateUtc="2025-02-11T15:03:00Z">
              <w:r w:rsidRPr="00D22BF7" w:rsidDel="00D3328D">
                <w:delText>Filtering options (e.g. area, geometry, AtoN ID)</w:delText>
              </w:r>
            </w:del>
          </w:p>
        </w:tc>
      </w:tr>
      <w:tr w:rsidR="00B51AA0" w:rsidRPr="003B72F8" w:rsidDel="00D3328D" w14:paraId="154AC82D" w14:textId="66462026" w:rsidTr="002F76C4">
        <w:trPr>
          <w:cnfStyle w:val="000000100000" w:firstRow="0" w:lastRow="0" w:firstColumn="0" w:lastColumn="0" w:oddVBand="0" w:evenVBand="0" w:oddHBand="1" w:evenHBand="0" w:firstRowFirstColumn="0" w:firstRowLastColumn="0" w:lastRowFirstColumn="0" w:lastRowLastColumn="0"/>
          <w:del w:id="333"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tcPr>
          <w:p w14:paraId="36604BDF" w14:textId="6DA0D90C" w:rsidR="00B51AA0" w:rsidRPr="003B72F8" w:rsidDel="00D3328D" w:rsidRDefault="00B51AA0" w:rsidP="004A0018">
            <w:pPr>
              <w:jc w:val="left"/>
              <w:rPr>
                <w:del w:id="334" w:author="Nikolaos Vastardis [2]" w:date="2025-02-11T15:03:00Z" w16du:dateUtc="2025-02-11T15:03:00Z"/>
                <w:rFonts w:ascii="Aptos Narrow" w:eastAsia="Times New Roman" w:hAnsi="Aptos Narrow" w:cs="Times New Roman"/>
                <w:color w:val="000000"/>
              </w:rPr>
            </w:pPr>
          </w:p>
        </w:tc>
        <w:tc>
          <w:tcPr>
            <w:tcW w:w="5670" w:type="dxa"/>
          </w:tcPr>
          <w:p w14:paraId="274B7817" w14:textId="2D746B53" w:rsidR="00B51AA0" w:rsidDel="00D3328D" w:rsidRDefault="00B51AA0" w:rsidP="004A0018">
            <w:pPr>
              <w:jc w:val="left"/>
              <w:cnfStyle w:val="000000100000" w:firstRow="0" w:lastRow="0" w:firstColumn="0" w:lastColumn="0" w:oddVBand="0" w:evenVBand="0" w:oddHBand="1" w:evenHBand="0" w:firstRowFirstColumn="0" w:firstRowLastColumn="0" w:lastRowFirstColumn="0" w:lastRowLastColumn="0"/>
              <w:rPr>
                <w:del w:id="335" w:author="Nikolaos Vastardis [2]" w:date="2025-02-11T15:03:00Z" w16du:dateUtc="2025-02-11T15:03:00Z"/>
                <w:rFonts w:ascii="Aptos Narrow" w:eastAsia="Times New Roman" w:hAnsi="Aptos Narrow" w:cs="Times New Roman"/>
                <w:color w:val="000000"/>
              </w:rPr>
            </w:pPr>
            <w:del w:id="336" w:author="Nikolaos Vastardis [2]" w:date="2025-02-11T15:03:00Z" w16du:dateUtc="2025-02-11T15:03:00Z">
              <w:r w:rsidRPr="00D22BF7" w:rsidDel="00D3328D">
                <w:delText>Presentation formats (JSON/XML)</w:delText>
              </w:r>
            </w:del>
          </w:p>
        </w:tc>
      </w:tr>
      <w:tr w:rsidR="00B51AA0" w:rsidRPr="003B72F8" w:rsidDel="00D3328D" w14:paraId="05957EBC" w14:textId="3AB6B286" w:rsidTr="002F76C4">
        <w:trPr>
          <w:del w:id="337"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tcPr>
          <w:p w14:paraId="64BAE10B" w14:textId="2B4C3935" w:rsidR="00B51AA0" w:rsidRPr="003B72F8" w:rsidDel="00D3328D" w:rsidRDefault="00B51AA0" w:rsidP="00B51AA0">
            <w:pPr>
              <w:jc w:val="left"/>
              <w:rPr>
                <w:del w:id="338" w:author="Nikolaos Vastardis [2]" w:date="2025-02-11T15:03:00Z" w16du:dateUtc="2025-02-11T15:03:00Z"/>
                <w:rFonts w:ascii="Aptos Narrow" w:eastAsia="Times New Roman" w:hAnsi="Aptos Narrow" w:cs="Times New Roman"/>
                <w:color w:val="000000"/>
              </w:rPr>
            </w:pPr>
          </w:p>
        </w:tc>
        <w:tc>
          <w:tcPr>
            <w:tcW w:w="5670" w:type="dxa"/>
          </w:tcPr>
          <w:p w14:paraId="70584680" w14:textId="51BF80A2" w:rsidR="00B51AA0" w:rsidRPr="00D22BF7" w:rsidDel="00D3328D" w:rsidRDefault="00B51AA0" w:rsidP="00B51AA0">
            <w:pPr>
              <w:jc w:val="left"/>
              <w:cnfStyle w:val="000000000000" w:firstRow="0" w:lastRow="0" w:firstColumn="0" w:lastColumn="0" w:oddVBand="0" w:evenVBand="0" w:oddHBand="0" w:evenHBand="0" w:firstRowFirstColumn="0" w:firstRowLastColumn="0" w:lastRowFirstColumn="0" w:lastRowLastColumn="0"/>
              <w:rPr>
                <w:del w:id="339" w:author="Nikolaos Vastardis [2]" w:date="2025-02-11T15:03:00Z" w16du:dateUtc="2025-02-11T15:03:00Z"/>
              </w:rPr>
            </w:pPr>
            <w:del w:id="340" w:author="Nikolaos Vastardis [2]" w:date="2025-02-11T15:03:00Z" w16du:dateUtc="2025-02-11T15:03:00Z">
              <w:r w:rsidDel="00D3328D">
                <w:rPr>
                  <w:rFonts w:ascii="Aptos Narrow" w:eastAsia="Times New Roman" w:hAnsi="Aptos Narrow" w:cs="Times New Roman"/>
                  <w:color w:val="000000"/>
                </w:rPr>
                <w:delText>Secure and authenticated access</w:delText>
              </w:r>
            </w:del>
          </w:p>
        </w:tc>
      </w:tr>
      <w:tr w:rsidR="00B51AA0" w:rsidRPr="003B72F8" w:rsidDel="00D3328D" w14:paraId="2BC02453" w14:textId="3F7B0E2A" w:rsidTr="002F76C4">
        <w:trPr>
          <w:cnfStyle w:val="000000100000" w:firstRow="0" w:lastRow="0" w:firstColumn="0" w:lastColumn="0" w:oddVBand="0" w:evenVBand="0" w:oddHBand="1" w:evenHBand="0" w:firstRowFirstColumn="0" w:firstRowLastColumn="0" w:lastRowFirstColumn="0" w:lastRowLastColumn="0"/>
          <w:del w:id="341"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val="restart"/>
            <w:hideMark/>
          </w:tcPr>
          <w:p w14:paraId="1531CC9B" w14:textId="2260D6D4" w:rsidR="00B51AA0" w:rsidRPr="00765734" w:rsidDel="00D3328D" w:rsidRDefault="00B51AA0">
            <w:pPr>
              <w:pStyle w:val="ListParagraph"/>
              <w:numPr>
                <w:ilvl w:val="0"/>
                <w:numId w:val="66"/>
              </w:numPr>
              <w:ind w:left="452"/>
              <w:jc w:val="left"/>
              <w:rPr>
                <w:del w:id="342" w:author="Nikolaos Vastardis [2]" w:date="2025-02-11T15:03:00Z" w16du:dateUtc="2025-02-11T15:03:00Z"/>
                <w:rFonts w:ascii="Aptos Narrow" w:eastAsia="Times New Roman" w:hAnsi="Aptos Narrow" w:cs="Times New Roman"/>
                <w:color w:val="000000"/>
              </w:rPr>
            </w:pPr>
            <w:del w:id="343" w:author="Nikolaos Vastardis [2]" w:date="2025-02-11T15:03:00Z" w16du:dateUtc="2025-02-11T15:03:00Z">
              <w:r w:rsidRPr="00765734" w:rsidDel="00D3328D">
                <w:rPr>
                  <w:rFonts w:ascii="Aptos Narrow" w:eastAsia="Times New Roman" w:hAnsi="Aptos Narrow" w:cs="Times New Roman"/>
                  <w:color w:val="000000"/>
                </w:rPr>
                <w:delText>Provision of AtoN Information to Authorities</w:delText>
              </w:r>
            </w:del>
          </w:p>
        </w:tc>
        <w:tc>
          <w:tcPr>
            <w:tcW w:w="5670" w:type="dxa"/>
          </w:tcPr>
          <w:p w14:paraId="08A136CE" w14:textId="4ED0E8AD" w:rsidR="00B51AA0" w:rsidRPr="003B72F8" w:rsidDel="00D3328D" w:rsidRDefault="00B51AA0" w:rsidP="00765734">
            <w:pPr>
              <w:jc w:val="left"/>
              <w:cnfStyle w:val="000000100000" w:firstRow="0" w:lastRow="0" w:firstColumn="0" w:lastColumn="0" w:oddVBand="0" w:evenVBand="0" w:oddHBand="1" w:evenHBand="0" w:firstRowFirstColumn="0" w:firstRowLastColumn="0" w:lastRowFirstColumn="0" w:lastRowLastColumn="0"/>
              <w:rPr>
                <w:del w:id="344" w:author="Nikolaos Vastardis [2]" w:date="2025-02-11T15:03:00Z" w16du:dateUtc="2025-02-11T15:03:00Z"/>
                <w:rFonts w:ascii="Aptos Narrow" w:eastAsia="Times New Roman" w:hAnsi="Aptos Narrow" w:cs="Times New Roman"/>
                <w:color w:val="000000"/>
              </w:rPr>
            </w:pPr>
            <w:del w:id="345" w:author="Nikolaos Vastardis [2]" w:date="2025-02-11T15:03:00Z" w16du:dateUtc="2025-02-11T15:03:00Z">
              <w:r w:rsidDel="00D3328D">
                <w:rPr>
                  <w:rFonts w:ascii="Aptos Narrow" w:eastAsia="Times New Roman" w:hAnsi="Aptos Narrow" w:cs="Times New Roman"/>
                  <w:color w:val="000000"/>
                </w:rPr>
                <w:delText>Administrative data (metadata for governance)</w:delText>
              </w:r>
            </w:del>
          </w:p>
        </w:tc>
      </w:tr>
      <w:tr w:rsidR="00B51AA0" w:rsidRPr="003B72F8" w:rsidDel="00D3328D" w14:paraId="68399E09" w14:textId="7653F88A" w:rsidTr="002F76C4">
        <w:trPr>
          <w:del w:id="346"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hideMark/>
          </w:tcPr>
          <w:p w14:paraId="053E536E" w14:textId="6EDB2883" w:rsidR="00B51AA0" w:rsidRPr="003B72F8" w:rsidDel="00D3328D" w:rsidRDefault="00B51AA0" w:rsidP="00765734">
            <w:pPr>
              <w:jc w:val="left"/>
              <w:rPr>
                <w:del w:id="347" w:author="Nikolaos Vastardis [2]" w:date="2025-02-11T15:03:00Z" w16du:dateUtc="2025-02-11T15:03:00Z"/>
                <w:rFonts w:ascii="Aptos Narrow" w:eastAsia="Times New Roman" w:hAnsi="Aptos Narrow" w:cs="Times New Roman"/>
                <w:color w:val="000000"/>
              </w:rPr>
            </w:pPr>
          </w:p>
        </w:tc>
        <w:tc>
          <w:tcPr>
            <w:tcW w:w="5670" w:type="dxa"/>
          </w:tcPr>
          <w:p w14:paraId="392554F9" w14:textId="7B07D3C4" w:rsidR="00B51AA0" w:rsidRPr="003B72F8" w:rsidDel="00D3328D" w:rsidRDefault="00B51AA0" w:rsidP="00765734">
            <w:pPr>
              <w:spacing w:before="60" w:after="60"/>
              <w:jc w:val="left"/>
              <w:cnfStyle w:val="000000000000" w:firstRow="0" w:lastRow="0" w:firstColumn="0" w:lastColumn="0" w:oddVBand="0" w:evenVBand="0" w:oddHBand="0" w:evenHBand="0" w:firstRowFirstColumn="0" w:firstRowLastColumn="0" w:lastRowFirstColumn="0" w:lastRowLastColumn="0"/>
              <w:rPr>
                <w:del w:id="348" w:author="Nikolaos Vastardis [2]" w:date="2025-02-11T15:03:00Z" w16du:dateUtc="2025-02-11T15:03:00Z"/>
                <w:rFonts w:ascii="Aptos Narrow" w:eastAsia="Times New Roman" w:hAnsi="Aptos Narrow" w:cs="Times New Roman"/>
                <w:color w:val="000000"/>
              </w:rPr>
            </w:pPr>
            <w:del w:id="349" w:author="Nikolaos Vastardis [2]" w:date="2025-02-11T15:03:00Z" w16du:dateUtc="2025-02-11T15:03:00Z">
              <w:r w:rsidDel="00D3328D">
                <w:rPr>
                  <w:rFonts w:ascii="Aptos Narrow" w:eastAsia="Times New Roman" w:hAnsi="Aptos Narrow" w:cs="Times New Roman"/>
                  <w:color w:val="000000"/>
                </w:rPr>
                <w:delText>Subscription mechanisms for updates</w:delText>
              </w:r>
            </w:del>
          </w:p>
        </w:tc>
      </w:tr>
      <w:tr w:rsidR="00B51AA0" w:rsidRPr="003B72F8" w:rsidDel="00D3328D" w14:paraId="1BBB6AAB" w14:textId="7524C8A2" w:rsidTr="002F76C4">
        <w:trPr>
          <w:cnfStyle w:val="000000100000" w:firstRow="0" w:lastRow="0" w:firstColumn="0" w:lastColumn="0" w:oddVBand="0" w:evenVBand="0" w:oddHBand="1" w:evenHBand="0" w:firstRowFirstColumn="0" w:firstRowLastColumn="0" w:lastRowFirstColumn="0" w:lastRowLastColumn="0"/>
          <w:del w:id="350"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hideMark/>
          </w:tcPr>
          <w:p w14:paraId="0570A759" w14:textId="0E72CD88" w:rsidR="00B51AA0" w:rsidRPr="003B72F8" w:rsidDel="00D3328D" w:rsidRDefault="00B51AA0" w:rsidP="00765734">
            <w:pPr>
              <w:jc w:val="left"/>
              <w:rPr>
                <w:del w:id="351" w:author="Nikolaos Vastardis [2]" w:date="2025-02-11T15:03:00Z" w16du:dateUtc="2025-02-11T15:03:00Z"/>
                <w:rFonts w:ascii="Aptos Narrow" w:eastAsia="Times New Roman" w:hAnsi="Aptos Narrow" w:cs="Times New Roman"/>
                <w:color w:val="000000"/>
              </w:rPr>
            </w:pPr>
          </w:p>
        </w:tc>
        <w:tc>
          <w:tcPr>
            <w:tcW w:w="5670" w:type="dxa"/>
          </w:tcPr>
          <w:p w14:paraId="5DB59FAC" w14:textId="6CF459C5" w:rsidR="00B51AA0" w:rsidRPr="003B72F8" w:rsidDel="00D3328D" w:rsidRDefault="00B51AA0" w:rsidP="00765734">
            <w:pPr>
              <w:jc w:val="left"/>
              <w:cnfStyle w:val="000000100000" w:firstRow="0" w:lastRow="0" w:firstColumn="0" w:lastColumn="0" w:oddVBand="0" w:evenVBand="0" w:oddHBand="1" w:evenHBand="0" w:firstRowFirstColumn="0" w:firstRowLastColumn="0" w:lastRowFirstColumn="0" w:lastRowLastColumn="0"/>
              <w:rPr>
                <w:del w:id="352" w:author="Nikolaos Vastardis [2]" w:date="2025-02-11T15:03:00Z" w16du:dateUtc="2025-02-11T15:03:00Z"/>
                <w:rFonts w:ascii="Aptos Narrow" w:eastAsia="Times New Roman" w:hAnsi="Aptos Narrow" w:cs="Times New Roman"/>
                <w:color w:val="000000"/>
              </w:rPr>
            </w:pPr>
            <w:del w:id="353" w:author="Nikolaos Vastardis [2]" w:date="2025-02-11T15:03:00Z" w16du:dateUtc="2025-02-11T15:03:00Z">
              <w:r w:rsidDel="00D3328D">
                <w:rPr>
                  <w:rFonts w:ascii="Aptos Narrow" w:eastAsia="Times New Roman" w:hAnsi="Aptos Narrow" w:cs="Times New Roman"/>
                  <w:color w:val="000000"/>
                </w:rPr>
                <w:delText>Secure and authenticated access</w:delText>
              </w:r>
            </w:del>
          </w:p>
        </w:tc>
      </w:tr>
      <w:tr w:rsidR="003947C3" w:rsidRPr="003B72F8" w:rsidDel="00D3328D" w14:paraId="6629479C" w14:textId="372B981B" w:rsidTr="00085EA6">
        <w:trPr>
          <w:del w:id="354"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val="restart"/>
            <w:hideMark/>
          </w:tcPr>
          <w:p w14:paraId="4BD137F3" w14:textId="314B1199" w:rsidR="003947C3" w:rsidRPr="00765734" w:rsidDel="00D3328D" w:rsidRDefault="003947C3">
            <w:pPr>
              <w:pStyle w:val="ListParagraph"/>
              <w:numPr>
                <w:ilvl w:val="0"/>
                <w:numId w:val="66"/>
              </w:numPr>
              <w:ind w:left="452"/>
              <w:jc w:val="left"/>
              <w:rPr>
                <w:del w:id="355" w:author="Nikolaos Vastardis [2]" w:date="2025-02-11T15:03:00Z" w16du:dateUtc="2025-02-11T15:03:00Z"/>
                <w:rFonts w:ascii="Aptos Narrow" w:eastAsia="Times New Roman" w:hAnsi="Aptos Narrow" w:cs="Times New Roman"/>
                <w:color w:val="000000"/>
              </w:rPr>
            </w:pPr>
            <w:del w:id="356" w:author="Nikolaos Vastardis [2]" w:date="2025-02-11T15:03:00Z" w16du:dateUtc="2025-02-11T15:03:00Z">
              <w:r w:rsidRPr="00765734" w:rsidDel="00D3328D">
                <w:rPr>
                  <w:rFonts w:ascii="Aptos Narrow" w:eastAsia="Times New Roman" w:hAnsi="Aptos Narrow" w:cs="Times New Roman"/>
                  <w:color w:val="000000"/>
                </w:rPr>
                <w:delText xml:space="preserve">Support </w:delText>
              </w:r>
            </w:del>
            <w:ins w:id="357" w:author="Nikolaos Vastardis" w:date="2025-01-22T13:39:00Z">
              <w:del w:id="358" w:author="Nikolaos Vastardis [2]" w:date="2025-02-11T15:03:00Z" w16du:dateUtc="2025-02-11T15:03:00Z">
                <w:r w:rsidDel="00D3328D">
                  <w:rPr>
                    <w:rFonts w:ascii="Aptos Narrow" w:eastAsia="Times New Roman" w:hAnsi="Aptos Narrow" w:cs="Times New Roman"/>
                    <w:color w:val="000000"/>
                  </w:rPr>
                  <w:delText>Describe</w:delText>
                </w:r>
              </w:del>
            </w:ins>
            <w:del w:id="359" w:author="Nikolaos Vastardis [2]" w:date="2025-02-11T15:03:00Z" w16du:dateUtc="2025-02-11T15:03:00Z">
              <w:r w:rsidRPr="00765734" w:rsidDel="00D3328D">
                <w:rPr>
                  <w:rFonts w:ascii="Aptos Narrow" w:eastAsia="Times New Roman" w:hAnsi="Aptos Narrow" w:cs="Times New Roman"/>
                  <w:color w:val="000000"/>
                </w:rPr>
                <w:delText>of Physical, Virtual, and Synthetic AtoN</w:delText>
              </w:r>
            </w:del>
          </w:p>
        </w:tc>
        <w:tc>
          <w:tcPr>
            <w:tcW w:w="5670" w:type="dxa"/>
            <w:hideMark/>
          </w:tcPr>
          <w:p w14:paraId="1E84C293" w14:textId="13A835FB" w:rsidR="003947C3" w:rsidRPr="003B72F8" w:rsidDel="00D3328D" w:rsidRDefault="003947C3" w:rsidP="00765734">
            <w:pPr>
              <w:jc w:val="left"/>
              <w:cnfStyle w:val="000000000000" w:firstRow="0" w:lastRow="0" w:firstColumn="0" w:lastColumn="0" w:oddVBand="0" w:evenVBand="0" w:oddHBand="0" w:evenHBand="0" w:firstRowFirstColumn="0" w:firstRowLastColumn="0" w:lastRowFirstColumn="0" w:lastRowLastColumn="0"/>
              <w:rPr>
                <w:del w:id="360" w:author="Nikolaos Vastardis [2]" w:date="2025-02-11T15:03:00Z" w16du:dateUtc="2025-02-11T15:03:00Z"/>
                <w:rFonts w:ascii="Aptos Narrow" w:eastAsia="Times New Roman" w:hAnsi="Aptos Narrow" w:cs="Times New Roman"/>
                <w:color w:val="000000"/>
              </w:rPr>
            </w:pPr>
            <w:del w:id="361" w:author="Nikolaos Vastardis [2]" w:date="2025-02-11T15:03:00Z" w16du:dateUtc="2025-02-11T15:03:00Z">
              <w:r w:rsidDel="00D3328D">
                <w:rPr>
                  <w:rFonts w:ascii="Aptos Narrow" w:eastAsia="Times New Roman" w:hAnsi="Aptos Narrow" w:cs="Times New Roman"/>
                  <w:color w:val="000000"/>
                </w:rPr>
                <w:delText>Standardization using S-100 (S-125, S-201)</w:delText>
              </w:r>
            </w:del>
          </w:p>
        </w:tc>
      </w:tr>
      <w:tr w:rsidR="003947C3" w:rsidRPr="003B72F8" w:rsidDel="00D3328D" w14:paraId="7A2292EA" w14:textId="2BE2646B" w:rsidTr="00085EA6">
        <w:trPr>
          <w:cnfStyle w:val="000000100000" w:firstRow="0" w:lastRow="0" w:firstColumn="0" w:lastColumn="0" w:oddVBand="0" w:evenVBand="0" w:oddHBand="1" w:evenHBand="0" w:firstRowFirstColumn="0" w:firstRowLastColumn="0" w:lastRowFirstColumn="0" w:lastRowLastColumn="0"/>
          <w:del w:id="362"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hideMark/>
          </w:tcPr>
          <w:p w14:paraId="58AD0D14" w14:textId="1E7706F2" w:rsidR="003947C3" w:rsidRPr="003B72F8" w:rsidDel="00D3328D" w:rsidRDefault="003947C3" w:rsidP="00765734">
            <w:pPr>
              <w:jc w:val="left"/>
              <w:rPr>
                <w:del w:id="363" w:author="Nikolaos Vastardis [2]" w:date="2025-02-11T15:03:00Z" w16du:dateUtc="2025-02-11T15:03:00Z"/>
                <w:rFonts w:ascii="Aptos Narrow" w:eastAsia="Times New Roman" w:hAnsi="Aptos Narrow" w:cs="Times New Roman"/>
                <w:color w:val="000000"/>
              </w:rPr>
            </w:pPr>
          </w:p>
        </w:tc>
        <w:tc>
          <w:tcPr>
            <w:tcW w:w="5670" w:type="dxa"/>
            <w:hideMark/>
          </w:tcPr>
          <w:p w14:paraId="39F153A4" w14:textId="4E299267" w:rsidR="003947C3" w:rsidRPr="003B72F8" w:rsidDel="00D3328D" w:rsidRDefault="003947C3" w:rsidP="00765734">
            <w:pPr>
              <w:jc w:val="left"/>
              <w:cnfStyle w:val="000000100000" w:firstRow="0" w:lastRow="0" w:firstColumn="0" w:lastColumn="0" w:oddVBand="0" w:evenVBand="0" w:oddHBand="1" w:evenHBand="0" w:firstRowFirstColumn="0" w:firstRowLastColumn="0" w:lastRowFirstColumn="0" w:lastRowLastColumn="0"/>
              <w:rPr>
                <w:del w:id="364" w:author="Nikolaos Vastardis [2]" w:date="2025-02-11T15:03:00Z" w16du:dateUtc="2025-02-11T15:03:00Z"/>
                <w:rFonts w:ascii="Aptos Narrow" w:eastAsia="Times New Roman" w:hAnsi="Aptos Narrow" w:cs="Times New Roman"/>
                <w:color w:val="000000"/>
              </w:rPr>
            </w:pPr>
            <w:del w:id="365" w:author="Nikolaos Vastardis [2]" w:date="2025-02-11T15:03:00Z" w16du:dateUtc="2025-02-11T15:03:00Z">
              <w:r w:rsidDel="00D3328D">
                <w:rPr>
                  <w:rFonts w:ascii="Aptos Narrow" w:eastAsia="Times New Roman" w:hAnsi="Aptos Narrow" w:cs="Times New Roman"/>
                  <w:color w:val="000000"/>
                </w:rPr>
                <w:delText>Clarification of AtoNs (physical, virtual, synthetic)</w:delText>
              </w:r>
            </w:del>
          </w:p>
        </w:tc>
      </w:tr>
      <w:tr w:rsidR="003947C3" w:rsidRPr="003B72F8" w:rsidDel="00D3328D" w14:paraId="437B6465" w14:textId="39B316F4" w:rsidTr="00085EA6">
        <w:trPr>
          <w:del w:id="366"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tcPr>
          <w:p w14:paraId="7C381071" w14:textId="27331F09" w:rsidR="003947C3" w:rsidRPr="003B72F8" w:rsidDel="00D3328D" w:rsidRDefault="003947C3" w:rsidP="00B51AA0">
            <w:pPr>
              <w:jc w:val="left"/>
              <w:rPr>
                <w:del w:id="367" w:author="Nikolaos Vastardis [2]" w:date="2025-02-11T15:03:00Z" w16du:dateUtc="2025-02-11T15:03:00Z"/>
                <w:rFonts w:ascii="Aptos Narrow" w:eastAsia="Times New Roman" w:hAnsi="Aptos Narrow" w:cs="Times New Roman"/>
                <w:color w:val="000000"/>
              </w:rPr>
            </w:pPr>
          </w:p>
        </w:tc>
        <w:tc>
          <w:tcPr>
            <w:tcW w:w="5670" w:type="dxa"/>
          </w:tcPr>
          <w:p w14:paraId="0DDBC759" w14:textId="4F603A8D" w:rsidR="003947C3" w:rsidRPr="003B72F8" w:rsidDel="00D3328D" w:rsidRDefault="003947C3" w:rsidP="00B51AA0">
            <w:pPr>
              <w:jc w:val="left"/>
              <w:cnfStyle w:val="000000000000" w:firstRow="0" w:lastRow="0" w:firstColumn="0" w:lastColumn="0" w:oddVBand="0" w:evenVBand="0" w:oddHBand="0" w:evenHBand="0" w:firstRowFirstColumn="0" w:firstRowLastColumn="0" w:lastRowFirstColumn="0" w:lastRowLastColumn="0"/>
              <w:rPr>
                <w:del w:id="368" w:author="Nikolaos Vastardis [2]" w:date="2025-02-11T15:03:00Z" w16du:dateUtc="2025-02-11T15:03:00Z"/>
                <w:rFonts w:ascii="Aptos Narrow" w:eastAsia="Times New Roman" w:hAnsi="Aptos Narrow" w:cs="Times New Roman"/>
                <w:color w:val="000000"/>
              </w:rPr>
            </w:pPr>
            <w:del w:id="369" w:author="Nikolaos Vastardis [2]" w:date="2025-02-11T15:03:00Z" w16du:dateUtc="2025-02-11T15:03:00Z">
              <w:r w:rsidDel="00D3328D">
                <w:rPr>
                  <w:rFonts w:ascii="Aptos Narrow" w:eastAsia="Times New Roman" w:hAnsi="Aptos Narrow" w:cs="Times New Roman"/>
                  <w:color w:val="000000"/>
                </w:rPr>
                <w:delText>Interoperable APIs</w:delText>
              </w:r>
            </w:del>
            <w:ins w:id="370" w:author="Nikolaos Vastardis" w:date="2025-01-22T13:42:00Z">
              <w:del w:id="371" w:author="Nikolaos Vastardis [2]" w:date="2025-02-11T15:03:00Z" w16du:dateUtc="2025-02-11T15:03:00Z">
                <w:r w:rsidDel="00D3328D">
                  <w:rPr>
                    <w:rFonts w:ascii="Aptos Narrow" w:eastAsia="Times New Roman" w:hAnsi="Aptos Narrow" w:cs="Times New Roman"/>
                    <w:color w:val="000000"/>
                  </w:rPr>
                  <w:delText>Compatible descriptions</w:delText>
                </w:r>
              </w:del>
            </w:ins>
            <w:del w:id="372" w:author="Nikolaos Vastardis [2]" w:date="2025-02-11T15:03:00Z" w16du:dateUtc="2025-02-11T15:03:00Z">
              <w:r w:rsidDel="00D3328D">
                <w:rPr>
                  <w:rFonts w:ascii="Aptos Narrow" w:eastAsia="Times New Roman" w:hAnsi="Aptos Narrow" w:cs="Times New Roman"/>
                  <w:color w:val="000000"/>
                </w:rPr>
                <w:delText xml:space="preserve"> for diverse AtoN types</w:delText>
              </w:r>
            </w:del>
          </w:p>
        </w:tc>
      </w:tr>
      <w:tr w:rsidR="001806EF" w:rsidRPr="003B72F8" w:rsidDel="00D3328D" w14:paraId="3EB91615" w14:textId="5521F8CD" w:rsidTr="00D3328D">
        <w:tblPrEx>
          <w:tblW w:w="9067" w:type="dxa"/>
          <w:tblLayout w:type="fixed"/>
          <w:tblPrExChange w:id="373" w:author="Nikolaos Vastardis" w:date="2025-01-22T13:45:00Z">
            <w:tblPrEx>
              <w:tblW w:w="9067" w:type="dxa"/>
              <w:tblLayout w:type="fixed"/>
            </w:tblPrEx>
          </w:tblPrExChange>
        </w:tblPrEx>
        <w:trPr>
          <w:cnfStyle w:val="000000100000" w:firstRow="0" w:lastRow="0" w:firstColumn="0" w:lastColumn="0" w:oddVBand="0" w:evenVBand="0" w:oddHBand="1" w:evenHBand="0" w:firstRowFirstColumn="0" w:firstRowLastColumn="0" w:lastRowFirstColumn="0" w:lastRowLastColumn="0"/>
          <w:trHeight w:val="510"/>
          <w:del w:id="374" w:author="Nikolaos Vastardis [2]" w:date="2025-02-11T15:03:00Z"/>
          <w:trPrChange w:id="375" w:author="Nikolaos Vastardis" w:date="2025-01-22T13:45:00Z">
            <w:trPr>
              <w:trHeight w:val="603"/>
            </w:trPr>
          </w:trPrChange>
        </w:trPr>
        <w:tc>
          <w:tcPr>
            <w:cnfStyle w:val="001000000000" w:firstRow="0" w:lastRow="0" w:firstColumn="1" w:lastColumn="0" w:oddVBand="0" w:evenVBand="0" w:oddHBand="0" w:evenHBand="0" w:firstRowFirstColumn="0" w:firstRowLastColumn="0" w:lastRowFirstColumn="0" w:lastRowLastColumn="0"/>
            <w:tcW w:w="0" w:type="dxa"/>
            <w:vMerge w:val="restart"/>
            <w:hideMark/>
            <w:tcPrChange w:id="376" w:author="Nikolaos Vastardis" w:date="2025-01-22T13:45:00Z">
              <w:tcPr>
                <w:tcW w:w="3397" w:type="dxa"/>
                <w:vMerge w:val="restart"/>
                <w:hideMark/>
              </w:tcPr>
            </w:tcPrChange>
          </w:tcPr>
          <w:p w14:paraId="1B6B2122" w14:textId="3F4D3801" w:rsidR="001806EF" w:rsidRPr="00765734" w:rsidDel="00D3328D" w:rsidRDefault="001806EF">
            <w:pPr>
              <w:pStyle w:val="ListParagraph"/>
              <w:numPr>
                <w:ilvl w:val="0"/>
                <w:numId w:val="66"/>
              </w:numPr>
              <w:ind w:left="452"/>
              <w:jc w:val="left"/>
              <w:cnfStyle w:val="001000100000" w:firstRow="0" w:lastRow="0" w:firstColumn="1" w:lastColumn="0" w:oddVBand="0" w:evenVBand="0" w:oddHBand="1" w:evenHBand="0" w:firstRowFirstColumn="0" w:firstRowLastColumn="0" w:lastRowFirstColumn="0" w:lastRowLastColumn="0"/>
              <w:rPr>
                <w:del w:id="377" w:author="Nikolaos Vastardis [2]" w:date="2025-02-11T15:03:00Z" w16du:dateUtc="2025-02-11T15:03:00Z"/>
                <w:rFonts w:ascii="Aptos Narrow" w:eastAsia="Times New Roman" w:hAnsi="Aptos Narrow" w:cs="Times New Roman"/>
                <w:color w:val="000000"/>
              </w:rPr>
            </w:pPr>
            <w:del w:id="378" w:author="Nikolaos Vastardis [2]" w:date="2025-02-11T15:03:00Z" w16du:dateUtc="2025-02-11T15:03:00Z">
              <w:r w:rsidRPr="00765734" w:rsidDel="00D3328D">
                <w:rPr>
                  <w:rFonts w:ascii="Aptos Narrow" w:eastAsia="Times New Roman" w:hAnsi="Aptos Narrow" w:cs="Times New Roman"/>
                  <w:color w:val="000000"/>
                </w:rPr>
                <w:delText>Deliver Current Status and Changes of AtoN Information</w:delText>
              </w:r>
            </w:del>
          </w:p>
        </w:tc>
        <w:tc>
          <w:tcPr>
            <w:tcW w:w="0" w:type="dxa"/>
            <w:hideMark/>
            <w:tcPrChange w:id="379" w:author="Nikolaos Vastardis" w:date="2025-01-22T13:45:00Z">
              <w:tcPr>
                <w:tcW w:w="5670" w:type="dxa"/>
                <w:hideMark/>
              </w:tcPr>
            </w:tcPrChange>
          </w:tcPr>
          <w:p w14:paraId="5AFB92E2" w14:textId="5AB27577" w:rsidR="001806EF" w:rsidRPr="003B72F8" w:rsidDel="00D3328D" w:rsidRDefault="001806EF" w:rsidP="0044547C">
            <w:pPr>
              <w:jc w:val="left"/>
              <w:cnfStyle w:val="000000100000" w:firstRow="0" w:lastRow="0" w:firstColumn="0" w:lastColumn="0" w:oddVBand="0" w:evenVBand="0" w:oddHBand="1" w:evenHBand="0" w:firstRowFirstColumn="0" w:firstRowLastColumn="0" w:lastRowFirstColumn="0" w:lastRowLastColumn="0"/>
              <w:rPr>
                <w:del w:id="380" w:author="Nikolaos Vastardis [2]" w:date="2025-02-11T15:03:00Z" w16du:dateUtc="2025-02-11T15:03:00Z"/>
                <w:rFonts w:ascii="Aptos Narrow" w:eastAsia="Times New Roman" w:hAnsi="Aptos Narrow" w:cs="Times New Roman"/>
                <w:color w:val="000000"/>
              </w:rPr>
            </w:pPr>
            <w:del w:id="381" w:author="Nikolaos Vastardis [2]" w:date="2025-02-11T15:03:00Z" w16du:dateUtc="2025-02-11T15:03:00Z">
              <w:r w:rsidDel="00D3328D">
                <w:rPr>
                  <w:rFonts w:ascii="Aptos Narrow" w:eastAsia="Times New Roman" w:hAnsi="Aptos Narrow" w:cs="Times New Roman"/>
                  <w:color w:val="000000"/>
                </w:rPr>
                <w:delText>(Near) Real-time update mechanisms</w:delText>
              </w:r>
            </w:del>
          </w:p>
          <w:p w14:paraId="6322879A" w14:textId="22BD5992" w:rsidR="001806EF" w:rsidRPr="003B72F8" w:rsidDel="00D3328D" w:rsidRDefault="001806EF" w:rsidP="001806EF">
            <w:pPr>
              <w:jc w:val="left"/>
              <w:cnfStyle w:val="000000100000" w:firstRow="0" w:lastRow="0" w:firstColumn="0" w:lastColumn="0" w:oddVBand="0" w:evenVBand="0" w:oddHBand="1" w:evenHBand="0" w:firstRowFirstColumn="0" w:firstRowLastColumn="0" w:lastRowFirstColumn="0" w:lastRowLastColumn="0"/>
              <w:rPr>
                <w:del w:id="382" w:author="Nikolaos Vastardis [2]" w:date="2025-02-11T15:03:00Z" w16du:dateUtc="2025-02-11T15:03:00Z"/>
                <w:rFonts w:ascii="Aptos Narrow" w:eastAsia="Times New Roman" w:hAnsi="Aptos Narrow" w:cs="Times New Roman"/>
                <w:color w:val="000000"/>
              </w:rPr>
            </w:pPr>
            <w:ins w:id="383" w:author="Nikolaos Vastardis" w:date="2025-01-22T13:44:00Z">
              <w:del w:id="384" w:author="Nikolaos Vastardis [2]" w:date="2025-02-11T15:03:00Z" w16du:dateUtc="2025-02-11T15:03:00Z">
                <w:r w:rsidDel="00D3328D">
                  <w:rPr>
                    <w:rFonts w:ascii="Aptos Narrow" w:eastAsia="Times New Roman" w:hAnsi="Aptos Narrow" w:cs="Times New Roman"/>
                    <w:color w:val="000000"/>
                  </w:rPr>
                  <w:delText>(</w:delText>
                </w:r>
              </w:del>
            </w:ins>
            <w:ins w:id="385" w:author="Nikolaos Vastardis" w:date="2025-01-22T13:43:00Z">
              <w:del w:id="386" w:author="Nikolaos Vastardis [2]" w:date="2025-02-11T15:03:00Z" w16du:dateUtc="2025-02-11T15:03:00Z">
                <w:r w:rsidDel="00D3328D">
                  <w:rPr>
                    <w:rFonts w:ascii="Aptos Narrow" w:eastAsia="Times New Roman" w:hAnsi="Aptos Narrow" w:cs="Times New Roman"/>
                    <w:color w:val="000000"/>
                  </w:rPr>
                  <w:delText>Near) Real-time update mechanisms</w:delText>
                </w:r>
              </w:del>
            </w:ins>
          </w:p>
        </w:tc>
      </w:tr>
      <w:tr w:rsidR="00B51AA0" w:rsidRPr="003B72F8" w:rsidDel="00D3328D" w14:paraId="7B1C1380" w14:textId="60A3AEBD" w:rsidTr="00673B8D">
        <w:trPr>
          <w:del w:id="387"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hideMark/>
          </w:tcPr>
          <w:p w14:paraId="5D90F620" w14:textId="1352A43F" w:rsidR="00B51AA0" w:rsidRPr="00765734" w:rsidDel="00D3328D" w:rsidRDefault="00B51AA0">
            <w:pPr>
              <w:pStyle w:val="ListParagraph"/>
              <w:numPr>
                <w:ilvl w:val="0"/>
                <w:numId w:val="66"/>
              </w:numPr>
              <w:ind w:left="452"/>
              <w:jc w:val="left"/>
              <w:rPr>
                <w:del w:id="388" w:author="Nikolaos Vastardis [2]" w:date="2025-02-11T15:03:00Z" w16du:dateUtc="2025-02-11T15:03:00Z"/>
                <w:rFonts w:ascii="Aptos Narrow" w:eastAsia="Times New Roman" w:hAnsi="Aptos Narrow" w:cs="Times New Roman"/>
                <w:color w:val="000000"/>
              </w:rPr>
            </w:pPr>
          </w:p>
        </w:tc>
        <w:tc>
          <w:tcPr>
            <w:tcW w:w="5670" w:type="dxa"/>
            <w:hideMark/>
          </w:tcPr>
          <w:p w14:paraId="36B93B13" w14:textId="46E1D48B" w:rsidR="00B51AA0" w:rsidRPr="003B72F8" w:rsidDel="00D3328D" w:rsidRDefault="00B51AA0" w:rsidP="00765734">
            <w:pPr>
              <w:jc w:val="left"/>
              <w:cnfStyle w:val="000000000000" w:firstRow="0" w:lastRow="0" w:firstColumn="0" w:lastColumn="0" w:oddVBand="0" w:evenVBand="0" w:oddHBand="0" w:evenHBand="0" w:firstRowFirstColumn="0" w:firstRowLastColumn="0" w:lastRowFirstColumn="0" w:lastRowLastColumn="0"/>
              <w:rPr>
                <w:del w:id="389" w:author="Nikolaos Vastardis [2]" w:date="2025-02-11T15:03:00Z" w16du:dateUtc="2025-02-11T15:03:00Z"/>
                <w:rFonts w:ascii="Aptos Narrow" w:eastAsia="Times New Roman" w:hAnsi="Aptos Narrow" w:cs="Times New Roman"/>
                <w:color w:val="000000"/>
              </w:rPr>
            </w:pPr>
            <w:del w:id="390" w:author="Nikolaos Vastardis [2]" w:date="2025-02-11T15:03:00Z" w16du:dateUtc="2025-02-11T15:03:00Z">
              <w:r w:rsidDel="00D3328D">
                <w:rPr>
                  <w:rFonts w:ascii="Aptos Narrow" w:eastAsia="Times New Roman" w:hAnsi="Aptos Narrow" w:cs="Times New Roman"/>
                  <w:color w:val="000000"/>
                </w:rPr>
                <w:delText>Subscription-based notifications</w:delText>
              </w:r>
            </w:del>
          </w:p>
        </w:tc>
      </w:tr>
      <w:tr w:rsidR="00B51AA0" w:rsidRPr="003B72F8" w:rsidDel="00D3328D" w14:paraId="346576B5" w14:textId="0899236A" w:rsidTr="00D9718F">
        <w:trPr>
          <w:cnfStyle w:val="000000100000" w:firstRow="0" w:lastRow="0" w:firstColumn="0" w:lastColumn="0" w:oddVBand="0" w:evenVBand="0" w:oddHBand="1" w:evenHBand="0" w:firstRowFirstColumn="0" w:firstRowLastColumn="0" w:lastRowFirstColumn="0" w:lastRowLastColumn="0"/>
          <w:del w:id="391"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val="restart"/>
            <w:hideMark/>
          </w:tcPr>
          <w:p w14:paraId="269E2679" w14:textId="1FFB35A6" w:rsidR="00B51AA0" w:rsidRPr="00765734" w:rsidDel="00D3328D" w:rsidRDefault="00B51AA0">
            <w:pPr>
              <w:pStyle w:val="ListParagraph"/>
              <w:numPr>
                <w:ilvl w:val="0"/>
                <w:numId w:val="66"/>
              </w:numPr>
              <w:ind w:left="452"/>
              <w:jc w:val="left"/>
              <w:rPr>
                <w:del w:id="392" w:author="Nikolaos Vastardis [2]" w:date="2025-02-11T15:03:00Z" w16du:dateUtc="2025-02-11T15:03:00Z"/>
                <w:rFonts w:ascii="Aptos Narrow" w:eastAsia="Times New Roman" w:hAnsi="Aptos Narrow" w:cs="Times New Roman"/>
                <w:color w:val="000000"/>
              </w:rPr>
            </w:pPr>
            <w:del w:id="393" w:author="Nikolaos Vastardis [2]" w:date="2025-02-11T15:03:00Z" w16du:dateUtc="2025-02-11T15:03:00Z">
              <w:r w:rsidRPr="00765734" w:rsidDel="00D3328D">
                <w:rPr>
                  <w:rFonts w:ascii="Aptos Narrow" w:eastAsia="Times New Roman" w:hAnsi="Aptos Narrow" w:cs="Times New Roman"/>
                  <w:color w:val="000000"/>
                </w:rPr>
                <w:delText>Supplement Charts and Nautical Publications with Accurate "High-Quality" AtoN Information</w:delText>
              </w:r>
            </w:del>
          </w:p>
        </w:tc>
        <w:tc>
          <w:tcPr>
            <w:tcW w:w="5670" w:type="dxa"/>
            <w:hideMark/>
          </w:tcPr>
          <w:p w14:paraId="7D0E9B37" w14:textId="2A513634" w:rsidR="00B51AA0" w:rsidRPr="003B72F8" w:rsidDel="00D3328D" w:rsidRDefault="00B51AA0" w:rsidP="00765734">
            <w:pPr>
              <w:jc w:val="left"/>
              <w:cnfStyle w:val="000000100000" w:firstRow="0" w:lastRow="0" w:firstColumn="0" w:lastColumn="0" w:oddVBand="0" w:evenVBand="0" w:oddHBand="1" w:evenHBand="0" w:firstRowFirstColumn="0" w:firstRowLastColumn="0" w:lastRowFirstColumn="0" w:lastRowLastColumn="0"/>
              <w:rPr>
                <w:del w:id="394" w:author="Nikolaos Vastardis [2]" w:date="2025-02-11T15:03:00Z" w16du:dateUtc="2025-02-11T15:03:00Z"/>
                <w:rFonts w:ascii="Aptos Narrow" w:eastAsia="Times New Roman" w:hAnsi="Aptos Narrow" w:cs="Times New Roman"/>
                <w:color w:val="000000"/>
              </w:rPr>
            </w:pPr>
            <w:del w:id="395" w:author="Nikolaos Vastardis [2]" w:date="2025-02-11T15:03:00Z" w16du:dateUtc="2025-02-11T15:03:00Z">
              <w:r w:rsidDel="00D3328D">
                <w:rPr>
                  <w:rFonts w:ascii="Aptos Narrow" w:eastAsia="Times New Roman" w:hAnsi="Aptos Narrow" w:cs="Times New Roman"/>
                  <w:color w:val="000000"/>
                </w:rPr>
                <w:delText>Data accuracy and validation</w:delText>
              </w:r>
            </w:del>
          </w:p>
        </w:tc>
      </w:tr>
      <w:tr w:rsidR="00B51AA0" w:rsidRPr="003B72F8" w:rsidDel="00D3328D" w14:paraId="06CD7CD4" w14:textId="2E174C1E" w:rsidTr="00D9718F">
        <w:trPr>
          <w:del w:id="396"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hideMark/>
          </w:tcPr>
          <w:p w14:paraId="3387BC9F" w14:textId="75F05EAA" w:rsidR="00B51AA0" w:rsidRPr="00765734" w:rsidDel="00D3328D" w:rsidRDefault="00B51AA0">
            <w:pPr>
              <w:pStyle w:val="ListParagraph"/>
              <w:numPr>
                <w:ilvl w:val="0"/>
                <w:numId w:val="66"/>
              </w:numPr>
              <w:ind w:left="452"/>
              <w:jc w:val="left"/>
              <w:rPr>
                <w:del w:id="397" w:author="Nikolaos Vastardis [2]" w:date="2025-02-11T15:03:00Z" w16du:dateUtc="2025-02-11T15:03:00Z"/>
                <w:rFonts w:ascii="Aptos Narrow" w:eastAsia="Times New Roman" w:hAnsi="Aptos Narrow" w:cs="Times New Roman"/>
                <w:color w:val="000000"/>
              </w:rPr>
            </w:pPr>
          </w:p>
        </w:tc>
        <w:tc>
          <w:tcPr>
            <w:tcW w:w="5670" w:type="dxa"/>
            <w:hideMark/>
          </w:tcPr>
          <w:p w14:paraId="273A68A6" w14:textId="5D44A914" w:rsidR="00B51AA0" w:rsidRPr="003B72F8" w:rsidDel="00D3328D" w:rsidRDefault="00B51AA0" w:rsidP="00765734">
            <w:pPr>
              <w:jc w:val="left"/>
              <w:cnfStyle w:val="000000000000" w:firstRow="0" w:lastRow="0" w:firstColumn="0" w:lastColumn="0" w:oddVBand="0" w:evenVBand="0" w:oddHBand="0" w:evenHBand="0" w:firstRowFirstColumn="0" w:firstRowLastColumn="0" w:lastRowFirstColumn="0" w:lastRowLastColumn="0"/>
              <w:rPr>
                <w:del w:id="398" w:author="Nikolaos Vastardis [2]" w:date="2025-02-11T15:03:00Z" w16du:dateUtc="2025-02-11T15:03:00Z"/>
                <w:rFonts w:ascii="Aptos Narrow" w:eastAsia="Times New Roman" w:hAnsi="Aptos Narrow" w:cs="Times New Roman"/>
                <w:color w:val="000000"/>
              </w:rPr>
            </w:pPr>
            <w:del w:id="399" w:author="Nikolaos Vastardis [2]" w:date="2025-02-11T15:03:00Z" w16du:dateUtc="2025-02-11T15:03:00Z">
              <w:r w:rsidDel="00D3328D">
                <w:rPr>
                  <w:rFonts w:ascii="Aptos Narrow" w:eastAsia="Times New Roman" w:hAnsi="Aptos Narrow" w:cs="Times New Roman"/>
                  <w:color w:val="000000"/>
                </w:rPr>
                <w:delText>Integration support for charting systems</w:delText>
              </w:r>
            </w:del>
          </w:p>
        </w:tc>
      </w:tr>
      <w:tr w:rsidR="00B51AA0" w:rsidRPr="003B72F8" w:rsidDel="00D3328D" w14:paraId="6DE12033" w14:textId="4BA831BE" w:rsidTr="00D9718F">
        <w:trPr>
          <w:cnfStyle w:val="000000100000" w:firstRow="0" w:lastRow="0" w:firstColumn="0" w:lastColumn="0" w:oddVBand="0" w:evenVBand="0" w:oddHBand="1" w:evenHBand="0" w:firstRowFirstColumn="0" w:firstRowLastColumn="0" w:lastRowFirstColumn="0" w:lastRowLastColumn="0"/>
          <w:del w:id="400"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tcPr>
          <w:p w14:paraId="75AFB76B" w14:textId="4ECFEB4C" w:rsidR="00B51AA0" w:rsidRPr="00765734" w:rsidDel="00D3328D" w:rsidRDefault="00B51AA0">
            <w:pPr>
              <w:pStyle w:val="ListParagraph"/>
              <w:numPr>
                <w:ilvl w:val="0"/>
                <w:numId w:val="66"/>
              </w:numPr>
              <w:ind w:left="452"/>
              <w:jc w:val="left"/>
              <w:rPr>
                <w:del w:id="401" w:author="Nikolaos Vastardis [2]" w:date="2025-02-11T15:03:00Z" w16du:dateUtc="2025-02-11T15:03:00Z"/>
                <w:rFonts w:ascii="Aptos Narrow" w:eastAsia="Times New Roman" w:hAnsi="Aptos Narrow" w:cs="Times New Roman"/>
                <w:color w:val="000000"/>
              </w:rPr>
            </w:pPr>
          </w:p>
        </w:tc>
        <w:tc>
          <w:tcPr>
            <w:tcW w:w="5670" w:type="dxa"/>
          </w:tcPr>
          <w:p w14:paraId="711C832C" w14:textId="4226200C" w:rsidR="00B51AA0" w:rsidRPr="003B72F8" w:rsidDel="00D3328D" w:rsidRDefault="00B51AA0" w:rsidP="00B51AA0">
            <w:pPr>
              <w:jc w:val="left"/>
              <w:cnfStyle w:val="000000100000" w:firstRow="0" w:lastRow="0" w:firstColumn="0" w:lastColumn="0" w:oddVBand="0" w:evenVBand="0" w:oddHBand="1" w:evenHBand="0" w:firstRowFirstColumn="0" w:firstRowLastColumn="0" w:lastRowFirstColumn="0" w:lastRowLastColumn="0"/>
              <w:rPr>
                <w:del w:id="402" w:author="Nikolaos Vastardis [2]" w:date="2025-02-11T15:03:00Z" w16du:dateUtc="2025-02-11T15:03:00Z"/>
                <w:rFonts w:ascii="Aptos Narrow" w:eastAsia="Times New Roman" w:hAnsi="Aptos Narrow" w:cs="Times New Roman"/>
                <w:color w:val="000000"/>
              </w:rPr>
            </w:pPr>
            <w:del w:id="403" w:author="Nikolaos Vastardis [2]" w:date="2025-02-11T15:03:00Z" w16du:dateUtc="2025-02-11T15:03:00Z">
              <w:r w:rsidDel="00D3328D">
                <w:rPr>
                  <w:rFonts w:ascii="Aptos Narrow" w:eastAsia="Times New Roman" w:hAnsi="Aptos Narrow" w:cs="Times New Roman"/>
                  <w:color w:val="000000"/>
                </w:rPr>
                <w:delText>Metadata for verifying data source and accuracy</w:delText>
              </w:r>
            </w:del>
          </w:p>
        </w:tc>
      </w:tr>
      <w:tr w:rsidR="00B51AA0" w:rsidRPr="003B72F8" w:rsidDel="00D3328D" w14:paraId="5AFA0EE6" w14:textId="704F0CC3" w:rsidTr="00515D5E">
        <w:trPr>
          <w:del w:id="404"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val="restart"/>
            <w:hideMark/>
          </w:tcPr>
          <w:p w14:paraId="143A804C" w14:textId="3EBD65C4" w:rsidR="00B51AA0" w:rsidRPr="00765734" w:rsidDel="00D3328D" w:rsidRDefault="00B51AA0">
            <w:pPr>
              <w:pStyle w:val="ListParagraph"/>
              <w:numPr>
                <w:ilvl w:val="0"/>
                <w:numId w:val="66"/>
              </w:numPr>
              <w:ind w:left="452"/>
              <w:jc w:val="left"/>
              <w:rPr>
                <w:del w:id="405" w:author="Nikolaos Vastardis [2]" w:date="2025-02-11T15:03:00Z" w16du:dateUtc="2025-02-11T15:03:00Z"/>
                <w:rFonts w:ascii="Aptos Narrow" w:eastAsia="Times New Roman" w:hAnsi="Aptos Narrow" w:cs="Times New Roman"/>
                <w:color w:val="000000"/>
              </w:rPr>
            </w:pPr>
            <w:del w:id="406" w:author="Nikolaos Vastardis [2]" w:date="2025-02-11T15:03:00Z" w16du:dateUtc="2025-02-11T15:03:00Z">
              <w:r w:rsidRPr="00765734" w:rsidDel="00D3328D">
                <w:rPr>
                  <w:rFonts w:ascii="Aptos Narrow" w:eastAsia="Times New Roman" w:hAnsi="Aptos Narrow" w:cs="Times New Roman"/>
                  <w:color w:val="000000"/>
                </w:rPr>
                <w:delText>Support the Adoption of MASS, Supplying Up-to-Date Machine-Readable AtoN Information</w:delText>
              </w:r>
            </w:del>
          </w:p>
        </w:tc>
        <w:tc>
          <w:tcPr>
            <w:tcW w:w="5670" w:type="dxa"/>
            <w:hideMark/>
          </w:tcPr>
          <w:p w14:paraId="55FCB6B5" w14:textId="2F4E779A" w:rsidR="00B51AA0" w:rsidRPr="003B72F8" w:rsidDel="00D3328D" w:rsidRDefault="00B51AA0" w:rsidP="00765734">
            <w:pPr>
              <w:jc w:val="left"/>
              <w:cnfStyle w:val="000000000000" w:firstRow="0" w:lastRow="0" w:firstColumn="0" w:lastColumn="0" w:oddVBand="0" w:evenVBand="0" w:oddHBand="0" w:evenHBand="0" w:firstRowFirstColumn="0" w:firstRowLastColumn="0" w:lastRowFirstColumn="0" w:lastRowLastColumn="0"/>
              <w:rPr>
                <w:del w:id="407" w:author="Nikolaos Vastardis [2]" w:date="2025-02-11T15:03:00Z" w16du:dateUtc="2025-02-11T15:03:00Z"/>
                <w:rFonts w:ascii="Aptos Narrow" w:eastAsia="Times New Roman" w:hAnsi="Aptos Narrow" w:cs="Times New Roman"/>
                <w:color w:val="000000"/>
              </w:rPr>
            </w:pPr>
            <w:del w:id="408" w:author="Nikolaos Vastardis [2]" w:date="2025-02-11T15:03:00Z" w16du:dateUtc="2025-02-11T15:03:00Z">
              <w:r w:rsidDel="00D3328D">
                <w:rPr>
                  <w:rFonts w:ascii="Aptos Narrow" w:eastAsia="Times New Roman" w:hAnsi="Aptos Narrow" w:cs="Times New Roman"/>
                  <w:color w:val="000000"/>
                </w:rPr>
                <w:delText>Machine Readable formats (JSON/XML)</w:delText>
              </w:r>
            </w:del>
          </w:p>
        </w:tc>
      </w:tr>
      <w:tr w:rsidR="00B51AA0" w:rsidRPr="003B72F8" w:rsidDel="00D3328D" w14:paraId="13313295" w14:textId="33CD6DEF" w:rsidTr="00515D5E">
        <w:trPr>
          <w:cnfStyle w:val="000000100000" w:firstRow="0" w:lastRow="0" w:firstColumn="0" w:lastColumn="0" w:oddVBand="0" w:evenVBand="0" w:oddHBand="1" w:evenHBand="0" w:firstRowFirstColumn="0" w:firstRowLastColumn="0" w:lastRowFirstColumn="0" w:lastRowLastColumn="0"/>
          <w:del w:id="409"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hideMark/>
          </w:tcPr>
          <w:p w14:paraId="461A82E4" w14:textId="23A98010" w:rsidR="00B51AA0" w:rsidRPr="003B72F8" w:rsidDel="00D3328D" w:rsidRDefault="00B51AA0" w:rsidP="00765734">
            <w:pPr>
              <w:jc w:val="left"/>
              <w:rPr>
                <w:del w:id="410" w:author="Nikolaos Vastardis [2]" w:date="2025-02-11T15:03:00Z" w16du:dateUtc="2025-02-11T15:03:00Z"/>
                <w:rFonts w:ascii="Aptos Narrow" w:eastAsia="Times New Roman" w:hAnsi="Aptos Narrow" w:cs="Times New Roman"/>
                <w:color w:val="000000"/>
              </w:rPr>
            </w:pPr>
          </w:p>
        </w:tc>
        <w:tc>
          <w:tcPr>
            <w:tcW w:w="5670" w:type="dxa"/>
            <w:hideMark/>
          </w:tcPr>
          <w:p w14:paraId="041E22FF" w14:textId="5637BFFF" w:rsidR="00B51AA0" w:rsidRPr="003B72F8" w:rsidDel="00D3328D" w:rsidRDefault="00B51AA0" w:rsidP="00765734">
            <w:pPr>
              <w:jc w:val="left"/>
              <w:cnfStyle w:val="000000100000" w:firstRow="0" w:lastRow="0" w:firstColumn="0" w:lastColumn="0" w:oddVBand="0" w:evenVBand="0" w:oddHBand="1" w:evenHBand="0" w:firstRowFirstColumn="0" w:firstRowLastColumn="0" w:lastRowFirstColumn="0" w:lastRowLastColumn="0"/>
              <w:rPr>
                <w:del w:id="411" w:author="Nikolaos Vastardis [2]" w:date="2025-02-11T15:03:00Z" w16du:dateUtc="2025-02-11T15:03:00Z"/>
                <w:rFonts w:ascii="Aptos Narrow" w:eastAsia="Times New Roman" w:hAnsi="Aptos Narrow" w:cs="Times New Roman"/>
                <w:color w:val="000000"/>
              </w:rPr>
            </w:pPr>
            <w:del w:id="412" w:author="Nikolaos Vastardis [2]" w:date="2025-02-11T15:03:00Z" w16du:dateUtc="2025-02-11T15:03:00Z">
              <w:r w:rsidDel="00D3328D">
                <w:rPr>
                  <w:rFonts w:ascii="Aptos Narrow" w:eastAsia="Times New Roman" w:hAnsi="Aptos Narrow" w:cs="Times New Roman"/>
                  <w:color w:val="000000"/>
                </w:rPr>
                <w:delText>Low-latency APIs for (near) real-time data access</w:delText>
              </w:r>
            </w:del>
          </w:p>
        </w:tc>
      </w:tr>
      <w:tr w:rsidR="00B51AA0" w:rsidRPr="003B72F8" w:rsidDel="00D3328D" w14:paraId="4B3A27BF" w14:textId="2B0087C4" w:rsidTr="00515D5E">
        <w:trPr>
          <w:del w:id="413"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hideMark/>
          </w:tcPr>
          <w:p w14:paraId="616E3C78" w14:textId="6AFF2A8F" w:rsidR="00B51AA0" w:rsidRPr="003B72F8" w:rsidDel="00D3328D" w:rsidRDefault="00B51AA0" w:rsidP="00765734">
            <w:pPr>
              <w:jc w:val="left"/>
              <w:rPr>
                <w:del w:id="414" w:author="Nikolaos Vastardis [2]" w:date="2025-02-11T15:03:00Z" w16du:dateUtc="2025-02-11T15:03:00Z"/>
                <w:rFonts w:ascii="Aptos Narrow" w:eastAsia="Times New Roman" w:hAnsi="Aptos Narrow" w:cs="Times New Roman"/>
                <w:color w:val="000000"/>
              </w:rPr>
            </w:pPr>
          </w:p>
        </w:tc>
        <w:tc>
          <w:tcPr>
            <w:tcW w:w="5670" w:type="dxa"/>
            <w:hideMark/>
          </w:tcPr>
          <w:p w14:paraId="590FB907" w14:textId="464A49DD" w:rsidR="00B51AA0" w:rsidRPr="003B72F8" w:rsidDel="00D3328D" w:rsidRDefault="00B51AA0" w:rsidP="00765734">
            <w:pPr>
              <w:jc w:val="left"/>
              <w:cnfStyle w:val="000000000000" w:firstRow="0" w:lastRow="0" w:firstColumn="0" w:lastColumn="0" w:oddVBand="0" w:evenVBand="0" w:oddHBand="0" w:evenHBand="0" w:firstRowFirstColumn="0" w:firstRowLastColumn="0" w:lastRowFirstColumn="0" w:lastRowLastColumn="0"/>
              <w:rPr>
                <w:del w:id="415" w:author="Nikolaos Vastardis [2]" w:date="2025-02-11T15:03:00Z" w16du:dateUtc="2025-02-11T15:03:00Z"/>
                <w:rFonts w:ascii="Aptos Narrow" w:eastAsia="Times New Roman" w:hAnsi="Aptos Narrow" w:cs="Times New Roman"/>
                <w:color w:val="000000"/>
              </w:rPr>
            </w:pPr>
            <w:del w:id="416" w:author="Nikolaos Vastardis [2]" w:date="2025-02-11T15:03:00Z" w16du:dateUtc="2025-02-11T15:03:00Z">
              <w:r w:rsidDel="00D3328D">
                <w:rPr>
                  <w:rFonts w:ascii="Aptos Narrow" w:eastAsia="Times New Roman" w:hAnsi="Aptos Narrow" w:cs="Times New Roman"/>
                  <w:color w:val="000000"/>
                </w:rPr>
                <w:delText xml:space="preserve">Compliance with SECOM and S-100 standards </w:delText>
              </w:r>
              <w:r w:rsidRPr="00B51AA0" w:rsidDel="00D3328D">
                <w:rPr>
                  <w:rFonts w:ascii="Aptos Narrow" w:eastAsia="Times New Roman" w:hAnsi="Aptos Narrow" w:cs="Times New Roman"/>
                  <w:color w:val="000000"/>
                </w:rPr>
                <w:delText>(S-124, S-125, S-201, S-240)</w:delText>
              </w:r>
            </w:del>
          </w:p>
        </w:tc>
      </w:tr>
      <w:tr w:rsidR="00D3328D" w:rsidRPr="003B72F8" w14:paraId="2DDEE69E" w14:textId="77777777" w:rsidTr="00D3328D">
        <w:trPr>
          <w:cnfStyle w:val="000000100000" w:firstRow="0" w:lastRow="0" w:firstColumn="0" w:lastColumn="0" w:oddVBand="0" w:evenVBand="0" w:oddHBand="1" w:evenHBand="0" w:firstRowFirstColumn="0" w:firstRowLastColumn="0" w:lastRowFirstColumn="0" w:lastRowLastColumn="0"/>
          <w:ins w:id="417"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hideMark/>
          </w:tcPr>
          <w:p w14:paraId="33A48C69" w14:textId="77777777" w:rsidR="00D3328D" w:rsidRPr="003B72F8" w:rsidRDefault="00D3328D" w:rsidP="00195681">
            <w:pPr>
              <w:jc w:val="center"/>
              <w:rPr>
                <w:ins w:id="418" w:author="Nikolaos Vastardis [2]" w:date="2025-02-11T15:03:00Z" w16du:dateUtc="2025-02-11T15:03:00Z"/>
                <w:rFonts w:ascii="Aptos Narrow" w:eastAsia="Times New Roman" w:hAnsi="Aptos Narrow" w:cs="Times New Roman"/>
                <w:color w:val="000000"/>
              </w:rPr>
            </w:pPr>
            <w:ins w:id="419" w:author="Nikolaos Vastardis [2]" w:date="2025-02-11T15:03:00Z" w16du:dateUtc="2025-02-11T15:03:00Z">
              <w:r w:rsidRPr="003B72F8">
                <w:rPr>
                  <w:rFonts w:ascii="Aptos Narrow" w:eastAsia="Times New Roman" w:hAnsi="Aptos Narrow" w:cs="Times New Roman"/>
                  <w:color w:val="000000"/>
                </w:rPr>
                <w:t>Objective</w:t>
              </w:r>
            </w:ins>
          </w:p>
        </w:tc>
        <w:tc>
          <w:tcPr>
            <w:tcW w:w="5670" w:type="dxa"/>
            <w:hideMark/>
          </w:tcPr>
          <w:p w14:paraId="4AAB6F70" w14:textId="77777777" w:rsidR="00D3328D" w:rsidRPr="003B72F8" w:rsidRDefault="00D3328D" w:rsidP="00195681">
            <w:pPr>
              <w:jc w:val="center"/>
              <w:cnfStyle w:val="000000100000" w:firstRow="0" w:lastRow="0" w:firstColumn="0" w:lastColumn="0" w:oddVBand="0" w:evenVBand="0" w:oddHBand="1" w:evenHBand="0" w:firstRowFirstColumn="0" w:firstRowLastColumn="0" w:lastRowFirstColumn="0" w:lastRowLastColumn="0"/>
              <w:rPr>
                <w:ins w:id="420" w:author="Nikolaos Vastardis [2]" w:date="2025-02-11T15:03:00Z" w16du:dateUtc="2025-02-11T15:03:00Z"/>
                <w:rFonts w:ascii="Aptos Narrow" w:eastAsia="Times New Roman" w:hAnsi="Aptos Narrow" w:cs="Times New Roman"/>
                <w:color w:val="000000"/>
              </w:rPr>
            </w:pPr>
            <w:ins w:id="421" w:author="Nikolaos Vastardis [2]" w:date="2025-02-11T15:03:00Z" w16du:dateUtc="2025-02-11T15:03:00Z">
              <w:r>
                <w:rPr>
                  <w:rFonts w:ascii="Aptos Narrow" w:eastAsia="Times New Roman" w:hAnsi="Aptos Narrow" w:cs="Times New Roman"/>
                  <w:color w:val="000000"/>
                </w:rPr>
                <w:t>User</w:t>
              </w:r>
              <w:r w:rsidRPr="003B72F8">
                <w:rPr>
                  <w:rFonts w:ascii="Aptos Narrow" w:eastAsia="Times New Roman" w:hAnsi="Aptos Narrow" w:cs="Times New Roman"/>
                  <w:color w:val="000000"/>
                </w:rPr>
                <w:t xml:space="preserve"> Needs</w:t>
              </w:r>
            </w:ins>
          </w:p>
        </w:tc>
      </w:tr>
      <w:tr w:rsidR="00D3328D" w:rsidRPr="003B72F8" w14:paraId="0D4C26E4" w14:textId="77777777" w:rsidTr="00D3328D">
        <w:trPr>
          <w:trHeight w:val="206"/>
          <w:ins w:id="422"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val="restart"/>
          </w:tcPr>
          <w:p w14:paraId="5B420773" w14:textId="77777777" w:rsidR="00D3328D" w:rsidRPr="00765734" w:rsidRDefault="00D3328D" w:rsidP="00195681">
            <w:pPr>
              <w:pStyle w:val="ListParagraph"/>
              <w:numPr>
                <w:ilvl w:val="0"/>
                <w:numId w:val="66"/>
              </w:numPr>
              <w:ind w:left="452"/>
              <w:jc w:val="left"/>
              <w:rPr>
                <w:ins w:id="423" w:author="Nikolaos Vastardis [2]" w:date="2025-02-11T15:03:00Z" w16du:dateUtc="2025-02-11T15:03:00Z"/>
                <w:rFonts w:ascii="Aptos Narrow" w:eastAsia="Times New Roman" w:hAnsi="Aptos Narrow" w:cs="Times New Roman"/>
                <w:color w:val="000000"/>
              </w:rPr>
            </w:pPr>
            <w:ins w:id="424" w:author="Nikolaos Vastardis [2]" w:date="2025-02-11T15:03:00Z" w16du:dateUtc="2025-02-11T15:03:00Z">
              <w:r w:rsidRPr="00765734">
                <w:rPr>
                  <w:rFonts w:ascii="Aptos Narrow" w:eastAsia="Times New Roman" w:hAnsi="Aptos Narrow" w:cs="Times New Roman"/>
                  <w:color w:val="000000"/>
                </w:rPr>
                <w:t xml:space="preserve">Provision of AtoN Information to </w:t>
              </w:r>
              <w:r>
                <w:rPr>
                  <w:rFonts w:ascii="Aptos Narrow" w:eastAsia="Times New Roman" w:hAnsi="Aptos Narrow" w:cs="Times New Roman"/>
                  <w:color w:val="000000"/>
                </w:rPr>
                <w:t xml:space="preserve">SOLAS-covered </w:t>
              </w:r>
              <w:r w:rsidRPr="00765734">
                <w:rPr>
                  <w:rFonts w:ascii="Aptos Narrow" w:eastAsia="Times New Roman" w:hAnsi="Aptos Narrow" w:cs="Times New Roman"/>
                  <w:color w:val="000000"/>
                </w:rPr>
                <w:t>End Users</w:t>
              </w:r>
            </w:ins>
          </w:p>
        </w:tc>
        <w:tc>
          <w:tcPr>
            <w:tcW w:w="5670" w:type="dxa"/>
          </w:tcPr>
          <w:p w14:paraId="0F24AEA2" w14:textId="77777777" w:rsidR="00D3328D" w:rsidRPr="00D22BF7" w:rsidRDefault="00D3328D" w:rsidP="00195681">
            <w:pPr>
              <w:jc w:val="left"/>
              <w:cnfStyle w:val="000000000000" w:firstRow="0" w:lastRow="0" w:firstColumn="0" w:lastColumn="0" w:oddVBand="0" w:evenVBand="0" w:oddHBand="0" w:evenHBand="0" w:firstRowFirstColumn="0" w:firstRowLastColumn="0" w:lastRowFirstColumn="0" w:lastRowLastColumn="0"/>
              <w:rPr>
                <w:ins w:id="425" w:author="Nikolaos Vastardis [2]" w:date="2025-02-11T15:03:00Z" w16du:dateUtc="2025-02-11T15:03:00Z"/>
              </w:rPr>
            </w:pPr>
            <w:ins w:id="426" w:author="Nikolaos Vastardis [2]" w:date="2025-02-11T15:03:00Z" w16du:dateUtc="2025-02-11T15:03:00Z">
              <w:r>
                <w:t>Most up-to-date AtoN information critical for safety</w:t>
              </w:r>
            </w:ins>
          </w:p>
        </w:tc>
      </w:tr>
      <w:tr w:rsidR="00D3328D" w:rsidRPr="003B72F8" w14:paraId="441853B1" w14:textId="77777777" w:rsidTr="00D3328D">
        <w:trPr>
          <w:cnfStyle w:val="000000100000" w:firstRow="0" w:lastRow="0" w:firstColumn="0" w:lastColumn="0" w:oddVBand="0" w:evenVBand="0" w:oddHBand="1" w:evenHBand="0" w:firstRowFirstColumn="0" w:firstRowLastColumn="0" w:lastRowFirstColumn="0" w:lastRowLastColumn="0"/>
          <w:trHeight w:val="204"/>
          <w:ins w:id="427"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tcPr>
          <w:p w14:paraId="3D7CA87C" w14:textId="77777777" w:rsidR="00D3328D" w:rsidRPr="00765734" w:rsidRDefault="00D3328D" w:rsidP="00195681">
            <w:pPr>
              <w:pStyle w:val="ListParagraph"/>
              <w:numPr>
                <w:ilvl w:val="0"/>
                <w:numId w:val="66"/>
              </w:numPr>
              <w:ind w:left="452"/>
              <w:jc w:val="left"/>
              <w:rPr>
                <w:ins w:id="428" w:author="Nikolaos Vastardis [2]" w:date="2025-02-11T15:03:00Z" w16du:dateUtc="2025-02-11T15:03:00Z"/>
                <w:rFonts w:ascii="Aptos Narrow" w:eastAsia="Times New Roman" w:hAnsi="Aptos Narrow" w:cs="Times New Roman"/>
                <w:color w:val="000000"/>
              </w:rPr>
            </w:pPr>
          </w:p>
        </w:tc>
        <w:tc>
          <w:tcPr>
            <w:tcW w:w="5670" w:type="dxa"/>
          </w:tcPr>
          <w:p w14:paraId="7258649A" w14:textId="77777777" w:rsidR="00D3328D" w:rsidRPr="00D22BF7" w:rsidRDefault="00D3328D" w:rsidP="00195681">
            <w:pPr>
              <w:jc w:val="left"/>
              <w:cnfStyle w:val="000000100000" w:firstRow="0" w:lastRow="0" w:firstColumn="0" w:lastColumn="0" w:oddVBand="0" w:evenVBand="0" w:oddHBand="1" w:evenHBand="0" w:firstRowFirstColumn="0" w:firstRowLastColumn="0" w:lastRowFirstColumn="0" w:lastRowLastColumn="0"/>
              <w:rPr>
                <w:ins w:id="429" w:author="Nikolaos Vastardis [2]" w:date="2025-02-11T15:03:00Z" w16du:dateUtc="2025-02-11T15:03:00Z"/>
              </w:rPr>
            </w:pPr>
            <w:ins w:id="430" w:author="Nikolaos Vastardis [2]" w:date="2025-02-11T15:03:00Z" w16du:dateUtc="2025-02-11T15:03:00Z">
              <w:r>
                <w:t>Data and any respective updates should be broken down to manageable segments and metadata on these should be made available</w:t>
              </w:r>
            </w:ins>
          </w:p>
        </w:tc>
      </w:tr>
      <w:tr w:rsidR="00D3328D" w:rsidRPr="003B72F8" w14:paraId="338240EB" w14:textId="77777777" w:rsidTr="00D3328D">
        <w:trPr>
          <w:trHeight w:val="204"/>
          <w:ins w:id="431"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tcPr>
          <w:p w14:paraId="744F8EEE" w14:textId="77777777" w:rsidR="00D3328D" w:rsidRPr="00765734" w:rsidRDefault="00D3328D" w:rsidP="00195681">
            <w:pPr>
              <w:pStyle w:val="ListParagraph"/>
              <w:numPr>
                <w:ilvl w:val="0"/>
                <w:numId w:val="66"/>
              </w:numPr>
              <w:ind w:left="452"/>
              <w:jc w:val="left"/>
              <w:rPr>
                <w:ins w:id="432" w:author="Nikolaos Vastardis [2]" w:date="2025-02-11T15:03:00Z" w16du:dateUtc="2025-02-11T15:03:00Z"/>
                <w:rFonts w:ascii="Aptos Narrow" w:eastAsia="Times New Roman" w:hAnsi="Aptos Narrow" w:cs="Times New Roman"/>
                <w:color w:val="000000"/>
              </w:rPr>
            </w:pPr>
          </w:p>
        </w:tc>
        <w:tc>
          <w:tcPr>
            <w:tcW w:w="5670" w:type="dxa"/>
          </w:tcPr>
          <w:p w14:paraId="2B2B344D" w14:textId="77777777" w:rsidR="00D3328D" w:rsidRPr="00D22BF7" w:rsidRDefault="00D3328D" w:rsidP="00195681">
            <w:pPr>
              <w:jc w:val="left"/>
              <w:cnfStyle w:val="000000000000" w:firstRow="0" w:lastRow="0" w:firstColumn="0" w:lastColumn="0" w:oddVBand="0" w:evenVBand="0" w:oddHBand="0" w:evenHBand="0" w:firstRowFirstColumn="0" w:firstRowLastColumn="0" w:lastRowFirstColumn="0" w:lastRowLastColumn="0"/>
              <w:rPr>
                <w:ins w:id="433" w:author="Nikolaos Vastardis [2]" w:date="2025-02-11T15:03:00Z" w16du:dateUtc="2025-02-11T15:03:00Z"/>
              </w:rPr>
            </w:pPr>
            <w:ins w:id="434" w:author="Nikolaos Vastardis [2]" w:date="2025-02-11T15:03:00Z" w16du:dateUtc="2025-02-11T15:03:00Z">
              <w:r>
                <w:t>Users should be able to select the relevant data segments, due to the larger area of operations</w:t>
              </w:r>
            </w:ins>
          </w:p>
        </w:tc>
      </w:tr>
      <w:tr w:rsidR="00D3328D" w:rsidRPr="003B72F8" w14:paraId="60D65002" w14:textId="77777777" w:rsidTr="00D3328D">
        <w:trPr>
          <w:cnfStyle w:val="000000100000" w:firstRow="0" w:lastRow="0" w:firstColumn="0" w:lastColumn="0" w:oddVBand="0" w:evenVBand="0" w:oddHBand="1" w:evenHBand="0" w:firstRowFirstColumn="0" w:firstRowLastColumn="0" w:lastRowFirstColumn="0" w:lastRowLastColumn="0"/>
          <w:trHeight w:val="204"/>
          <w:ins w:id="435"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tcPr>
          <w:p w14:paraId="27015422" w14:textId="77777777" w:rsidR="00D3328D" w:rsidRPr="00765734" w:rsidRDefault="00D3328D" w:rsidP="00195681">
            <w:pPr>
              <w:pStyle w:val="ListParagraph"/>
              <w:numPr>
                <w:ilvl w:val="0"/>
                <w:numId w:val="66"/>
              </w:numPr>
              <w:ind w:left="452"/>
              <w:jc w:val="left"/>
              <w:rPr>
                <w:ins w:id="436" w:author="Nikolaos Vastardis [2]" w:date="2025-02-11T15:03:00Z" w16du:dateUtc="2025-02-11T15:03:00Z"/>
                <w:rFonts w:ascii="Aptos Narrow" w:eastAsia="Times New Roman" w:hAnsi="Aptos Narrow" w:cs="Times New Roman"/>
                <w:color w:val="000000"/>
              </w:rPr>
            </w:pPr>
          </w:p>
        </w:tc>
        <w:tc>
          <w:tcPr>
            <w:tcW w:w="5670" w:type="dxa"/>
          </w:tcPr>
          <w:p w14:paraId="7905713E" w14:textId="77777777" w:rsidR="00D3328D" w:rsidRDefault="00D3328D" w:rsidP="00195681">
            <w:pPr>
              <w:jc w:val="left"/>
              <w:cnfStyle w:val="000000100000" w:firstRow="0" w:lastRow="0" w:firstColumn="0" w:lastColumn="0" w:oddVBand="0" w:evenVBand="0" w:oddHBand="1" w:evenHBand="0" w:firstRowFirstColumn="0" w:firstRowLastColumn="0" w:lastRowFirstColumn="0" w:lastRowLastColumn="0"/>
              <w:rPr>
                <w:ins w:id="437" w:author="Nikolaos Vastardis [2]" w:date="2025-02-11T15:03:00Z" w16du:dateUtc="2025-02-11T15:03:00Z"/>
              </w:rPr>
            </w:pPr>
            <w:ins w:id="438" w:author="Nikolaos Vastardis [2]" w:date="2025-02-11T15:03:00Z" w16du:dateUtc="2025-02-11T15:03:00Z">
              <w:r>
                <w:t>Presentation should be clear and concise</w:t>
              </w:r>
            </w:ins>
          </w:p>
        </w:tc>
      </w:tr>
      <w:tr w:rsidR="00D3328D" w:rsidRPr="003B72F8" w14:paraId="617FFD59" w14:textId="77777777" w:rsidTr="00D3328D">
        <w:trPr>
          <w:ins w:id="439"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val="restart"/>
          </w:tcPr>
          <w:p w14:paraId="18C83991" w14:textId="77777777" w:rsidR="00D3328D" w:rsidRPr="00765734" w:rsidRDefault="00D3328D" w:rsidP="00195681">
            <w:pPr>
              <w:pStyle w:val="ListParagraph"/>
              <w:numPr>
                <w:ilvl w:val="0"/>
                <w:numId w:val="66"/>
              </w:numPr>
              <w:ind w:left="452"/>
              <w:jc w:val="left"/>
              <w:rPr>
                <w:ins w:id="440" w:author="Nikolaos Vastardis [2]" w:date="2025-02-11T15:03:00Z" w16du:dateUtc="2025-02-11T15:03:00Z"/>
                <w:rFonts w:ascii="Aptos Narrow" w:eastAsia="Times New Roman" w:hAnsi="Aptos Narrow" w:cs="Times New Roman"/>
                <w:color w:val="000000"/>
              </w:rPr>
            </w:pPr>
            <w:ins w:id="441" w:author="Nikolaos Vastardis [2]" w:date="2025-02-11T15:03:00Z" w16du:dateUtc="2025-02-11T15:03:00Z">
              <w:r w:rsidRPr="00765734">
                <w:rPr>
                  <w:rFonts w:ascii="Aptos Narrow" w:eastAsia="Times New Roman" w:hAnsi="Aptos Narrow" w:cs="Times New Roman"/>
                  <w:color w:val="000000"/>
                </w:rPr>
                <w:t xml:space="preserve">Provision of AtoN Information to </w:t>
              </w:r>
              <w:proofErr w:type="gramStart"/>
              <w:r>
                <w:rPr>
                  <w:rFonts w:ascii="Aptos Narrow" w:eastAsia="Times New Roman" w:hAnsi="Aptos Narrow" w:cs="Times New Roman"/>
                  <w:color w:val="000000"/>
                </w:rPr>
                <w:t>non SOLAS</w:t>
              </w:r>
              <w:proofErr w:type="gramEnd"/>
              <w:r>
                <w:rPr>
                  <w:rFonts w:ascii="Aptos Narrow" w:eastAsia="Times New Roman" w:hAnsi="Aptos Narrow" w:cs="Times New Roman"/>
                  <w:color w:val="000000"/>
                </w:rPr>
                <w:t xml:space="preserve">-covered </w:t>
              </w:r>
              <w:r w:rsidRPr="00765734">
                <w:rPr>
                  <w:rFonts w:ascii="Aptos Narrow" w:eastAsia="Times New Roman" w:hAnsi="Aptos Narrow" w:cs="Times New Roman"/>
                  <w:color w:val="000000"/>
                </w:rPr>
                <w:t>End Users</w:t>
              </w:r>
            </w:ins>
          </w:p>
        </w:tc>
        <w:tc>
          <w:tcPr>
            <w:tcW w:w="5670" w:type="dxa"/>
          </w:tcPr>
          <w:p w14:paraId="5455252C" w14:textId="77777777" w:rsidR="00D3328D" w:rsidRDefault="00D3328D" w:rsidP="00195681">
            <w:pPr>
              <w:jc w:val="left"/>
              <w:cnfStyle w:val="000000000000" w:firstRow="0" w:lastRow="0" w:firstColumn="0" w:lastColumn="0" w:oddVBand="0" w:evenVBand="0" w:oddHBand="0" w:evenHBand="0" w:firstRowFirstColumn="0" w:firstRowLastColumn="0" w:lastRowFirstColumn="0" w:lastRowLastColumn="0"/>
              <w:rPr>
                <w:ins w:id="442" w:author="Nikolaos Vastardis [2]" w:date="2025-02-11T15:03:00Z" w16du:dateUtc="2025-02-11T15:03:00Z"/>
                <w:rFonts w:ascii="Aptos Narrow" w:eastAsia="Times New Roman" w:hAnsi="Aptos Narrow" w:cs="Times New Roman"/>
                <w:color w:val="000000"/>
              </w:rPr>
            </w:pPr>
            <w:ins w:id="443" w:author="Nikolaos Vastardis [2]" w:date="2025-02-11T15:03:00Z" w16du:dateUtc="2025-02-11T15:03:00Z">
              <w:r>
                <w:t>AtoN information should not be obsolete</w:t>
              </w:r>
            </w:ins>
          </w:p>
        </w:tc>
      </w:tr>
      <w:tr w:rsidR="00D3328D" w:rsidRPr="003B72F8" w14:paraId="0E516981" w14:textId="77777777" w:rsidTr="00D3328D">
        <w:trPr>
          <w:cnfStyle w:val="000000100000" w:firstRow="0" w:lastRow="0" w:firstColumn="0" w:lastColumn="0" w:oddVBand="0" w:evenVBand="0" w:oddHBand="1" w:evenHBand="0" w:firstRowFirstColumn="0" w:firstRowLastColumn="0" w:lastRowFirstColumn="0" w:lastRowLastColumn="0"/>
          <w:ins w:id="444"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tcPr>
          <w:p w14:paraId="06271C8C" w14:textId="77777777" w:rsidR="00D3328D" w:rsidRPr="003B72F8" w:rsidRDefault="00D3328D" w:rsidP="00195681">
            <w:pPr>
              <w:jc w:val="left"/>
              <w:rPr>
                <w:ins w:id="445" w:author="Nikolaos Vastardis [2]" w:date="2025-02-11T15:03:00Z" w16du:dateUtc="2025-02-11T15:03:00Z"/>
                <w:rFonts w:ascii="Aptos Narrow" w:eastAsia="Times New Roman" w:hAnsi="Aptos Narrow" w:cs="Times New Roman"/>
                <w:color w:val="000000"/>
              </w:rPr>
            </w:pPr>
          </w:p>
        </w:tc>
        <w:tc>
          <w:tcPr>
            <w:tcW w:w="5670" w:type="dxa"/>
          </w:tcPr>
          <w:p w14:paraId="257ED8D7" w14:textId="77777777" w:rsidR="00D3328D" w:rsidRDefault="00D3328D" w:rsidP="00195681">
            <w:pPr>
              <w:jc w:val="left"/>
              <w:cnfStyle w:val="000000100000" w:firstRow="0" w:lastRow="0" w:firstColumn="0" w:lastColumn="0" w:oddVBand="0" w:evenVBand="0" w:oddHBand="1" w:evenHBand="0" w:firstRowFirstColumn="0" w:firstRowLastColumn="0" w:lastRowFirstColumn="0" w:lastRowLastColumn="0"/>
              <w:rPr>
                <w:ins w:id="446" w:author="Nikolaos Vastardis [2]" w:date="2025-02-11T15:03:00Z" w16du:dateUtc="2025-02-11T15:03:00Z"/>
                <w:rFonts w:ascii="Aptos Narrow" w:eastAsia="Times New Roman" w:hAnsi="Aptos Narrow" w:cs="Times New Roman"/>
                <w:color w:val="000000"/>
              </w:rPr>
            </w:pPr>
            <w:ins w:id="447" w:author="Nikolaos Vastardis [2]" w:date="2025-02-11T15:03:00Z" w16du:dateUtc="2025-02-11T15:03:00Z">
              <w:r>
                <w:t>AtoN information made widely available</w:t>
              </w:r>
            </w:ins>
          </w:p>
        </w:tc>
      </w:tr>
      <w:tr w:rsidR="00D3328D" w:rsidRPr="003B72F8" w14:paraId="47EC5587" w14:textId="77777777" w:rsidTr="00D3328D">
        <w:trPr>
          <w:ins w:id="448"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tcPr>
          <w:p w14:paraId="64493295" w14:textId="77777777" w:rsidR="00D3328D" w:rsidRPr="003B72F8" w:rsidRDefault="00D3328D" w:rsidP="00195681">
            <w:pPr>
              <w:jc w:val="left"/>
              <w:rPr>
                <w:ins w:id="449" w:author="Nikolaos Vastardis [2]" w:date="2025-02-11T15:03:00Z" w16du:dateUtc="2025-02-11T15:03:00Z"/>
                <w:rFonts w:ascii="Aptos Narrow" w:eastAsia="Times New Roman" w:hAnsi="Aptos Narrow" w:cs="Times New Roman"/>
                <w:color w:val="000000"/>
              </w:rPr>
            </w:pPr>
          </w:p>
        </w:tc>
        <w:tc>
          <w:tcPr>
            <w:tcW w:w="5670" w:type="dxa"/>
          </w:tcPr>
          <w:p w14:paraId="67266B39" w14:textId="77777777" w:rsidR="00D3328D" w:rsidRDefault="00D3328D" w:rsidP="00195681">
            <w:pPr>
              <w:jc w:val="left"/>
              <w:cnfStyle w:val="000000000000" w:firstRow="0" w:lastRow="0" w:firstColumn="0" w:lastColumn="0" w:oddVBand="0" w:evenVBand="0" w:oddHBand="0" w:evenHBand="0" w:firstRowFirstColumn="0" w:firstRowLastColumn="0" w:lastRowFirstColumn="0" w:lastRowLastColumn="0"/>
              <w:rPr>
                <w:ins w:id="450" w:author="Nikolaos Vastardis [2]" w:date="2025-02-11T15:03:00Z" w16du:dateUtc="2025-02-11T15:03:00Z"/>
                <w:rFonts w:ascii="Aptos Narrow" w:eastAsia="Times New Roman" w:hAnsi="Aptos Narrow" w:cs="Times New Roman"/>
                <w:color w:val="000000"/>
              </w:rPr>
            </w:pPr>
            <w:ins w:id="451" w:author="Nikolaos Vastardis [2]" w:date="2025-02-11T15:03:00Z" w16du:dateUtc="2025-02-11T15:03:00Z">
              <w:r>
                <w:t>Additional information for interpreting the data should be made available</w:t>
              </w:r>
              <w:r w:rsidRPr="00D22BF7" w:rsidDel="00311AA2">
                <w:t xml:space="preserve"> </w:t>
              </w:r>
            </w:ins>
          </w:p>
        </w:tc>
      </w:tr>
      <w:tr w:rsidR="00D3328D" w:rsidRPr="003B72F8" w14:paraId="267F1E00" w14:textId="77777777" w:rsidTr="00D3328D">
        <w:trPr>
          <w:cnfStyle w:val="000000100000" w:firstRow="0" w:lastRow="0" w:firstColumn="0" w:lastColumn="0" w:oddVBand="0" w:evenVBand="0" w:oddHBand="1" w:evenHBand="0" w:firstRowFirstColumn="0" w:firstRowLastColumn="0" w:lastRowFirstColumn="0" w:lastRowLastColumn="0"/>
          <w:ins w:id="452"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val="restart"/>
            <w:hideMark/>
          </w:tcPr>
          <w:p w14:paraId="509A047E" w14:textId="77777777" w:rsidR="00D3328D" w:rsidRPr="00765734" w:rsidRDefault="00D3328D" w:rsidP="00195681">
            <w:pPr>
              <w:pStyle w:val="ListParagraph"/>
              <w:numPr>
                <w:ilvl w:val="0"/>
                <w:numId w:val="66"/>
              </w:numPr>
              <w:ind w:left="452"/>
              <w:jc w:val="left"/>
              <w:rPr>
                <w:ins w:id="453" w:author="Nikolaos Vastardis [2]" w:date="2025-02-11T15:03:00Z" w16du:dateUtc="2025-02-11T15:03:00Z"/>
                <w:rFonts w:ascii="Aptos Narrow" w:eastAsia="Times New Roman" w:hAnsi="Aptos Narrow" w:cs="Times New Roman"/>
                <w:color w:val="000000"/>
              </w:rPr>
            </w:pPr>
            <w:ins w:id="454" w:author="Nikolaos Vastardis [2]" w:date="2025-02-11T15:03:00Z" w16du:dateUtc="2025-02-11T15:03:00Z">
              <w:r w:rsidRPr="00765734">
                <w:rPr>
                  <w:rFonts w:ascii="Aptos Narrow" w:eastAsia="Times New Roman" w:hAnsi="Aptos Narrow" w:cs="Times New Roman"/>
                  <w:color w:val="000000"/>
                </w:rPr>
                <w:t>Provision of AtoN Information to Authorities</w:t>
              </w:r>
            </w:ins>
          </w:p>
        </w:tc>
        <w:tc>
          <w:tcPr>
            <w:tcW w:w="5670" w:type="dxa"/>
          </w:tcPr>
          <w:p w14:paraId="3FAB378E" w14:textId="77777777" w:rsidR="00D3328D" w:rsidRPr="003B72F8" w:rsidRDefault="00D3328D" w:rsidP="00195681">
            <w:pPr>
              <w:jc w:val="left"/>
              <w:cnfStyle w:val="000000100000" w:firstRow="0" w:lastRow="0" w:firstColumn="0" w:lastColumn="0" w:oddVBand="0" w:evenVBand="0" w:oddHBand="1" w:evenHBand="0" w:firstRowFirstColumn="0" w:firstRowLastColumn="0" w:lastRowFirstColumn="0" w:lastRowLastColumn="0"/>
              <w:rPr>
                <w:ins w:id="455" w:author="Nikolaos Vastardis [2]" w:date="2025-02-11T15:03:00Z" w16du:dateUtc="2025-02-11T15:03:00Z"/>
                <w:rFonts w:ascii="Aptos Narrow" w:eastAsia="Times New Roman" w:hAnsi="Aptos Narrow" w:cs="Times New Roman"/>
                <w:color w:val="000000"/>
              </w:rPr>
            </w:pPr>
            <w:ins w:id="456" w:author="Nikolaos Vastardis [2]" w:date="2025-02-11T15:03:00Z" w16du:dateUtc="2025-02-11T15:03:00Z">
              <w:r>
                <w:rPr>
                  <w:rFonts w:ascii="Aptos Narrow" w:eastAsia="Times New Roman" w:hAnsi="Aptos Narrow" w:cs="Times New Roman"/>
                  <w:color w:val="000000"/>
                </w:rPr>
                <w:t>Administrative data (metadata for governance)</w:t>
              </w:r>
            </w:ins>
          </w:p>
        </w:tc>
      </w:tr>
      <w:tr w:rsidR="00D3328D" w:rsidRPr="003B72F8" w14:paraId="33F78623" w14:textId="77777777" w:rsidTr="00D3328D">
        <w:trPr>
          <w:ins w:id="457"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hideMark/>
          </w:tcPr>
          <w:p w14:paraId="75AEB08D" w14:textId="77777777" w:rsidR="00D3328D" w:rsidRPr="003B72F8" w:rsidRDefault="00D3328D" w:rsidP="00195681">
            <w:pPr>
              <w:jc w:val="left"/>
              <w:rPr>
                <w:ins w:id="458" w:author="Nikolaos Vastardis [2]" w:date="2025-02-11T15:03:00Z" w16du:dateUtc="2025-02-11T15:03:00Z"/>
                <w:rFonts w:ascii="Aptos Narrow" w:eastAsia="Times New Roman" w:hAnsi="Aptos Narrow" w:cs="Times New Roman"/>
                <w:color w:val="000000"/>
              </w:rPr>
            </w:pPr>
          </w:p>
        </w:tc>
        <w:tc>
          <w:tcPr>
            <w:tcW w:w="5670" w:type="dxa"/>
          </w:tcPr>
          <w:p w14:paraId="49B80729" w14:textId="77777777" w:rsidR="00D3328D" w:rsidRPr="003B72F8" w:rsidRDefault="00D3328D" w:rsidP="00195681">
            <w:pPr>
              <w:spacing w:before="60" w:after="60"/>
              <w:jc w:val="left"/>
              <w:cnfStyle w:val="000000000000" w:firstRow="0" w:lastRow="0" w:firstColumn="0" w:lastColumn="0" w:oddVBand="0" w:evenVBand="0" w:oddHBand="0" w:evenHBand="0" w:firstRowFirstColumn="0" w:firstRowLastColumn="0" w:lastRowFirstColumn="0" w:lastRowLastColumn="0"/>
              <w:rPr>
                <w:ins w:id="459" w:author="Nikolaos Vastardis [2]" w:date="2025-02-11T15:03:00Z" w16du:dateUtc="2025-02-11T15:03:00Z"/>
                <w:rFonts w:ascii="Aptos Narrow" w:eastAsia="Times New Roman" w:hAnsi="Aptos Narrow" w:cs="Times New Roman"/>
                <w:color w:val="000000"/>
              </w:rPr>
            </w:pPr>
            <w:ins w:id="460" w:author="Nikolaos Vastardis [2]" w:date="2025-02-11T15:03:00Z" w16du:dateUtc="2025-02-11T15:03:00Z">
              <w:r>
                <w:t>Most up-to-date AtoN information critical</w:t>
              </w:r>
              <w:r>
                <w:rPr>
                  <w:rFonts w:ascii="Aptos Narrow" w:eastAsia="Times New Roman" w:hAnsi="Aptos Narrow" w:cs="Times New Roman"/>
                  <w:color w:val="000000"/>
                </w:rPr>
                <w:t xml:space="preserve"> for the information flow integrity</w:t>
              </w:r>
            </w:ins>
          </w:p>
        </w:tc>
      </w:tr>
      <w:tr w:rsidR="00D3328D" w:rsidRPr="003B72F8" w14:paraId="7542C289" w14:textId="77777777" w:rsidTr="00D3328D">
        <w:trPr>
          <w:cnfStyle w:val="000000100000" w:firstRow="0" w:lastRow="0" w:firstColumn="0" w:lastColumn="0" w:oddVBand="0" w:evenVBand="0" w:oddHBand="1" w:evenHBand="0" w:firstRowFirstColumn="0" w:firstRowLastColumn="0" w:lastRowFirstColumn="0" w:lastRowLastColumn="0"/>
          <w:ins w:id="461"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tcPr>
          <w:p w14:paraId="39E1C92D" w14:textId="77777777" w:rsidR="00D3328D" w:rsidRPr="003B72F8" w:rsidRDefault="00D3328D" w:rsidP="00195681">
            <w:pPr>
              <w:jc w:val="left"/>
              <w:rPr>
                <w:ins w:id="462" w:author="Nikolaos Vastardis [2]" w:date="2025-02-11T15:03:00Z" w16du:dateUtc="2025-02-11T15:03:00Z"/>
                <w:rFonts w:ascii="Aptos Narrow" w:eastAsia="Times New Roman" w:hAnsi="Aptos Narrow" w:cs="Times New Roman"/>
                <w:color w:val="000000"/>
              </w:rPr>
            </w:pPr>
          </w:p>
        </w:tc>
        <w:tc>
          <w:tcPr>
            <w:tcW w:w="5670" w:type="dxa"/>
          </w:tcPr>
          <w:p w14:paraId="25EFA2BC" w14:textId="77777777" w:rsidR="00D3328D" w:rsidRDefault="00D3328D" w:rsidP="00195681">
            <w:pPr>
              <w:spacing w:before="60" w:after="60"/>
              <w:jc w:val="left"/>
              <w:cnfStyle w:val="000000100000" w:firstRow="0" w:lastRow="0" w:firstColumn="0" w:lastColumn="0" w:oddVBand="0" w:evenVBand="0" w:oddHBand="1" w:evenHBand="0" w:firstRowFirstColumn="0" w:firstRowLastColumn="0" w:lastRowFirstColumn="0" w:lastRowLastColumn="0"/>
              <w:rPr>
                <w:ins w:id="463" w:author="Nikolaos Vastardis [2]" w:date="2025-02-11T15:03:00Z" w16du:dateUtc="2025-02-11T15:03:00Z"/>
              </w:rPr>
            </w:pPr>
            <w:ins w:id="464" w:author="Nikolaos Vastardis [2]" w:date="2025-02-11T15:03:00Z" w16du:dateUtc="2025-02-11T15:03:00Z">
              <w:r>
                <w:t>Common reference framework (e.g. S-100)</w:t>
              </w:r>
            </w:ins>
          </w:p>
        </w:tc>
      </w:tr>
      <w:tr w:rsidR="00D3328D" w:rsidRPr="003B72F8" w14:paraId="29B31410" w14:textId="77777777" w:rsidTr="00D3328D">
        <w:trPr>
          <w:ins w:id="465"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val="restart"/>
            <w:hideMark/>
          </w:tcPr>
          <w:p w14:paraId="1D2E0379" w14:textId="77777777" w:rsidR="00D3328D" w:rsidRPr="00765734" w:rsidRDefault="00D3328D" w:rsidP="00195681">
            <w:pPr>
              <w:pStyle w:val="ListParagraph"/>
              <w:numPr>
                <w:ilvl w:val="0"/>
                <w:numId w:val="66"/>
              </w:numPr>
              <w:ind w:left="452"/>
              <w:jc w:val="left"/>
              <w:rPr>
                <w:ins w:id="466" w:author="Nikolaos Vastardis [2]" w:date="2025-02-11T15:03:00Z" w16du:dateUtc="2025-02-11T15:03:00Z"/>
                <w:rFonts w:ascii="Aptos Narrow" w:eastAsia="Times New Roman" w:hAnsi="Aptos Narrow" w:cs="Times New Roman"/>
                <w:color w:val="000000"/>
              </w:rPr>
            </w:pPr>
            <w:ins w:id="467" w:author="Nikolaos Vastardis [2]" w:date="2025-02-11T15:03:00Z" w16du:dateUtc="2025-02-11T15:03:00Z">
              <w:r>
                <w:rPr>
                  <w:rFonts w:ascii="Aptos Narrow" w:eastAsia="Times New Roman" w:hAnsi="Aptos Narrow" w:cs="Times New Roman"/>
                  <w:color w:val="000000"/>
                </w:rPr>
                <w:lastRenderedPageBreak/>
                <w:t>Describe</w:t>
              </w:r>
              <w:r w:rsidRPr="00765734">
                <w:rPr>
                  <w:rFonts w:ascii="Aptos Narrow" w:eastAsia="Times New Roman" w:hAnsi="Aptos Narrow" w:cs="Times New Roman"/>
                  <w:color w:val="000000"/>
                </w:rPr>
                <w:t xml:space="preserve"> Physical, Virtual, and Synthetic AtoN</w:t>
              </w:r>
            </w:ins>
          </w:p>
        </w:tc>
        <w:tc>
          <w:tcPr>
            <w:tcW w:w="5670" w:type="dxa"/>
            <w:hideMark/>
          </w:tcPr>
          <w:p w14:paraId="0947FC9F" w14:textId="77777777" w:rsidR="00D3328D" w:rsidRPr="003B72F8" w:rsidRDefault="00D3328D" w:rsidP="00195681">
            <w:pPr>
              <w:jc w:val="left"/>
              <w:cnfStyle w:val="000000000000" w:firstRow="0" w:lastRow="0" w:firstColumn="0" w:lastColumn="0" w:oddVBand="0" w:evenVBand="0" w:oddHBand="0" w:evenHBand="0" w:firstRowFirstColumn="0" w:firstRowLastColumn="0" w:lastRowFirstColumn="0" w:lastRowLastColumn="0"/>
              <w:rPr>
                <w:ins w:id="468" w:author="Nikolaos Vastardis [2]" w:date="2025-02-11T15:03:00Z" w16du:dateUtc="2025-02-11T15:03:00Z"/>
                <w:rFonts w:ascii="Aptos Narrow" w:eastAsia="Times New Roman" w:hAnsi="Aptos Narrow" w:cs="Times New Roman"/>
                <w:color w:val="000000"/>
              </w:rPr>
            </w:pPr>
            <w:ins w:id="469" w:author="Nikolaos Vastardis [2]" w:date="2025-02-11T15:03:00Z" w16du:dateUtc="2025-02-11T15:03:00Z">
              <w:r>
                <w:rPr>
                  <w:rFonts w:ascii="Aptos Narrow" w:eastAsia="Times New Roman" w:hAnsi="Aptos Narrow" w:cs="Times New Roman"/>
                  <w:color w:val="000000"/>
                </w:rPr>
                <w:t>Clarification of AtoNs types (physical, virtual, synthetic)</w:t>
              </w:r>
            </w:ins>
          </w:p>
        </w:tc>
      </w:tr>
      <w:tr w:rsidR="00D3328D" w:rsidRPr="003B72F8" w14:paraId="6942B605" w14:textId="77777777" w:rsidTr="00D3328D">
        <w:trPr>
          <w:cnfStyle w:val="000000100000" w:firstRow="0" w:lastRow="0" w:firstColumn="0" w:lastColumn="0" w:oddVBand="0" w:evenVBand="0" w:oddHBand="1" w:evenHBand="0" w:firstRowFirstColumn="0" w:firstRowLastColumn="0" w:lastRowFirstColumn="0" w:lastRowLastColumn="0"/>
          <w:ins w:id="470"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hideMark/>
          </w:tcPr>
          <w:p w14:paraId="56157B69" w14:textId="77777777" w:rsidR="00D3328D" w:rsidRPr="003B72F8" w:rsidRDefault="00D3328D" w:rsidP="00195681">
            <w:pPr>
              <w:jc w:val="left"/>
              <w:rPr>
                <w:ins w:id="471" w:author="Nikolaos Vastardis [2]" w:date="2025-02-11T15:03:00Z" w16du:dateUtc="2025-02-11T15:03:00Z"/>
                <w:rFonts w:ascii="Aptos Narrow" w:eastAsia="Times New Roman" w:hAnsi="Aptos Narrow" w:cs="Times New Roman"/>
                <w:color w:val="000000"/>
              </w:rPr>
            </w:pPr>
          </w:p>
        </w:tc>
        <w:tc>
          <w:tcPr>
            <w:tcW w:w="5670" w:type="dxa"/>
            <w:hideMark/>
          </w:tcPr>
          <w:p w14:paraId="112C3D92" w14:textId="77777777" w:rsidR="00D3328D" w:rsidRPr="003B72F8" w:rsidRDefault="00D3328D" w:rsidP="00195681">
            <w:pPr>
              <w:jc w:val="left"/>
              <w:cnfStyle w:val="000000100000" w:firstRow="0" w:lastRow="0" w:firstColumn="0" w:lastColumn="0" w:oddVBand="0" w:evenVBand="0" w:oddHBand="1" w:evenHBand="0" w:firstRowFirstColumn="0" w:firstRowLastColumn="0" w:lastRowFirstColumn="0" w:lastRowLastColumn="0"/>
              <w:rPr>
                <w:ins w:id="472" w:author="Nikolaos Vastardis [2]" w:date="2025-02-11T15:03:00Z" w16du:dateUtc="2025-02-11T15:03:00Z"/>
                <w:rFonts w:ascii="Aptos Narrow" w:eastAsia="Times New Roman" w:hAnsi="Aptos Narrow" w:cs="Times New Roman"/>
                <w:color w:val="000000"/>
              </w:rPr>
            </w:pPr>
            <w:ins w:id="473" w:author="Nikolaos Vastardis [2]" w:date="2025-02-11T15:03:00Z" w16du:dateUtc="2025-02-11T15:03:00Z">
              <w:r>
                <w:rPr>
                  <w:rFonts w:ascii="Aptos Narrow" w:eastAsia="Times New Roman" w:hAnsi="Aptos Narrow" w:cs="Times New Roman"/>
                  <w:color w:val="000000"/>
                </w:rPr>
                <w:t>Compatible descriptions for AtoN types</w:t>
              </w:r>
            </w:ins>
          </w:p>
        </w:tc>
      </w:tr>
      <w:tr w:rsidR="00D3328D" w:rsidRPr="003B72F8" w14:paraId="2286BAE7" w14:textId="77777777" w:rsidTr="00D3328D">
        <w:trPr>
          <w:trHeight w:val="510"/>
          <w:ins w:id="474"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val="restart"/>
            <w:hideMark/>
          </w:tcPr>
          <w:p w14:paraId="3F4DCF8F" w14:textId="77777777" w:rsidR="00D3328D" w:rsidRPr="00765734" w:rsidRDefault="00D3328D" w:rsidP="00195681">
            <w:pPr>
              <w:pStyle w:val="ListParagraph"/>
              <w:numPr>
                <w:ilvl w:val="0"/>
                <w:numId w:val="66"/>
              </w:numPr>
              <w:ind w:left="452"/>
              <w:jc w:val="left"/>
              <w:rPr>
                <w:ins w:id="475" w:author="Nikolaos Vastardis [2]" w:date="2025-02-11T15:03:00Z" w16du:dateUtc="2025-02-11T15:03:00Z"/>
                <w:rFonts w:ascii="Aptos Narrow" w:eastAsia="Times New Roman" w:hAnsi="Aptos Narrow" w:cs="Times New Roman"/>
                <w:color w:val="000000"/>
              </w:rPr>
            </w:pPr>
            <w:ins w:id="476" w:author="Nikolaos Vastardis [2]" w:date="2025-02-11T15:03:00Z" w16du:dateUtc="2025-02-11T15:03:00Z">
              <w:r w:rsidRPr="00765734">
                <w:rPr>
                  <w:rFonts w:ascii="Aptos Narrow" w:eastAsia="Times New Roman" w:hAnsi="Aptos Narrow" w:cs="Times New Roman"/>
                  <w:color w:val="000000"/>
                </w:rPr>
                <w:t>Deliver Current Status and Changes of AtoN Information</w:t>
              </w:r>
            </w:ins>
          </w:p>
        </w:tc>
        <w:tc>
          <w:tcPr>
            <w:tcW w:w="5670" w:type="dxa"/>
            <w:hideMark/>
          </w:tcPr>
          <w:p w14:paraId="27207073" w14:textId="77777777" w:rsidR="00D3328D" w:rsidRPr="003B72F8" w:rsidRDefault="00D3328D" w:rsidP="00195681">
            <w:pPr>
              <w:jc w:val="left"/>
              <w:cnfStyle w:val="000000000000" w:firstRow="0" w:lastRow="0" w:firstColumn="0" w:lastColumn="0" w:oddVBand="0" w:evenVBand="0" w:oddHBand="0" w:evenHBand="0" w:firstRowFirstColumn="0" w:firstRowLastColumn="0" w:lastRowFirstColumn="0" w:lastRowLastColumn="0"/>
              <w:rPr>
                <w:ins w:id="477" w:author="Nikolaos Vastardis [2]" w:date="2025-02-11T15:03:00Z" w16du:dateUtc="2025-02-11T15:03:00Z"/>
                <w:rFonts w:ascii="Aptos Narrow" w:eastAsia="Times New Roman" w:hAnsi="Aptos Narrow" w:cs="Times New Roman"/>
                <w:color w:val="000000"/>
              </w:rPr>
            </w:pPr>
            <w:ins w:id="478" w:author="Nikolaos Vastardis [2]" w:date="2025-02-11T15:03:00Z" w16du:dateUtc="2025-02-11T15:03:00Z">
              <w:r>
                <w:t>Most up-to-date AtoN information critical</w:t>
              </w:r>
              <w:r>
                <w:rPr>
                  <w:rFonts w:ascii="Aptos Narrow" w:eastAsia="Times New Roman" w:hAnsi="Aptos Narrow" w:cs="Times New Roman"/>
                  <w:color w:val="000000"/>
                </w:rPr>
                <w:t xml:space="preserve"> for delivering status and updates</w:t>
              </w:r>
            </w:ins>
          </w:p>
        </w:tc>
      </w:tr>
      <w:tr w:rsidR="00D3328D" w:rsidRPr="003B72F8" w14:paraId="3ECBBAB1" w14:textId="77777777" w:rsidTr="00D3328D">
        <w:trPr>
          <w:cnfStyle w:val="000000100000" w:firstRow="0" w:lastRow="0" w:firstColumn="0" w:lastColumn="0" w:oddVBand="0" w:evenVBand="0" w:oddHBand="1" w:evenHBand="0" w:firstRowFirstColumn="0" w:firstRowLastColumn="0" w:lastRowFirstColumn="0" w:lastRowLastColumn="0"/>
          <w:ins w:id="479"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hideMark/>
          </w:tcPr>
          <w:p w14:paraId="25BD0291" w14:textId="77777777" w:rsidR="00D3328D" w:rsidRPr="00765734" w:rsidRDefault="00D3328D" w:rsidP="00195681">
            <w:pPr>
              <w:pStyle w:val="ListParagraph"/>
              <w:numPr>
                <w:ilvl w:val="0"/>
                <w:numId w:val="66"/>
              </w:numPr>
              <w:ind w:left="452"/>
              <w:jc w:val="left"/>
              <w:rPr>
                <w:ins w:id="480" w:author="Nikolaos Vastardis [2]" w:date="2025-02-11T15:03:00Z" w16du:dateUtc="2025-02-11T15:03:00Z"/>
                <w:rFonts w:ascii="Aptos Narrow" w:eastAsia="Times New Roman" w:hAnsi="Aptos Narrow" w:cs="Times New Roman"/>
                <w:color w:val="000000"/>
              </w:rPr>
            </w:pPr>
          </w:p>
        </w:tc>
        <w:tc>
          <w:tcPr>
            <w:tcW w:w="5670" w:type="dxa"/>
          </w:tcPr>
          <w:p w14:paraId="5F183590" w14:textId="77777777" w:rsidR="00D3328D" w:rsidRPr="003B72F8" w:rsidRDefault="00D3328D" w:rsidP="00195681">
            <w:pPr>
              <w:jc w:val="left"/>
              <w:cnfStyle w:val="000000100000" w:firstRow="0" w:lastRow="0" w:firstColumn="0" w:lastColumn="0" w:oddVBand="0" w:evenVBand="0" w:oddHBand="1" w:evenHBand="0" w:firstRowFirstColumn="0" w:firstRowLastColumn="0" w:lastRowFirstColumn="0" w:lastRowLastColumn="0"/>
              <w:rPr>
                <w:ins w:id="481" w:author="Nikolaos Vastardis [2]" w:date="2025-02-11T15:03:00Z" w16du:dateUtc="2025-02-11T15:03:00Z"/>
                <w:rFonts w:ascii="Aptos Narrow" w:eastAsia="Times New Roman" w:hAnsi="Aptos Narrow" w:cs="Times New Roman"/>
                <w:color w:val="000000"/>
              </w:rPr>
            </w:pPr>
            <w:ins w:id="482" w:author="Nikolaos Vastardis [2]" w:date="2025-02-11T15:03:00Z" w16du:dateUtc="2025-02-11T15:03:00Z">
              <w:r>
                <w:rPr>
                  <w:rFonts w:ascii="Aptos Narrow" w:eastAsia="Times New Roman" w:hAnsi="Aptos Narrow" w:cs="Times New Roman"/>
                  <w:color w:val="000000"/>
                </w:rPr>
                <w:t>Real-time monitoring information (e.g. telemetry, NW)</w:t>
              </w:r>
            </w:ins>
          </w:p>
        </w:tc>
      </w:tr>
      <w:tr w:rsidR="00D3328D" w:rsidRPr="003B72F8" w14:paraId="5E0B5E96" w14:textId="77777777" w:rsidTr="00D3328D">
        <w:trPr>
          <w:ins w:id="483"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hideMark/>
          </w:tcPr>
          <w:p w14:paraId="28C5E8ED" w14:textId="77777777" w:rsidR="00D3328D" w:rsidRPr="00765734" w:rsidRDefault="00D3328D" w:rsidP="00195681">
            <w:pPr>
              <w:pStyle w:val="ListParagraph"/>
              <w:numPr>
                <w:ilvl w:val="0"/>
                <w:numId w:val="66"/>
              </w:numPr>
              <w:ind w:left="452"/>
              <w:jc w:val="left"/>
              <w:rPr>
                <w:ins w:id="484" w:author="Nikolaos Vastardis [2]" w:date="2025-02-11T15:03:00Z" w16du:dateUtc="2025-02-11T15:03:00Z"/>
                <w:rFonts w:ascii="Aptos Narrow" w:eastAsia="Times New Roman" w:hAnsi="Aptos Narrow" w:cs="Times New Roman"/>
                <w:color w:val="000000"/>
              </w:rPr>
            </w:pPr>
          </w:p>
        </w:tc>
        <w:tc>
          <w:tcPr>
            <w:tcW w:w="5670" w:type="dxa"/>
          </w:tcPr>
          <w:p w14:paraId="4B8590A8" w14:textId="77777777" w:rsidR="00D3328D" w:rsidRPr="003B72F8" w:rsidRDefault="00D3328D" w:rsidP="00195681">
            <w:pPr>
              <w:jc w:val="left"/>
              <w:cnfStyle w:val="000000000000" w:firstRow="0" w:lastRow="0" w:firstColumn="0" w:lastColumn="0" w:oddVBand="0" w:evenVBand="0" w:oddHBand="0" w:evenHBand="0" w:firstRowFirstColumn="0" w:firstRowLastColumn="0" w:lastRowFirstColumn="0" w:lastRowLastColumn="0"/>
              <w:rPr>
                <w:ins w:id="485" w:author="Nikolaos Vastardis [2]" w:date="2025-02-11T15:03:00Z" w16du:dateUtc="2025-02-11T15:03:00Z"/>
                <w:rFonts w:ascii="Aptos Narrow" w:eastAsia="Times New Roman" w:hAnsi="Aptos Narrow" w:cs="Times New Roman"/>
                <w:color w:val="000000"/>
              </w:rPr>
            </w:pPr>
            <w:ins w:id="486" w:author="Nikolaos Vastardis [2]" w:date="2025-02-11T15:03:00Z" w16du:dateUtc="2025-02-11T15:03:00Z">
              <w:r>
                <w:rPr>
                  <w:rFonts w:ascii="Aptos Narrow" w:eastAsia="Times New Roman" w:hAnsi="Aptos Narrow" w:cs="Times New Roman"/>
                  <w:color w:val="000000"/>
                </w:rPr>
                <w:t>AtoN service report mechanisms</w:t>
              </w:r>
            </w:ins>
          </w:p>
        </w:tc>
      </w:tr>
      <w:tr w:rsidR="00D3328D" w:rsidRPr="003B72F8" w14:paraId="69C56AD7" w14:textId="77777777" w:rsidTr="00D3328D">
        <w:trPr>
          <w:cnfStyle w:val="000000100000" w:firstRow="0" w:lastRow="0" w:firstColumn="0" w:lastColumn="0" w:oddVBand="0" w:evenVBand="0" w:oddHBand="1" w:evenHBand="0" w:firstRowFirstColumn="0" w:firstRowLastColumn="0" w:lastRowFirstColumn="0" w:lastRowLastColumn="0"/>
          <w:ins w:id="487"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val="restart"/>
            <w:hideMark/>
          </w:tcPr>
          <w:p w14:paraId="75388D5C" w14:textId="77777777" w:rsidR="00D3328D" w:rsidRPr="00765734" w:rsidRDefault="00D3328D" w:rsidP="00195681">
            <w:pPr>
              <w:pStyle w:val="ListParagraph"/>
              <w:numPr>
                <w:ilvl w:val="0"/>
                <w:numId w:val="66"/>
              </w:numPr>
              <w:ind w:left="452"/>
              <w:jc w:val="left"/>
              <w:rPr>
                <w:ins w:id="488" w:author="Nikolaos Vastardis [2]" w:date="2025-02-11T15:03:00Z" w16du:dateUtc="2025-02-11T15:03:00Z"/>
                <w:rFonts w:ascii="Aptos Narrow" w:eastAsia="Times New Roman" w:hAnsi="Aptos Narrow" w:cs="Times New Roman"/>
                <w:color w:val="000000"/>
              </w:rPr>
            </w:pPr>
            <w:ins w:id="489" w:author="Nikolaos Vastardis [2]" w:date="2025-02-11T15:03:00Z" w16du:dateUtc="2025-02-11T15:03:00Z">
              <w:r w:rsidRPr="00765734">
                <w:rPr>
                  <w:rFonts w:ascii="Aptos Narrow" w:eastAsia="Times New Roman" w:hAnsi="Aptos Narrow" w:cs="Times New Roman"/>
                  <w:color w:val="000000"/>
                </w:rPr>
                <w:t>Supplement Charts and Nautical Publications with Accurate "High-Quality" AtoN Information</w:t>
              </w:r>
            </w:ins>
          </w:p>
        </w:tc>
        <w:tc>
          <w:tcPr>
            <w:tcW w:w="5670" w:type="dxa"/>
            <w:hideMark/>
          </w:tcPr>
          <w:p w14:paraId="1593FFB4" w14:textId="77777777" w:rsidR="00D3328D" w:rsidRPr="003B72F8" w:rsidRDefault="00D3328D" w:rsidP="00195681">
            <w:pPr>
              <w:jc w:val="left"/>
              <w:cnfStyle w:val="000000100000" w:firstRow="0" w:lastRow="0" w:firstColumn="0" w:lastColumn="0" w:oddVBand="0" w:evenVBand="0" w:oddHBand="1" w:evenHBand="0" w:firstRowFirstColumn="0" w:firstRowLastColumn="0" w:lastRowFirstColumn="0" w:lastRowLastColumn="0"/>
              <w:rPr>
                <w:ins w:id="490" w:author="Nikolaos Vastardis [2]" w:date="2025-02-11T15:03:00Z" w16du:dateUtc="2025-02-11T15:03:00Z"/>
                <w:rFonts w:ascii="Aptos Narrow" w:eastAsia="Times New Roman" w:hAnsi="Aptos Narrow" w:cs="Times New Roman"/>
                <w:color w:val="000000"/>
              </w:rPr>
            </w:pPr>
            <w:ins w:id="491" w:author="Nikolaos Vastardis [2]" w:date="2025-02-11T15:03:00Z" w16du:dateUtc="2025-02-11T15:03:00Z">
              <w:r>
                <w:rPr>
                  <w:rFonts w:ascii="Aptos Narrow" w:eastAsia="Times New Roman" w:hAnsi="Aptos Narrow" w:cs="Times New Roman"/>
                  <w:color w:val="000000"/>
                </w:rPr>
                <w:t>Data accuracy and validation information</w:t>
              </w:r>
            </w:ins>
          </w:p>
        </w:tc>
      </w:tr>
      <w:tr w:rsidR="00D3328D" w:rsidRPr="003B72F8" w14:paraId="6CB803EE" w14:textId="77777777" w:rsidTr="00D3328D">
        <w:trPr>
          <w:ins w:id="492"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hideMark/>
          </w:tcPr>
          <w:p w14:paraId="55A09AC3" w14:textId="77777777" w:rsidR="00D3328D" w:rsidRPr="003B72F8" w:rsidRDefault="00D3328D" w:rsidP="00195681">
            <w:pPr>
              <w:jc w:val="left"/>
              <w:rPr>
                <w:ins w:id="493" w:author="Nikolaos Vastardis [2]" w:date="2025-02-11T15:03:00Z" w16du:dateUtc="2025-02-11T15:03:00Z"/>
                <w:rFonts w:ascii="Aptos Narrow" w:eastAsia="Times New Roman" w:hAnsi="Aptos Narrow" w:cs="Times New Roman"/>
                <w:color w:val="000000"/>
              </w:rPr>
            </w:pPr>
          </w:p>
        </w:tc>
        <w:tc>
          <w:tcPr>
            <w:tcW w:w="5670" w:type="dxa"/>
            <w:hideMark/>
          </w:tcPr>
          <w:p w14:paraId="0D5E10D2" w14:textId="77777777" w:rsidR="00D3328D" w:rsidRPr="003B72F8" w:rsidRDefault="00D3328D" w:rsidP="00195681">
            <w:pPr>
              <w:jc w:val="left"/>
              <w:cnfStyle w:val="000000000000" w:firstRow="0" w:lastRow="0" w:firstColumn="0" w:lastColumn="0" w:oddVBand="0" w:evenVBand="0" w:oddHBand="0" w:evenHBand="0" w:firstRowFirstColumn="0" w:firstRowLastColumn="0" w:lastRowFirstColumn="0" w:lastRowLastColumn="0"/>
              <w:rPr>
                <w:ins w:id="494" w:author="Nikolaos Vastardis [2]" w:date="2025-02-11T15:03:00Z" w16du:dateUtc="2025-02-11T15:03:00Z"/>
                <w:rFonts w:ascii="Aptos Narrow" w:eastAsia="Times New Roman" w:hAnsi="Aptos Narrow" w:cs="Times New Roman"/>
                <w:color w:val="000000"/>
              </w:rPr>
            </w:pPr>
            <w:ins w:id="495" w:author="Nikolaos Vastardis [2]" w:date="2025-02-11T15:03:00Z" w16du:dateUtc="2025-02-11T15:03:00Z">
              <w:r>
                <w:rPr>
                  <w:rFonts w:ascii="Aptos Narrow" w:eastAsia="Times New Roman" w:hAnsi="Aptos Narrow" w:cs="Times New Roman"/>
                  <w:color w:val="000000"/>
                </w:rPr>
                <w:t>Integration support for charting systems</w:t>
              </w:r>
            </w:ins>
          </w:p>
        </w:tc>
      </w:tr>
      <w:tr w:rsidR="00D3328D" w:rsidRPr="003B72F8" w14:paraId="4C834C66" w14:textId="77777777" w:rsidTr="00D3328D">
        <w:trPr>
          <w:cnfStyle w:val="000000100000" w:firstRow="0" w:lastRow="0" w:firstColumn="0" w:lastColumn="0" w:oddVBand="0" w:evenVBand="0" w:oddHBand="1" w:evenHBand="0" w:firstRowFirstColumn="0" w:firstRowLastColumn="0" w:lastRowFirstColumn="0" w:lastRowLastColumn="0"/>
          <w:ins w:id="496"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hideMark/>
          </w:tcPr>
          <w:p w14:paraId="6A7BB1C7" w14:textId="77777777" w:rsidR="00D3328D" w:rsidRPr="003B72F8" w:rsidRDefault="00D3328D" w:rsidP="00195681">
            <w:pPr>
              <w:jc w:val="left"/>
              <w:rPr>
                <w:ins w:id="497" w:author="Nikolaos Vastardis [2]" w:date="2025-02-11T15:03:00Z" w16du:dateUtc="2025-02-11T15:03:00Z"/>
                <w:rFonts w:ascii="Aptos Narrow" w:eastAsia="Times New Roman" w:hAnsi="Aptos Narrow" w:cs="Times New Roman"/>
                <w:color w:val="000000"/>
              </w:rPr>
            </w:pPr>
          </w:p>
        </w:tc>
        <w:tc>
          <w:tcPr>
            <w:tcW w:w="5670" w:type="dxa"/>
            <w:hideMark/>
          </w:tcPr>
          <w:p w14:paraId="266003EC" w14:textId="77777777" w:rsidR="00D3328D" w:rsidRPr="003B72F8" w:rsidRDefault="00D3328D" w:rsidP="00195681">
            <w:pPr>
              <w:jc w:val="left"/>
              <w:cnfStyle w:val="000000100000" w:firstRow="0" w:lastRow="0" w:firstColumn="0" w:lastColumn="0" w:oddVBand="0" w:evenVBand="0" w:oddHBand="1" w:evenHBand="0" w:firstRowFirstColumn="0" w:firstRowLastColumn="0" w:lastRowFirstColumn="0" w:lastRowLastColumn="0"/>
              <w:rPr>
                <w:ins w:id="498" w:author="Nikolaos Vastardis [2]" w:date="2025-02-11T15:03:00Z" w16du:dateUtc="2025-02-11T15:03:00Z"/>
                <w:rFonts w:ascii="Aptos Narrow" w:eastAsia="Times New Roman" w:hAnsi="Aptos Narrow" w:cs="Times New Roman"/>
                <w:color w:val="000000"/>
              </w:rPr>
            </w:pPr>
            <w:ins w:id="499" w:author="Nikolaos Vastardis [2]" w:date="2025-02-11T15:03:00Z" w16du:dateUtc="2025-02-11T15:03:00Z">
              <w:r>
                <w:rPr>
                  <w:rFonts w:ascii="Aptos Narrow" w:eastAsia="Times New Roman" w:hAnsi="Aptos Narrow" w:cs="Times New Roman"/>
                  <w:color w:val="000000"/>
                </w:rPr>
                <w:t>Metadata for verifying data source and accuracy</w:t>
              </w:r>
            </w:ins>
          </w:p>
        </w:tc>
      </w:tr>
      <w:tr w:rsidR="00D3328D" w:rsidRPr="003B72F8" w14:paraId="31A48698" w14:textId="77777777" w:rsidTr="00D3328D">
        <w:trPr>
          <w:ins w:id="500"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val="restart"/>
          </w:tcPr>
          <w:p w14:paraId="6416D2D3" w14:textId="77777777" w:rsidR="00D3328D" w:rsidRPr="00195681" w:rsidRDefault="00D3328D" w:rsidP="00195681">
            <w:pPr>
              <w:pStyle w:val="ListParagraph"/>
              <w:numPr>
                <w:ilvl w:val="0"/>
                <w:numId w:val="66"/>
              </w:numPr>
              <w:ind w:left="455"/>
              <w:jc w:val="left"/>
              <w:rPr>
                <w:ins w:id="501" w:author="Nikolaos Vastardis [2]" w:date="2025-02-11T15:03:00Z" w16du:dateUtc="2025-02-11T15:03:00Z"/>
                <w:rFonts w:ascii="Aptos Narrow" w:eastAsia="Times New Roman" w:hAnsi="Aptos Narrow" w:cs="Times New Roman"/>
                <w:color w:val="000000"/>
              </w:rPr>
            </w:pPr>
            <w:ins w:id="502" w:author="Nikolaos Vastardis [2]" w:date="2025-02-11T15:03:00Z" w16du:dateUtc="2025-02-11T15:03:00Z">
              <w:r w:rsidRPr="00195681">
                <w:rPr>
                  <w:rFonts w:ascii="Aptos Narrow" w:eastAsia="Times New Roman" w:hAnsi="Aptos Narrow" w:cs="Times New Roman"/>
                  <w:color w:val="000000"/>
                </w:rPr>
                <w:t>Support the Adoption of MASS, Supplying Up-to-Date Machine-Readable AtoN Information</w:t>
              </w:r>
            </w:ins>
          </w:p>
        </w:tc>
        <w:tc>
          <w:tcPr>
            <w:tcW w:w="5670" w:type="dxa"/>
          </w:tcPr>
          <w:p w14:paraId="5AA2C676" w14:textId="1A09968E" w:rsidR="00D3328D" w:rsidRDefault="00D3328D" w:rsidP="00195681">
            <w:pPr>
              <w:jc w:val="left"/>
              <w:cnfStyle w:val="000000000000" w:firstRow="0" w:lastRow="0" w:firstColumn="0" w:lastColumn="0" w:oddVBand="0" w:evenVBand="0" w:oddHBand="0" w:evenHBand="0" w:firstRowFirstColumn="0" w:firstRowLastColumn="0" w:lastRowFirstColumn="0" w:lastRowLastColumn="0"/>
              <w:rPr>
                <w:ins w:id="503" w:author="Nikolaos Vastardis [2]" w:date="2025-02-11T15:03:00Z" w16du:dateUtc="2025-02-11T15:03:00Z"/>
                <w:rFonts w:ascii="Aptos Narrow" w:eastAsia="Times New Roman" w:hAnsi="Aptos Narrow" w:cs="Times New Roman"/>
                <w:color w:val="000000"/>
              </w:rPr>
            </w:pPr>
            <w:ins w:id="504" w:author="Nikolaos Vastardis [2]" w:date="2025-02-11T15:03:00Z" w16du:dateUtc="2025-02-11T15:03:00Z">
              <w:r>
                <w:rPr>
                  <w:rFonts w:ascii="Aptos Narrow" w:eastAsia="Times New Roman" w:hAnsi="Aptos Narrow" w:cs="Times New Roman"/>
                  <w:color w:val="000000"/>
                </w:rPr>
                <w:t>Information in machine</w:t>
              </w:r>
            </w:ins>
            <w:ins w:id="505" w:author="Nikolaos Vastardis" w:date="2025-02-12T08:50:00Z" w16du:dateUtc="2025-02-12T08:50:00Z">
              <w:r w:rsidR="007D2EEF">
                <w:rPr>
                  <w:rFonts w:ascii="Aptos Narrow" w:eastAsia="Times New Roman" w:hAnsi="Aptos Narrow" w:cs="Times New Roman"/>
                  <w:color w:val="000000"/>
                </w:rPr>
                <w:t>-</w:t>
              </w:r>
            </w:ins>
            <w:ins w:id="506" w:author="Nikolaos Vastardis [2]" w:date="2025-02-11T15:03:00Z" w16du:dateUtc="2025-02-11T15:03:00Z">
              <w:del w:id="507" w:author="Nikolaos Vastardis" w:date="2025-02-12T08:50:00Z" w16du:dateUtc="2025-02-12T08:50:00Z">
                <w:r w:rsidDel="007D2EEF">
                  <w:rPr>
                    <w:rFonts w:ascii="Aptos Narrow" w:eastAsia="Times New Roman" w:hAnsi="Aptos Narrow" w:cs="Times New Roman"/>
                    <w:color w:val="000000"/>
                  </w:rPr>
                  <w:delText xml:space="preserve"> </w:delText>
                </w:r>
              </w:del>
            </w:ins>
            <w:ins w:id="508" w:author="Nikolaos Vastardis" w:date="2025-02-12T08:50:00Z" w16du:dateUtc="2025-02-12T08:50:00Z">
              <w:r w:rsidR="007D2EEF">
                <w:rPr>
                  <w:rFonts w:ascii="Aptos Narrow" w:eastAsia="Times New Roman" w:hAnsi="Aptos Narrow" w:cs="Times New Roman"/>
                  <w:color w:val="000000"/>
                </w:rPr>
                <w:t>r</w:t>
              </w:r>
            </w:ins>
            <w:ins w:id="509" w:author="Nikolaos Vastardis [2]" w:date="2025-02-11T15:03:00Z" w16du:dateUtc="2025-02-11T15:03:00Z">
              <w:del w:id="510" w:author="Nikolaos Vastardis" w:date="2025-02-12T08:50:00Z" w16du:dateUtc="2025-02-12T08:50:00Z">
                <w:r w:rsidDel="007D2EEF">
                  <w:rPr>
                    <w:rFonts w:ascii="Aptos Narrow" w:eastAsia="Times New Roman" w:hAnsi="Aptos Narrow" w:cs="Times New Roman"/>
                    <w:color w:val="000000"/>
                  </w:rPr>
                  <w:delText>R</w:delText>
                </w:r>
              </w:del>
              <w:r>
                <w:rPr>
                  <w:rFonts w:ascii="Aptos Narrow" w:eastAsia="Times New Roman" w:hAnsi="Aptos Narrow" w:cs="Times New Roman"/>
                  <w:color w:val="000000"/>
                </w:rPr>
                <w:t>eadable formats (JSON/XML)</w:t>
              </w:r>
            </w:ins>
          </w:p>
        </w:tc>
      </w:tr>
      <w:tr w:rsidR="00D3328D" w:rsidRPr="003B72F8" w14:paraId="5982601F" w14:textId="77777777" w:rsidTr="00D3328D">
        <w:trPr>
          <w:cnfStyle w:val="000000100000" w:firstRow="0" w:lastRow="0" w:firstColumn="0" w:lastColumn="0" w:oddVBand="0" w:evenVBand="0" w:oddHBand="1" w:evenHBand="0" w:firstRowFirstColumn="0" w:firstRowLastColumn="0" w:lastRowFirstColumn="0" w:lastRowLastColumn="0"/>
          <w:ins w:id="511"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tcPr>
          <w:p w14:paraId="0FCC3403" w14:textId="77777777" w:rsidR="00D3328D" w:rsidRPr="003B72F8" w:rsidRDefault="00D3328D" w:rsidP="00195681">
            <w:pPr>
              <w:jc w:val="left"/>
              <w:rPr>
                <w:ins w:id="512" w:author="Nikolaos Vastardis [2]" w:date="2025-02-11T15:03:00Z" w16du:dateUtc="2025-02-11T15:03:00Z"/>
                <w:rFonts w:ascii="Aptos Narrow" w:eastAsia="Times New Roman" w:hAnsi="Aptos Narrow" w:cs="Times New Roman"/>
                <w:color w:val="000000"/>
              </w:rPr>
            </w:pPr>
          </w:p>
        </w:tc>
        <w:tc>
          <w:tcPr>
            <w:tcW w:w="5670" w:type="dxa"/>
          </w:tcPr>
          <w:p w14:paraId="27F412CF" w14:textId="77777777" w:rsidR="00D3328D" w:rsidRDefault="00D3328D" w:rsidP="00195681">
            <w:pPr>
              <w:jc w:val="left"/>
              <w:cnfStyle w:val="000000100000" w:firstRow="0" w:lastRow="0" w:firstColumn="0" w:lastColumn="0" w:oddVBand="0" w:evenVBand="0" w:oddHBand="1" w:evenHBand="0" w:firstRowFirstColumn="0" w:firstRowLastColumn="0" w:lastRowFirstColumn="0" w:lastRowLastColumn="0"/>
              <w:rPr>
                <w:ins w:id="513" w:author="Nikolaos Vastardis [2]" w:date="2025-02-11T15:03:00Z" w16du:dateUtc="2025-02-11T15:03:00Z"/>
                <w:rFonts w:ascii="Aptos Narrow" w:eastAsia="Times New Roman" w:hAnsi="Aptos Narrow" w:cs="Times New Roman"/>
                <w:color w:val="000000"/>
              </w:rPr>
            </w:pPr>
            <w:ins w:id="514" w:author="Nikolaos Vastardis [2]" w:date="2025-02-11T15:03:00Z" w16du:dateUtc="2025-02-11T15:03:00Z">
              <w:r>
                <w:rPr>
                  <w:rFonts w:ascii="Aptos Narrow" w:eastAsia="Times New Roman" w:hAnsi="Aptos Narrow" w:cs="Times New Roman"/>
                  <w:color w:val="000000"/>
                </w:rPr>
                <w:t>AtoN information endpoint specifications provided</w:t>
              </w:r>
            </w:ins>
          </w:p>
        </w:tc>
      </w:tr>
      <w:tr w:rsidR="00D3328D" w:rsidRPr="003B72F8" w14:paraId="7A8DD0D0" w14:textId="77777777" w:rsidTr="00D3328D">
        <w:trPr>
          <w:ins w:id="515" w:author="Nikolaos Vastardis [2]" w:date="2025-02-11T15:03:00Z"/>
        </w:trPr>
        <w:tc>
          <w:tcPr>
            <w:cnfStyle w:val="001000000000" w:firstRow="0" w:lastRow="0" w:firstColumn="1" w:lastColumn="0" w:oddVBand="0" w:evenVBand="0" w:oddHBand="0" w:evenHBand="0" w:firstRowFirstColumn="0" w:firstRowLastColumn="0" w:lastRowFirstColumn="0" w:lastRowLastColumn="0"/>
            <w:tcW w:w="3397" w:type="dxa"/>
            <w:vMerge/>
          </w:tcPr>
          <w:p w14:paraId="79AE65B1" w14:textId="77777777" w:rsidR="00D3328D" w:rsidRPr="003B72F8" w:rsidRDefault="00D3328D" w:rsidP="00195681">
            <w:pPr>
              <w:jc w:val="left"/>
              <w:rPr>
                <w:ins w:id="516" w:author="Nikolaos Vastardis [2]" w:date="2025-02-11T15:03:00Z" w16du:dateUtc="2025-02-11T15:03:00Z"/>
                <w:rFonts w:ascii="Aptos Narrow" w:eastAsia="Times New Roman" w:hAnsi="Aptos Narrow" w:cs="Times New Roman"/>
                <w:color w:val="000000"/>
              </w:rPr>
            </w:pPr>
          </w:p>
        </w:tc>
        <w:tc>
          <w:tcPr>
            <w:tcW w:w="5670" w:type="dxa"/>
          </w:tcPr>
          <w:p w14:paraId="32802EBD" w14:textId="77777777" w:rsidR="00D3328D" w:rsidRDefault="00D3328D" w:rsidP="00195681">
            <w:pPr>
              <w:jc w:val="left"/>
              <w:cnfStyle w:val="000000000000" w:firstRow="0" w:lastRow="0" w:firstColumn="0" w:lastColumn="0" w:oddVBand="0" w:evenVBand="0" w:oddHBand="0" w:evenHBand="0" w:firstRowFirstColumn="0" w:firstRowLastColumn="0" w:lastRowFirstColumn="0" w:lastRowLastColumn="0"/>
              <w:rPr>
                <w:ins w:id="517" w:author="Nikolaos Vastardis [2]" w:date="2025-02-11T15:03:00Z" w16du:dateUtc="2025-02-11T15:03:00Z"/>
                <w:rFonts w:ascii="Aptos Narrow" w:eastAsia="Times New Roman" w:hAnsi="Aptos Narrow" w:cs="Times New Roman"/>
                <w:color w:val="000000"/>
              </w:rPr>
            </w:pPr>
            <w:ins w:id="518" w:author="Nikolaos Vastardis [2]" w:date="2025-02-11T15:03:00Z" w16du:dateUtc="2025-02-11T15:03:00Z">
              <w:r>
                <w:rPr>
                  <w:rFonts w:ascii="Aptos Narrow" w:eastAsia="Times New Roman" w:hAnsi="Aptos Narrow" w:cs="Times New Roman"/>
                  <w:color w:val="000000"/>
                </w:rPr>
                <w:t>Discovery information for the AtoN information endpoints</w:t>
              </w:r>
            </w:ins>
          </w:p>
        </w:tc>
      </w:tr>
    </w:tbl>
    <w:p w14:paraId="75CE74D9" w14:textId="25B69308" w:rsidR="00F60583" w:rsidDel="003947C3" w:rsidRDefault="00F60583" w:rsidP="00D9634A">
      <w:pPr>
        <w:pStyle w:val="BodyText"/>
        <w:rPr>
          <w:del w:id="519" w:author="Nikolaos Vastardis" w:date="2025-01-22T13:53:00Z"/>
          <w:rFonts w:cstheme="minorHAnsi"/>
        </w:rPr>
      </w:pPr>
    </w:p>
    <w:p w14:paraId="64EDEDA5" w14:textId="7F1C8F51" w:rsidR="004A0018" w:rsidRDefault="004A0018">
      <w:pPr>
        <w:spacing w:before="0" w:after="200" w:line="276" w:lineRule="auto"/>
        <w:jc w:val="left"/>
        <w:rPr>
          <w:rFonts w:cstheme="minorHAnsi"/>
        </w:rPr>
      </w:pPr>
      <w:del w:id="520" w:author="Nikolaos Vastardis" w:date="2025-01-22T13:53:00Z">
        <w:r w:rsidDel="003947C3">
          <w:rPr>
            <w:rFonts w:cstheme="minorHAnsi"/>
          </w:rPr>
          <w:br w:type="page"/>
        </w:r>
      </w:del>
    </w:p>
    <w:p w14:paraId="22619CCE" w14:textId="77777777" w:rsidR="00C80E19" w:rsidRPr="001E1D4F" w:rsidRDefault="00C80E19" w:rsidP="00765734">
      <w:pPr>
        <w:pStyle w:val="Heading1"/>
      </w:pPr>
      <w:r>
        <w:t xml:space="preserve">Features </w:t>
      </w:r>
    </w:p>
    <w:p w14:paraId="15C942F6" w14:textId="77777777" w:rsidR="00C80E19" w:rsidRPr="001E1D4F" w:rsidRDefault="00C80E19" w:rsidP="00C80E19">
      <w:pPr>
        <w:pStyle w:val="Heading1separatationline"/>
        <w:rPr>
          <w:rFonts w:cstheme="minorHAnsi"/>
          <w:lang w:eastAsia="de-DE"/>
        </w:rPr>
      </w:pPr>
    </w:p>
    <w:p w14:paraId="54EFEF8F" w14:textId="4D54999E" w:rsidR="00E8571D" w:rsidRDefault="00C80E19" w:rsidP="00C80E19">
      <w:pPr>
        <w:pStyle w:val="BodyText"/>
        <w:rPr>
          <w:ins w:id="521" w:author="Nikolaos Vastardis" w:date="2025-02-12T09:20:00Z" w16du:dateUtc="2025-02-12T09:20:00Z"/>
          <w:rFonts w:cstheme="minorHAnsi"/>
        </w:rPr>
      </w:pPr>
      <w:r w:rsidRPr="001E1D4F">
        <w:rPr>
          <w:rFonts w:cstheme="minorHAnsi"/>
        </w:rPr>
        <w:t xml:space="preserve">This section describes the </w:t>
      </w:r>
      <w:r w:rsidRPr="002A7ECE">
        <w:rPr>
          <w:rFonts w:cstheme="minorHAnsi"/>
        </w:rPr>
        <w:t xml:space="preserve">main </w:t>
      </w:r>
      <w:r w:rsidR="008B0483" w:rsidRPr="002A7ECE">
        <w:rPr>
          <w:rFonts w:cstheme="minorHAnsi"/>
        </w:rPr>
        <w:t>features</w:t>
      </w:r>
      <w:ins w:id="522" w:author="Nikolaos Vastardis" w:date="2025-01-22T13:57:00Z">
        <w:r w:rsidR="00111EFF">
          <w:rPr>
            <w:rFonts w:cstheme="minorHAnsi"/>
          </w:rPr>
          <w:t xml:space="preserve">. It needs to be stated that these are not S-100 data model features, rather </w:t>
        </w:r>
      </w:ins>
      <w:ins w:id="523" w:author="Nikolaos Vastardis" w:date="2025-01-22T13:58:00Z">
        <w:r w:rsidR="00111EFF">
          <w:rPr>
            <w:rFonts w:cstheme="minorHAnsi"/>
          </w:rPr>
          <w:t>service features and capabilities</w:t>
        </w:r>
      </w:ins>
      <w:ins w:id="524" w:author="Nikolaos Vastardis" w:date="2025-01-22T13:57:00Z">
        <w:r w:rsidR="00111EFF">
          <w:rPr>
            <w:rFonts w:cstheme="minorHAnsi"/>
          </w:rPr>
          <w:t>.</w:t>
        </w:r>
      </w:ins>
      <w:ins w:id="525" w:author="Mong, Eivind (DFO/MPO)" w:date="2025-02-11T08:09:00Z">
        <w:r w:rsidR="00C32861">
          <w:rPr>
            <w:rFonts w:cstheme="minorHAnsi"/>
          </w:rPr>
          <w:t xml:space="preserve"> </w:t>
        </w:r>
      </w:ins>
      <w:del w:id="526" w:author="Nikolaos Vastardis" w:date="2025-01-22T13:57:00Z">
        <w:r w:rsidR="008B0483" w:rsidRPr="002A7ECE" w:rsidDel="00111EFF">
          <w:rPr>
            <w:rFonts w:cstheme="minorHAnsi"/>
          </w:rPr>
          <w:delText xml:space="preserve">. </w:delText>
        </w:r>
      </w:del>
      <w:r w:rsidR="008B0483" w:rsidRPr="002A7ECE">
        <w:rPr>
          <w:rFonts w:cstheme="minorHAnsi"/>
        </w:rPr>
        <w:t>Tab</w:t>
      </w:r>
      <w:r w:rsidRPr="002A7ECE">
        <w:rPr>
          <w:rFonts w:cstheme="minorHAnsi"/>
        </w:rPr>
        <w:t>l</w:t>
      </w:r>
      <w:r w:rsidR="008B0483" w:rsidRPr="002A7ECE">
        <w:rPr>
          <w:rFonts w:cstheme="minorHAnsi"/>
        </w:rPr>
        <w:t>e</w:t>
      </w:r>
      <w:r w:rsidRPr="002A7ECE">
        <w:rPr>
          <w:rFonts w:cstheme="minorHAnsi"/>
        </w:rPr>
        <w:t xml:space="preserve"> 2 </w:t>
      </w:r>
      <w:r w:rsidR="008B0483" w:rsidRPr="002A7ECE">
        <w:rPr>
          <w:rFonts w:cstheme="minorHAnsi"/>
        </w:rPr>
        <w:t>lists</w:t>
      </w:r>
      <w:r w:rsidR="008B0483">
        <w:rPr>
          <w:rFonts w:cstheme="minorHAnsi"/>
        </w:rPr>
        <w:t xml:space="preserve"> the main features </w:t>
      </w:r>
      <w:r w:rsidR="002A7ECE">
        <w:rPr>
          <w:rFonts w:cstheme="minorHAnsi"/>
        </w:rPr>
        <w:t xml:space="preserve">and the descriptions </w:t>
      </w:r>
      <w:r w:rsidR="008B0483">
        <w:rPr>
          <w:rFonts w:cstheme="minorHAnsi"/>
        </w:rPr>
        <w:t xml:space="preserve">of the </w:t>
      </w:r>
      <w:r w:rsidR="0004080C">
        <w:rPr>
          <w:rFonts w:cstheme="minorHAnsi"/>
        </w:rPr>
        <w:t>Maritime</w:t>
      </w:r>
      <w:r w:rsidR="008B0483">
        <w:rPr>
          <w:rFonts w:cstheme="minorHAnsi"/>
        </w:rPr>
        <w:t xml:space="preserve"> S</w:t>
      </w:r>
      <w:r>
        <w:rPr>
          <w:rFonts w:cstheme="minorHAnsi"/>
        </w:rPr>
        <w:t>ervice.</w:t>
      </w:r>
      <w:ins w:id="527" w:author="Nikolaos Vastardis" w:date="2025-02-12T09:32:00Z" w16du:dateUtc="2025-02-12T09:32:00Z">
        <w:r w:rsidR="00505410">
          <w:rPr>
            <w:rFonts w:cstheme="minorHAnsi"/>
          </w:rPr>
          <w:t xml:space="preserve"> The table </w:t>
        </w:r>
      </w:ins>
      <w:ins w:id="528" w:author="Nikolaos Vastardis" w:date="2025-02-12T09:19:00Z" w16du:dateUtc="2025-02-12T09:19:00Z">
        <w:r w:rsidR="00DF2B4F">
          <w:rPr>
            <w:rFonts w:cstheme="minorHAnsi"/>
          </w:rPr>
          <w:t xml:space="preserve">references two roles, the service consumer and the service provider. In the context of this document, both roles only relate to the </w:t>
        </w:r>
      </w:ins>
      <w:ins w:id="529" w:author="Nikolaos Vastardis" w:date="2025-02-12T09:20:00Z" w16du:dateUtc="2025-02-12T09:20:00Z">
        <w:r w:rsidR="00DF2B4F">
          <w:rPr>
            <w:rFonts w:cstheme="minorHAnsi"/>
          </w:rPr>
          <w:t>specification</w:t>
        </w:r>
      </w:ins>
      <w:ins w:id="530" w:author="Nikolaos Vastardis" w:date="2025-02-12T09:19:00Z" w16du:dateUtc="2025-02-12T09:19:00Z">
        <w:r w:rsidR="00DF2B4F">
          <w:rPr>
            <w:rFonts w:cstheme="minorHAnsi"/>
          </w:rPr>
          <w:t xml:space="preserve"> of the service features and have the following </w:t>
        </w:r>
      </w:ins>
      <w:ins w:id="531" w:author="Nikolaos Vastardis" w:date="2025-02-12T09:20:00Z" w16du:dateUtc="2025-02-12T09:20:00Z">
        <w:r w:rsidR="00DF2B4F">
          <w:rPr>
            <w:rFonts w:cstheme="minorHAnsi"/>
          </w:rPr>
          <w:t>definitions:</w:t>
        </w:r>
      </w:ins>
    </w:p>
    <w:p w14:paraId="4A1CB384" w14:textId="3D6F2A44" w:rsidR="00DF2B4F" w:rsidRDefault="00DF2B4F" w:rsidP="00DF2B4F">
      <w:pPr>
        <w:pStyle w:val="BodyText"/>
        <w:rPr>
          <w:ins w:id="532" w:author="Nikolaos Vastardis" w:date="2025-02-12T09:20:00Z" w16du:dateUtc="2025-02-12T09:20:00Z"/>
          <w:rFonts w:cstheme="minorHAnsi"/>
        </w:rPr>
      </w:pPr>
      <w:ins w:id="533" w:author="Nikolaos Vastardis" w:date="2025-02-12T09:20:00Z" w16du:dateUtc="2025-02-12T09:20:00Z">
        <w:r w:rsidRPr="00DF2B4F">
          <w:rPr>
            <w:rFonts w:cstheme="minorHAnsi"/>
            <w:i/>
            <w:iCs/>
            <w:rPrChange w:id="534" w:author="Nikolaos Vastardis" w:date="2025-02-12T09:24:00Z" w16du:dateUtc="2025-02-12T09:24:00Z">
              <w:rPr>
                <w:rFonts w:cstheme="minorHAnsi"/>
              </w:rPr>
            </w:rPrChange>
          </w:rPr>
          <w:t>Service Consumer</w:t>
        </w:r>
        <w:r>
          <w:rPr>
            <w:rFonts w:cstheme="minorHAnsi"/>
          </w:rPr>
          <w:t xml:space="preserve">: </w:t>
        </w:r>
      </w:ins>
      <w:ins w:id="535" w:author="Nikolaos Vastardis" w:date="2025-02-12T09:24:00Z" w16du:dateUtc="2025-02-12T09:24:00Z">
        <w:r>
          <w:rPr>
            <w:rFonts w:cstheme="minorHAnsi"/>
          </w:rPr>
          <w:t>Re</w:t>
        </w:r>
        <w:r w:rsidRPr="00DF2B4F">
          <w:rPr>
            <w:rFonts w:cstheme="minorHAnsi"/>
          </w:rPr>
          <w:t xml:space="preserve">fers to </w:t>
        </w:r>
        <w:r>
          <w:rPr>
            <w:rFonts w:cstheme="minorHAnsi"/>
          </w:rPr>
          <w:t>any</w:t>
        </w:r>
        <w:r w:rsidRPr="00DF2B4F">
          <w:rPr>
            <w:rFonts w:cstheme="minorHAnsi"/>
          </w:rPr>
          <w:t xml:space="preserve"> </w:t>
        </w:r>
        <w:r>
          <w:rPr>
            <w:rFonts w:cstheme="minorHAnsi"/>
          </w:rPr>
          <w:t xml:space="preserve">intermediate or </w:t>
        </w:r>
        <w:r w:rsidRPr="00DF2B4F">
          <w:rPr>
            <w:rFonts w:cstheme="minorHAnsi"/>
          </w:rPr>
          <w:t>end</w:t>
        </w:r>
      </w:ins>
      <w:ins w:id="536" w:author="Nikolaos Vastardis" w:date="2025-02-12T09:25:00Z" w16du:dateUtc="2025-02-12T09:25:00Z">
        <w:r>
          <w:rPr>
            <w:rFonts w:cstheme="minorHAnsi"/>
          </w:rPr>
          <w:t xml:space="preserve"> </w:t>
        </w:r>
      </w:ins>
      <w:ins w:id="537" w:author="Nikolaos Vastardis" w:date="2025-02-12T09:24:00Z" w16du:dateUtc="2025-02-12T09:24:00Z">
        <w:r w:rsidRPr="00DF2B4F">
          <w:rPr>
            <w:rFonts w:cstheme="minorHAnsi"/>
          </w:rPr>
          <w:t>user</w:t>
        </w:r>
      </w:ins>
      <w:ins w:id="538" w:author="Nikolaos Vastardis" w:date="2025-02-12T09:33:00Z" w16du:dateUtc="2025-02-12T09:33:00Z">
        <w:r w:rsidR="00505410">
          <w:rPr>
            <w:rFonts w:cstheme="minorHAnsi"/>
          </w:rPr>
          <w:t xml:space="preserve"> (as per </w:t>
        </w:r>
        <w:r w:rsidR="00505410">
          <w:rPr>
            <w:rFonts w:cstheme="minorHAnsi"/>
          </w:rPr>
          <w:fldChar w:fldCharType="begin"/>
        </w:r>
        <w:r w:rsidR="00505410">
          <w:rPr>
            <w:rFonts w:cstheme="minorHAnsi"/>
          </w:rPr>
          <w:instrText xml:space="preserve"> REF _Ref188022002 \h </w:instrText>
        </w:r>
      </w:ins>
      <w:r w:rsidR="00505410">
        <w:rPr>
          <w:rFonts w:cstheme="minorHAnsi"/>
        </w:rPr>
      </w:r>
      <w:ins w:id="539" w:author="Nikolaos Vastardis" w:date="2025-02-12T09:33:00Z" w16du:dateUtc="2025-02-12T09:33:00Z">
        <w:r w:rsidR="00505410">
          <w:rPr>
            <w:rFonts w:cstheme="minorHAnsi"/>
          </w:rPr>
          <w:fldChar w:fldCharType="separate"/>
        </w:r>
        <w:r w:rsidR="00505410" w:rsidRPr="009E4E4E">
          <w:rPr>
            <w:lang w:val="en-US"/>
            <w:rPrChange w:id="540" w:author="Mong, Eivind (DFO/MPO)" w:date="2025-02-11T07:34:00Z">
              <w:rPr/>
            </w:rPrChange>
          </w:rPr>
          <w:t xml:space="preserve">Figure </w:t>
        </w:r>
        <w:r w:rsidR="00505410">
          <w:rPr>
            <w:noProof/>
            <w:lang w:val="en-US"/>
          </w:rPr>
          <w:t>1</w:t>
        </w:r>
        <w:r w:rsidR="00505410">
          <w:rPr>
            <w:rFonts w:cstheme="minorHAnsi"/>
          </w:rPr>
          <w:fldChar w:fldCharType="end"/>
        </w:r>
      </w:ins>
      <w:ins w:id="541" w:author="Nikolaos Vastardis" w:date="2025-02-12T09:24:00Z" w16du:dateUtc="2025-02-12T09:24:00Z">
        <w:r w:rsidRPr="00DF2B4F">
          <w:rPr>
            <w:rFonts w:cstheme="minorHAnsi"/>
          </w:rPr>
          <w:t xml:space="preserve"> who ultimately receives </w:t>
        </w:r>
      </w:ins>
      <w:ins w:id="542" w:author="Nikolaos Vastardis" w:date="2025-02-12T09:25:00Z" w16du:dateUtc="2025-02-12T09:25:00Z">
        <w:r>
          <w:rPr>
            <w:rFonts w:cstheme="minorHAnsi"/>
          </w:rPr>
          <w:t>AtoN</w:t>
        </w:r>
      </w:ins>
      <w:ins w:id="543" w:author="Nikolaos Vastardis" w:date="2025-02-12T09:24:00Z" w16du:dateUtc="2025-02-12T09:24:00Z">
        <w:r w:rsidRPr="00DF2B4F">
          <w:rPr>
            <w:rFonts w:cstheme="minorHAnsi"/>
          </w:rPr>
          <w:t xml:space="preserve"> information. The service consumer is the party that benefits from the provided information, which helps them</w:t>
        </w:r>
      </w:ins>
      <w:ins w:id="544" w:author="Nikolaos Vastardis" w:date="2025-02-12T09:25:00Z" w16du:dateUtc="2025-02-12T09:25:00Z">
        <w:r>
          <w:rPr>
            <w:rFonts w:cstheme="minorHAnsi"/>
          </w:rPr>
          <w:t xml:space="preserve"> fulf</w:t>
        </w:r>
      </w:ins>
      <w:ins w:id="545" w:author="Nikolaos Vastardis" w:date="2025-02-12T09:26:00Z" w16du:dateUtc="2025-02-12T09:26:00Z">
        <w:r>
          <w:rPr>
            <w:rFonts w:cstheme="minorHAnsi"/>
          </w:rPr>
          <w:t>i</w:t>
        </w:r>
      </w:ins>
      <w:ins w:id="546" w:author="Nikolaos Vastardis" w:date="2025-02-12T09:25:00Z" w16du:dateUtc="2025-02-12T09:25:00Z">
        <w:r>
          <w:rPr>
            <w:rFonts w:cstheme="minorHAnsi"/>
          </w:rPr>
          <w:t>l their statutory or business duties, or</w:t>
        </w:r>
      </w:ins>
      <w:ins w:id="547" w:author="Nikolaos Vastardis" w:date="2025-02-12T09:24:00Z" w16du:dateUtc="2025-02-12T09:24:00Z">
        <w:r w:rsidRPr="00DF2B4F">
          <w:rPr>
            <w:rFonts w:cstheme="minorHAnsi"/>
          </w:rPr>
          <w:t xml:space="preserve"> navigate</w:t>
        </w:r>
      </w:ins>
      <w:ins w:id="548" w:author="Nikolaos Vastardis" w:date="2025-02-12T09:25:00Z" w16du:dateUtc="2025-02-12T09:25:00Z">
        <w:r>
          <w:rPr>
            <w:rFonts w:cstheme="minorHAnsi"/>
          </w:rPr>
          <w:t xml:space="preserve"> </w:t>
        </w:r>
      </w:ins>
      <w:ins w:id="549" w:author="Nikolaos Vastardis" w:date="2025-02-12T09:24:00Z" w16du:dateUtc="2025-02-12T09:24:00Z">
        <w:r w:rsidRPr="00DF2B4F">
          <w:rPr>
            <w:rFonts w:cstheme="minorHAnsi"/>
          </w:rPr>
          <w:t>safely and efficiently.</w:t>
        </w:r>
      </w:ins>
    </w:p>
    <w:p w14:paraId="5D812317" w14:textId="3E1B450B" w:rsidR="00DF2B4F" w:rsidRDefault="00DF2B4F" w:rsidP="00DF2B4F">
      <w:pPr>
        <w:pStyle w:val="BodyText"/>
        <w:rPr>
          <w:ins w:id="550" w:author="Nikolaos Vastardis" w:date="2025-02-12T09:32:00Z" w16du:dateUtc="2025-02-12T09:32:00Z"/>
          <w:rFonts w:cstheme="minorHAnsi"/>
        </w:rPr>
      </w:pPr>
      <w:ins w:id="551" w:author="Nikolaos Vastardis" w:date="2025-02-12T09:20:00Z" w16du:dateUtc="2025-02-12T09:20:00Z">
        <w:r w:rsidRPr="00DF2B4F">
          <w:rPr>
            <w:rFonts w:cstheme="minorHAnsi"/>
            <w:i/>
            <w:iCs/>
            <w:rPrChange w:id="552" w:author="Nikolaos Vastardis" w:date="2025-02-12T09:24:00Z" w16du:dateUtc="2025-02-12T09:24:00Z">
              <w:rPr>
                <w:rFonts w:cstheme="minorHAnsi"/>
              </w:rPr>
            </w:rPrChange>
          </w:rPr>
          <w:t>Service Provider</w:t>
        </w:r>
        <w:r>
          <w:rPr>
            <w:rFonts w:cstheme="minorHAnsi"/>
          </w:rPr>
          <w:t>:</w:t>
        </w:r>
      </w:ins>
      <w:ins w:id="553" w:author="Nikolaos Vastardis" w:date="2025-02-12T09:26:00Z" w16du:dateUtc="2025-02-12T09:26:00Z">
        <w:r>
          <w:rPr>
            <w:rFonts w:cstheme="minorHAnsi"/>
          </w:rPr>
          <w:t xml:space="preserve"> Any</w:t>
        </w:r>
        <w:r w:rsidRPr="00DF2B4F">
          <w:rPr>
            <w:rFonts w:cstheme="minorHAnsi"/>
          </w:rPr>
          <w:t xml:space="preserve"> entity responsible for packaging, distributing, and</w:t>
        </w:r>
        <w:r>
          <w:rPr>
            <w:rFonts w:cstheme="minorHAnsi"/>
          </w:rPr>
          <w:t xml:space="preserve"> </w:t>
        </w:r>
        <w:r w:rsidRPr="00DF2B4F">
          <w:rPr>
            <w:rFonts w:cstheme="minorHAnsi"/>
          </w:rPr>
          <w:t xml:space="preserve">presenting </w:t>
        </w:r>
      </w:ins>
      <w:ins w:id="554" w:author="Nikolaos Vastardis" w:date="2025-02-12T09:27:00Z" w16du:dateUtc="2025-02-12T09:27:00Z">
        <w:r w:rsidR="00505410">
          <w:rPr>
            <w:rFonts w:cstheme="minorHAnsi"/>
          </w:rPr>
          <w:t>AtoN</w:t>
        </w:r>
      </w:ins>
      <w:ins w:id="555" w:author="Nikolaos Vastardis" w:date="2025-02-12T09:26:00Z" w16du:dateUtc="2025-02-12T09:26:00Z">
        <w:r w:rsidRPr="00DF2B4F">
          <w:rPr>
            <w:rFonts w:cstheme="minorHAnsi"/>
          </w:rPr>
          <w:t xml:space="preserve"> information to the </w:t>
        </w:r>
      </w:ins>
      <w:ins w:id="556" w:author="Nikolaos Vastardis" w:date="2025-02-12T09:27:00Z" w16du:dateUtc="2025-02-12T09:27:00Z">
        <w:r w:rsidR="00505410">
          <w:rPr>
            <w:rFonts w:cstheme="minorHAnsi"/>
          </w:rPr>
          <w:t xml:space="preserve">intermediate or </w:t>
        </w:r>
      </w:ins>
      <w:ins w:id="557" w:author="Nikolaos Vastardis" w:date="2025-02-12T09:26:00Z" w16du:dateUtc="2025-02-12T09:26:00Z">
        <w:r w:rsidRPr="00DF2B4F">
          <w:rPr>
            <w:rFonts w:cstheme="minorHAnsi"/>
          </w:rPr>
          <w:t xml:space="preserve">end-users (service consumers). This could be a government agency, such as </w:t>
        </w:r>
      </w:ins>
      <w:ins w:id="558" w:author="Nikolaos Vastardis" w:date="2025-02-12T09:27:00Z" w16du:dateUtc="2025-02-12T09:27:00Z">
        <w:r w:rsidR="00505410">
          <w:rPr>
            <w:rFonts w:cstheme="minorHAnsi"/>
          </w:rPr>
          <w:t>an</w:t>
        </w:r>
      </w:ins>
      <w:ins w:id="559" w:author="Nikolaos Vastardis" w:date="2025-02-12T09:26:00Z" w16du:dateUtc="2025-02-12T09:26:00Z">
        <w:r>
          <w:rPr>
            <w:rFonts w:cstheme="minorHAnsi"/>
          </w:rPr>
          <w:t xml:space="preserve"> </w:t>
        </w:r>
      </w:ins>
      <w:ins w:id="560" w:author="Nikolaos Vastardis" w:date="2025-02-12T09:27:00Z" w16du:dateUtc="2025-02-12T09:27:00Z">
        <w:r w:rsidR="00505410">
          <w:rPr>
            <w:rFonts w:cstheme="minorHAnsi"/>
          </w:rPr>
          <w:t>AtoN Authority or a</w:t>
        </w:r>
      </w:ins>
      <w:ins w:id="561" w:author="Nikolaos Vastardis" w:date="2025-02-12T09:26:00Z" w16du:dateUtc="2025-02-12T09:26:00Z">
        <w:r w:rsidRPr="00DF2B4F">
          <w:rPr>
            <w:rFonts w:cstheme="minorHAnsi"/>
          </w:rPr>
          <w:t xml:space="preserve"> Hydrographic Office</w:t>
        </w:r>
      </w:ins>
      <w:ins w:id="562" w:author="Nikolaos Vastardis" w:date="2025-02-12T09:28:00Z" w16du:dateUtc="2025-02-12T09:28:00Z">
        <w:r w:rsidR="00505410">
          <w:rPr>
            <w:rFonts w:cstheme="minorHAnsi"/>
          </w:rPr>
          <w:t xml:space="preserve">. </w:t>
        </w:r>
      </w:ins>
      <w:ins w:id="563" w:author="Nikolaos Vastardis" w:date="2025-02-12T09:26:00Z" w16du:dateUtc="2025-02-12T09:26:00Z">
        <w:r w:rsidRPr="00DF2B4F">
          <w:rPr>
            <w:rFonts w:cstheme="minorHAnsi"/>
          </w:rPr>
          <w:t>Alternatively, it might be</w:t>
        </w:r>
        <w:r>
          <w:rPr>
            <w:rFonts w:cstheme="minorHAnsi"/>
          </w:rPr>
          <w:t xml:space="preserve"> </w:t>
        </w:r>
        <w:r w:rsidRPr="00DF2B4F">
          <w:rPr>
            <w:rFonts w:cstheme="minorHAnsi"/>
          </w:rPr>
          <w:t xml:space="preserve">a private company offering navigation services, like a marine data provider or an </w:t>
        </w:r>
      </w:ins>
      <w:ins w:id="564" w:author="Nikolaos Vastardis" w:date="2025-02-12T09:28:00Z" w16du:dateUtc="2025-02-12T09:28:00Z">
        <w:r w:rsidR="00505410">
          <w:rPr>
            <w:rFonts w:cstheme="minorHAnsi"/>
          </w:rPr>
          <w:t xml:space="preserve">ECDIS </w:t>
        </w:r>
      </w:ins>
      <w:ins w:id="565" w:author="Nikolaos Vastardis" w:date="2025-02-12T09:26:00Z" w16du:dateUtc="2025-02-12T09:26:00Z">
        <w:r w:rsidRPr="00DF2B4F">
          <w:rPr>
            <w:rFonts w:cstheme="minorHAnsi"/>
          </w:rPr>
          <w:t>manufacturer.</w:t>
        </w:r>
      </w:ins>
    </w:p>
    <w:p w14:paraId="2B3FF4A3" w14:textId="77777777" w:rsidR="00505410" w:rsidRDefault="00505410" w:rsidP="00DF2B4F">
      <w:pPr>
        <w:pStyle w:val="BodyText"/>
        <w:rPr>
          <w:rFonts w:cstheme="minorHAnsi"/>
        </w:rPr>
      </w:pPr>
    </w:p>
    <w:p w14:paraId="50CF9591" w14:textId="547F2287" w:rsidR="00645251" w:rsidRDefault="00645251" w:rsidP="00765734">
      <w:pPr>
        <w:pStyle w:val="Caption"/>
      </w:pPr>
      <w:bookmarkStart w:id="566" w:name="_Ref190244346"/>
      <w:r>
        <w:t xml:space="preserve">Table </w:t>
      </w:r>
      <w:fldSimple w:instr=" SEQ Table \* ARABIC ">
        <w:r w:rsidR="008B7351">
          <w:rPr>
            <w:noProof/>
          </w:rPr>
          <w:t>2</w:t>
        </w:r>
      </w:fldSimple>
      <w:bookmarkEnd w:id="566"/>
      <w:r>
        <w:rPr>
          <w:noProof/>
        </w:rPr>
        <w:t xml:space="preserve"> : F</w:t>
      </w:r>
      <w:r w:rsidRPr="004C32D0">
        <w:rPr>
          <w:noProof/>
        </w:rPr>
        <w:t>eature description table</w:t>
      </w:r>
    </w:p>
    <w:tbl>
      <w:tblPr>
        <w:tblStyle w:val="LightShading-Accent3"/>
        <w:tblW w:w="9062" w:type="dxa"/>
        <w:tblLayout w:type="fixed"/>
        <w:tblLook w:val="0480" w:firstRow="0" w:lastRow="0" w:firstColumn="1" w:lastColumn="0" w:noHBand="0" w:noVBand="1"/>
      </w:tblPr>
      <w:tblGrid>
        <w:gridCol w:w="2117"/>
        <w:gridCol w:w="6945"/>
      </w:tblGrid>
      <w:tr w:rsidR="00645251" w:rsidRPr="001E1D4F" w14:paraId="717209DE" w14:textId="77777777" w:rsidTr="00597369">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FBE4D5" w:themeFill="accent2" w:themeFillTint="33"/>
            <w:vAlign w:val="center"/>
          </w:tcPr>
          <w:p w14:paraId="1A1FD98E" w14:textId="77777777" w:rsidR="00645251" w:rsidRPr="00C46C81" w:rsidRDefault="00645251" w:rsidP="00597369">
            <w:pPr>
              <w:pStyle w:val="Tableheading"/>
              <w:rPr>
                <w:rFonts w:cstheme="minorHAnsi"/>
                <w:b/>
                <w:bCs w:val="0"/>
                <w:color w:val="000000" w:themeColor="text1"/>
              </w:rPr>
            </w:pPr>
            <w:r w:rsidRPr="00C46C81">
              <w:rPr>
                <w:rFonts w:cstheme="minorHAnsi"/>
                <w:b/>
                <w:bCs w:val="0"/>
                <w:color w:val="000000" w:themeColor="text1"/>
              </w:rPr>
              <w:t>Feature identifier</w:t>
            </w:r>
          </w:p>
        </w:tc>
        <w:tc>
          <w:tcPr>
            <w:tcW w:w="694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FBE4D5" w:themeFill="accent2" w:themeFillTint="33"/>
            <w:vAlign w:val="center"/>
          </w:tcPr>
          <w:p w14:paraId="52E9E138" w14:textId="77777777" w:rsidR="00645251" w:rsidRPr="00C46C81" w:rsidRDefault="00645251" w:rsidP="00597369">
            <w:pPr>
              <w:pStyle w:val="Tableheading"/>
              <w:cnfStyle w:val="000000100000" w:firstRow="0" w:lastRow="0" w:firstColumn="0" w:lastColumn="0" w:oddVBand="0" w:evenVBand="0" w:oddHBand="1" w:evenHBand="0" w:firstRowFirstColumn="0" w:firstRowLastColumn="0" w:lastRowFirstColumn="0" w:lastRowLastColumn="0"/>
              <w:rPr>
                <w:rFonts w:cstheme="minorHAnsi"/>
                <w:b w:val="0"/>
                <w:color w:val="000000" w:themeColor="text1"/>
              </w:rPr>
            </w:pPr>
            <w:r w:rsidRPr="00C46C81">
              <w:rPr>
                <w:rFonts w:cstheme="minorHAnsi"/>
                <w:color w:val="000000" w:themeColor="text1"/>
              </w:rPr>
              <w:t>Feature description</w:t>
            </w:r>
          </w:p>
        </w:tc>
      </w:tr>
      <w:tr w:rsidR="00D3328D" w:rsidRPr="001E1D4F" w14:paraId="5BD40300" w14:textId="77777777" w:rsidTr="00765734">
        <w:trPr>
          <w:trHeight w:val="567"/>
        </w:trPr>
        <w:tc>
          <w:tcPr>
            <w:cnfStyle w:val="001000000000" w:firstRow="0" w:lastRow="0" w:firstColumn="1" w:lastColumn="0" w:oddVBand="0" w:evenVBand="0" w:oddHBand="0" w:evenHBand="0" w:firstRowFirstColumn="0" w:firstRowLastColumn="0" w:lastRowFirstColumn="0" w:lastRowLastColumn="0"/>
            <w:tcW w:w="21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3EF17266" w14:textId="77777777" w:rsidR="00D3328D" w:rsidRPr="006603B1" w:rsidRDefault="00D3328D" w:rsidP="00D3328D">
            <w:pPr>
              <w:pStyle w:val="Tabletext"/>
              <w:rPr>
                <w:rFonts w:cstheme="minorBidi"/>
              </w:rPr>
            </w:pPr>
            <w:r w:rsidRPr="006603B1">
              <w:rPr>
                <w:rFonts w:cstheme="minorBidi"/>
              </w:rPr>
              <w:t>F</w:t>
            </w:r>
            <w:del w:id="567" w:author="Nikolaos Vastardis [2]" w:date="2025-02-11T15:04:00Z" w16du:dateUtc="2025-02-11T15:04:00Z">
              <w:r w:rsidRPr="006603B1" w:rsidDel="00D3328D">
                <w:rPr>
                  <w:rFonts w:cstheme="minorBidi"/>
                </w:rPr>
                <w:delText>.</w:delText>
              </w:r>
            </w:del>
            <w:r w:rsidRPr="006603B1">
              <w:rPr>
                <w:rFonts w:cstheme="minorBidi"/>
              </w:rPr>
              <w:t>001</w:t>
            </w:r>
          </w:p>
        </w:tc>
        <w:tc>
          <w:tcPr>
            <w:tcW w:w="694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2A76A338" w14:textId="77777777" w:rsidR="00D3328D"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ins w:id="568" w:author="Nikolaos Vastardis" w:date="2025-02-11T15:05:00Z" w16du:dateUtc="2025-02-11T15:05:00Z"/>
                <w:rFonts w:cstheme="minorBidi"/>
              </w:rPr>
            </w:pPr>
            <w:ins w:id="569" w:author="Nikolaos Vastardis" w:date="2025-02-11T15:05:00Z" w16du:dateUtc="2025-02-11T15:05:00Z">
              <w:r w:rsidRPr="00765734">
                <w:rPr>
                  <w:rFonts w:cstheme="minorBidi"/>
                  <w:b/>
                  <w:bCs/>
                </w:rPr>
                <w:t>As</w:t>
              </w:r>
              <w:r>
                <w:rPr>
                  <w:rFonts w:cstheme="minorBidi"/>
                  <w:b/>
                  <w:bCs/>
                </w:rPr>
                <w:t xml:space="preserve"> a:</w:t>
              </w:r>
              <w:r w:rsidRPr="004D451D">
                <w:rPr>
                  <w:rFonts w:cstheme="minorBidi"/>
                </w:rPr>
                <w:t xml:space="preserve"> </w:t>
              </w:r>
              <w:r w:rsidRPr="00765734">
                <w:rPr>
                  <w:rFonts w:cstheme="minorBidi"/>
                  <w:i/>
                  <w:iCs/>
                </w:rPr>
                <w:t>Service Consumer</w:t>
              </w:r>
              <w:r w:rsidRPr="004D451D">
                <w:rPr>
                  <w:rFonts w:cstheme="minorBidi"/>
                </w:rPr>
                <w:t>,</w:t>
              </w:r>
            </w:ins>
          </w:p>
          <w:p w14:paraId="24606CCB" w14:textId="77777777" w:rsidR="00D3328D"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ins w:id="570" w:author="Nikolaos Vastardis" w:date="2025-02-11T15:05:00Z" w16du:dateUtc="2025-02-11T15:05:00Z"/>
                <w:rFonts w:cstheme="minorBidi"/>
              </w:rPr>
            </w:pPr>
            <w:ins w:id="571" w:author="Nikolaos Vastardis" w:date="2025-02-11T15:05:00Z" w16du:dateUtc="2025-02-11T15:05:00Z">
              <w:r w:rsidRPr="00765734">
                <w:rPr>
                  <w:rFonts w:cstheme="minorBidi"/>
                  <w:b/>
                  <w:bCs/>
                </w:rPr>
                <w:t>I want to</w:t>
              </w:r>
              <w:r>
                <w:rPr>
                  <w:rFonts w:cstheme="minorBidi"/>
                  <w:b/>
                  <w:bCs/>
                </w:rPr>
                <w:t>:</w:t>
              </w:r>
              <w:r w:rsidRPr="004D451D">
                <w:rPr>
                  <w:rFonts w:cstheme="minorBidi"/>
                </w:rPr>
                <w:t xml:space="preserve"> </w:t>
              </w:r>
              <w:r>
                <w:rPr>
                  <w:rFonts w:cstheme="minorBidi"/>
                </w:rPr>
                <w:t>R</w:t>
              </w:r>
              <w:r w:rsidRPr="004D451D">
                <w:rPr>
                  <w:rFonts w:cstheme="minorBidi"/>
                </w:rPr>
                <w:t>etrieve</w:t>
              </w:r>
              <w:r>
                <w:rPr>
                  <w:rFonts w:cstheme="minorBidi"/>
                </w:rPr>
                <w:t xml:space="preserve"> information on</w:t>
              </w:r>
              <w:r w:rsidRPr="004D451D">
                <w:rPr>
                  <w:rFonts w:cstheme="minorBidi"/>
                </w:rPr>
                <w:t xml:space="preserve"> specific AtoN datasets using filtering criteria (e.g., area name, geometry, or identifier),</w:t>
              </w:r>
            </w:ins>
          </w:p>
          <w:p w14:paraId="7BB97437" w14:textId="223A6C3C" w:rsidR="00D3328D" w:rsidDel="00B87975"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del w:id="572" w:author="Nikolaos Vastardis" w:date="2025-02-11T15:05:00Z" w16du:dateUtc="2025-02-11T15:05:00Z"/>
                <w:rFonts w:cstheme="minorBidi"/>
              </w:rPr>
            </w:pPr>
            <w:ins w:id="573" w:author="Nikolaos Vastardis" w:date="2025-02-11T15:05:00Z" w16du:dateUtc="2025-02-11T15:05:00Z">
              <w:r w:rsidRPr="00765734">
                <w:rPr>
                  <w:rFonts w:cstheme="minorBidi"/>
                  <w:b/>
                  <w:bCs/>
                </w:rPr>
                <w:t>so that</w:t>
              </w:r>
              <w:r>
                <w:rPr>
                  <w:rFonts w:cstheme="minorBidi"/>
                  <w:b/>
                  <w:bCs/>
                </w:rPr>
                <w:t>:</w:t>
              </w:r>
              <w:r w:rsidRPr="004D451D">
                <w:rPr>
                  <w:rFonts w:cstheme="minorBidi"/>
                </w:rPr>
                <w:t xml:space="preserve"> I can access relevant navigation information for my operational needs</w:t>
              </w:r>
              <w:r>
                <w:rPr>
                  <w:rFonts w:cstheme="minorBidi"/>
                </w:rPr>
                <w:t xml:space="preserve"> and minimise the communication resource requirements.</w:t>
              </w:r>
            </w:ins>
            <w:del w:id="574" w:author="Nikolaos Vastardis" w:date="2025-02-11T15:05:00Z" w16du:dateUtc="2025-02-11T15:05:00Z">
              <w:r w:rsidRPr="00765734" w:rsidDel="00B87975">
                <w:rPr>
                  <w:rFonts w:cstheme="minorBidi"/>
                  <w:b/>
                  <w:bCs/>
                </w:rPr>
                <w:delText>As</w:delText>
              </w:r>
              <w:r w:rsidDel="00B87975">
                <w:rPr>
                  <w:rFonts w:cstheme="minorBidi"/>
                  <w:b/>
                  <w:bCs/>
                </w:rPr>
                <w:delText xml:space="preserve"> a:</w:delText>
              </w:r>
              <w:r w:rsidRPr="004D451D" w:rsidDel="00B87975">
                <w:rPr>
                  <w:rFonts w:cstheme="minorBidi"/>
                </w:rPr>
                <w:delText xml:space="preserve"> </w:delText>
              </w:r>
              <w:r w:rsidRPr="00765734" w:rsidDel="00B87975">
                <w:rPr>
                  <w:rFonts w:cstheme="minorBidi"/>
                  <w:i/>
                  <w:iCs/>
                </w:rPr>
                <w:delText>Service Consumer</w:delText>
              </w:r>
              <w:r w:rsidRPr="004D451D" w:rsidDel="00B87975">
                <w:rPr>
                  <w:rFonts w:cstheme="minorBidi"/>
                </w:rPr>
                <w:delText>,</w:delText>
              </w:r>
            </w:del>
          </w:p>
          <w:p w14:paraId="0E1FDD61" w14:textId="0333A48B" w:rsidR="00D3328D" w:rsidDel="00B87975"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del w:id="575" w:author="Nikolaos Vastardis" w:date="2025-02-11T15:05:00Z" w16du:dateUtc="2025-02-11T15:05:00Z"/>
                <w:rFonts w:cstheme="minorBidi"/>
              </w:rPr>
            </w:pPr>
            <w:del w:id="576" w:author="Nikolaos Vastardis" w:date="2025-02-11T15:05:00Z" w16du:dateUtc="2025-02-11T15:05:00Z">
              <w:r w:rsidRPr="00765734" w:rsidDel="00B87975">
                <w:rPr>
                  <w:rFonts w:cstheme="minorBidi"/>
                  <w:b/>
                  <w:bCs/>
                </w:rPr>
                <w:delText>I want to</w:delText>
              </w:r>
              <w:r w:rsidDel="00B87975">
                <w:rPr>
                  <w:rFonts w:cstheme="minorBidi"/>
                  <w:b/>
                  <w:bCs/>
                </w:rPr>
                <w:delText>:</w:delText>
              </w:r>
              <w:r w:rsidRPr="004D451D" w:rsidDel="00B87975">
                <w:rPr>
                  <w:rFonts w:cstheme="minorBidi"/>
                </w:rPr>
                <w:delText xml:space="preserve"> </w:delText>
              </w:r>
              <w:r w:rsidDel="00B87975">
                <w:rPr>
                  <w:rFonts w:cstheme="minorBidi"/>
                </w:rPr>
                <w:delText>R</w:delText>
              </w:r>
              <w:r w:rsidRPr="004D451D" w:rsidDel="00B87975">
                <w:rPr>
                  <w:rFonts w:cstheme="minorBidi"/>
                </w:rPr>
                <w:delText>etrieve</w:delText>
              </w:r>
              <w:r w:rsidDel="00B87975">
                <w:rPr>
                  <w:rFonts w:cstheme="minorBidi"/>
                </w:rPr>
                <w:delText xml:space="preserve"> information on</w:delText>
              </w:r>
              <w:r w:rsidRPr="004D451D" w:rsidDel="00B87975">
                <w:rPr>
                  <w:rFonts w:cstheme="minorBidi"/>
                </w:rPr>
                <w:delText xml:space="preserve"> specific AtoN datasets using filtering criteria (e.g., area name, geometry, or identifier),</w:delText>
              </w:r>
            </w:del>
          </w:p>
          <w:p w14:paraId="4FBE8A7F" w14:textId="77AFB318" w:rsidR="00D3328D" w:rsidRPr="001E1D4F"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rFonts w:cstheme="minorBidi"/>
              </w:rPr>
            </w:pPr>
            <w:del w:id="577" w:author="Nikolaos Vastardis" w:date="2025-02-11T15:05:00Z" w16du:dateUtc="2025-02-11T15:05:00Z">
              <w:r w:rsidRPr="00765734" w:rsidDel="00B87975">
                <w:rPr>
                  <w:rFonts w:cstheme="minorBidi"/>
                  <w:b/>
                  <w:bCs/>
                </w:rPr>
                <w:delText>so that</w:delText>
              </w:r>
              <w:r w:rsidDel="00B87975">
                <w:rPr>
                  <w:rFonts w:cstheme="minorBidi"/>
                  <w:b/>
                  <w:bCs/>
                </w:rPr>
                <w:delText>:</w:delText>
              </w:r>
              <w:r w:rsidRPr="004D451D" w:rsidDel="00B87975">
                <w:rPr>
                  <w:rFonts w:cstheme="minorBidi"/>
                </w:rPr>
                <w:delText xml:space="preserve"> I can access relevant navigation information for my operational needs</w:delText>
              </w:r>
              <w:r w:rsidDel="00B87975">
                <w:rPr>
                  <w:rFonts w:cstheme="minorBidi"/>
                </w:rPr>
                <w:delText xml:space="preserve"> and minimise the communication resource requirements.</w:delText>
              </w:r>
            </w:del>
          </w:p>
        </w:tc>
      </w:tr>
      <w:tr w:rsidR="00D3328D" w:rsidRPr="001E1D4F" w14:paraId="1213CC9C" w14:textId="77777777" w:rsidTr="00EB1D8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31A33EF4" w14:textId="6E98D11D" w:rsidR="00D3328D" w:rsidRPr="006603B1" w:rsidRDefault="00D3328D" w:rsidP="00D3328D">
            <w:pPr>
              <w:pStyle w:val="Tabletext"/>
              <w:rPr>
                <w:rFonts w:cstheme="minorBidi"/>
              </w:rPr>
            </w:pPr>
            <w:r w:rsidRPr="006603B1">
              <w:rPr>
                <w:rFonts w:cstheme="minorBidi"/>
              </w:rPr>
              <w:lastRenderedPageBreak/>
              <w:t>F</w:t>
            </w:r>
            <w:del w:id="578" w:author="Nikolaos Vastardis [2]" w:date="2025-02-11T15:04:00Z" w16du:dateUtc="2025-02-11T15:04:00Z">
              <w:r w:rsidRPr="006603B1" w:rsidDel="00D3328D">
                <w:rPr>
                  <w:rFonts w:cstheme="minorBidi"/>
                </w:rPr>
                <w:delText>.</w:delText>
              </w:r>
            </w:del>
            <w:r w:rsidRPr="006603B1">
              <w:rPr>
                <w:rFonts w:cstheme="minorBidi"/>
              </w:rPr>
              <w:t>002</w:t>
            </w:r>
          </w:p>
        </w:tc>
        <w:tc>
          <w:tcPr>
            <w:tcW w:w="694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76681E0B" w14:textId="77777777" w:rsidR="00D3328D"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ins w:id="579" w:author="Nikolaos Vastardis" w:date="2025-02-11T15:05:00Z" w16du:dateUtc="2025-02-11T15:05:00Z"/>
                <w:rFonts w:cstheme="minorBidi"/>
              </w:rPr>
            </w:pPr>
            <w:ins w:id="580" w:author="Nikolaos Vastardis" w:date="2025-02-11T15:05:00Z" w16du:dateUtc="2025-02-11T15:05:00Z">
              <w:r w:rsidRPr="008D2F07">
                <w:rPr>
                  <w:rFonts w:cstheme="minorBidi"/>
                  <w:b/>
                  <w:bCs/>
                </w:rPr>
                <w:t>As</w:t>
              </w:r>
              <w:r>
                <w:rPr>
                  <w:rFonts w:cstheme="minorBidi"/>
                </w:rPr>
                <w:t xml:space="preserve"> </w:t>
              </w:r>
              <w:r>
                <w:rPr>
                  <w:rFonts w:cstheme="minorBidi"/>
                  <w:b/>
                  <w:bCs/>
                </w:rPr>
                <w:t>a:</w:t>
              </w:r>
              <w:r w:rsidRPr="006603B1">
                <w:rPr>
                  <w:rFonts w:cstheme="minorBidi"/>
                </w:rPr>
                <w:t xml:space="preserve"> </w:t>
              </w:r>
              <w:r>
                <w:rPr>
                  <w:rFonts w:cstheme="minorBidi"/>
                  <w:i/>
                  <w:iCs/>
                </w:rPr>
                <w:t>S</w:t>
              </w:r>
              <w:r w:rsidRPr="008D2F07">
                <w:rPr>
                  <w:rFonts w:cstheme="minorBidi"/>
                  <w:i/>
                  <w:iCs/>
                </w:rPr>
                <w:t xml:space="preserve">ervice </w:t>
              </w:r>
              <w:r>
                <w:rPr>
                  <w:rFonts w:cstheme="minorBidi"/>
                  <w:i/>
                  <w:iCs/>
                </w:rPr>
                <w:t>C</w:t>
              </w:r>
              <w:r w:rsidRPr="008D2F07">
                <w:rPr>
                  <w:rFonts w:cstheme="minorBidi"/>
                  <w:i/>
                  <w:iCs/>
                </w:rPr>
                <w:t>onsumer</w:t>
              </w:r>
              <w:r w:rsidRPr="006603B1">
                <w:rPr>
                  <w:rFonts w:cstheme="minorBidi"/>
                </w:rPr>
                <w:t>,</w:t>
              </w:r>
            </w:ins>
          </w:p>
          <w:p w14:paraId="13558BE7" w14:textId="77777777" w:rsidR="00D3328D"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ins w:id="581" w:author="Nikolaos Vastardis" w:date="2025-02-11T15:05:00Z" w16du:dateUtc="2025-02-11T15:05:00Z"/>
                <w:rFonts w:cstheme="minorBidi"/>
              </w:rPr>
            </w:pPr>
            <w:ins w:id="582" w:author="Nikolaos Vastardis" w:date="2025-02-11T15:05:00Z" w16du:dateUtc="2025-02-11T15:05:00Z">
              <w:r w:rsidRPr="008D2F07">
                <w:rPr>
                  <w:rFonts w:cstheme="minorBidi"/>
                  <w:b/>
                  <w:bCs/>
                </w:rPr>
                <w:t>I want to</w:t>
              </w:r>
              <w:r>
                <w:rPr>
                  <w:rFonts w:cstheme="minorBidi"/>
                </w:rPr>
                <w:t>:</w:t>
              </w:r>
              <w:r w:rsidRPr="006603B1">
                <w:rPr>
                  <w:rFonts w:cstheme="minorBidi"/>
                </w:rPr>
                <w:t xml:space="preserve"> </w:t>
              </w:r>
              <w:r>
                <w:rPr>
                  <w:rFonts w:cstheme="minorBidi"/>
                </w:rPr>
                <w:t>G</w:t>
              </w:r>
              <w:r w:rsidRPr="006603B1">
                <w:rPr>
                  <w:rFonts w:cstheme="minorBidi"/>
                </w:rPr>
                <w:t>et a summary of available AtoN datasets,</w:t>
              </w:r>
            </w:ins>
          </w:p>
          <w:p w14:paraId="779B2511" w14:textId="53E4D2CA" w:rsidR="00D3328D" w:rsidDel="00B87975"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del w:id="583" w:author="Nikolaos Vastardis" w:date="2025-02-11T15:05:00Z" w16du:dateUtc="2025-02-11T15:05:00Z"/>
                <w:rFonts w:cstheme="minorBidi"/>
              </w:rPr>
            </w:pPr>
            <w:ins w:id="584" w:author="Nikolaos Vastardis" w:date="2025-02-11T15:05:00Z" w16du:dateUtc="2025-02-11T15:05:00Z">
              <w:r w:rsidRPr="008D2F07">
                <w:rPr>
                  <w:rFonts w:cstheme="minorBidi"/>
                  <w:b/>
                  <w:bCs/>
                </w:rPr>
                <w:t>so that</w:t>
              </w:r>
              <w:r>
                <w:rPr>
                  <w:rFonts w:cstheme="minorBidi"/>
                </w:rPr>
                <w:t>:</w:t>
              </w:r>
              <w:r w:rsidRPr="006603B1">
                <w:rPr>
                  <w:rFonts w:cstheme="minorBidi"/>
                </w:rPr>
                <w:t xml:space="preserve"> I can decide which datasets to retrieve in detail</w:t>
              </w:r>
              <w:r>
                <w:rPr>
                  <w:rFonts w:cstheme="minorBidi"/>
                </w:rPr>
                <w:t xml:space="preserve"> and ensure that the information art hand is up to date.</w:t>
              </w:r>
            </w:ins>
            <w:del w:id="585" w:author="Nikolaos Vastardis" w:date="2025-02-11T15:05:00Z" w16du:dateUtc="2025-02-11T15:05:00Z">
              <w:r w:rsidRPr="008D2F07" w:rsidDel="00B87975">
                <w:rPr>
                  <w:rFonts w:cstheme="minorBidi"/>
                  <w:b/>
                  <w:bCs/>
                </w:rPr>
                <w:delText>As</w:delText>
              </w:r>
              <w:r w:rsidDel="00B87975">
                <w:rPr>
                  <w:rFonts w:cstheme="minorBidi"/>
                </w:rPr>
                <w:delText xml:space="preserve"> </w:delText>
              </w:r>
              <w:r w:rsidDel="00B87975">
                <w:rPr>
                  <w:rFonts w:cstheme="minorBidi"/>
                  <w:b/>
                  <w:bCs/>
                </w:rPr>
                <w:delText>a:</w:delText>
              </w:r>
              <w:r w:rsidRPr="006603B1" w:rsidDel="00B87975">
                <w:rPr>
                  <w:rFonts w:cstheme="minorBidi"/>
                </w:rPr>
                <w:delText xml:space="preserve"> </w:delText>
              </w:r>
              <w:r w:rsidDel="00B87975">
                <w:rPr>
                  <w:rFonts w:cstheme="minorBidi"/>
                  <w:i/>
                  <w:iCs/>
                </w:rPr>
                <w:delText>S</w:delText>
              </w:r>
              <w:r w:rsidRPr="008D2F07" w:rsidDel="00B87975">
                <w:rPr>
                  <w:rFonts w:cstheme="minorBidi"/>
                  <w:i/>
                  <w:iCs/>
                </w:rPr>
                <w:delText xml:space="preserve">ervice </w:delText>
              </w:r>
              <w:r w:rsidDel="00B87975">
                <w:rPr>
                  <w:rFonts w:cstheme="minorBidi"/>
                  <w:i/>
                  <w:iCs/>
                </w:rPr>
                <w:delText>C</w:delText>
              </w:r>
              <w:r w:rsidRPr="008D2F07" w:rsidDel="00B87975">
                <w:rPr>
                  <w:rFonts w:cstheme="minorBidi"/>
                  <w:i/>
                  <w:iCs/>
                </w:rPr>
                <w:delText>onsumer</w:delText>
              </w:r>
              <w:r w:rsidRPr="006603B1" w:rsidDel="00B87975">
                <w:rPr>
                  <w:rFonts w:cstheme="minorBidi"/>
                </w:rPr>
                <w:delText>,</w:delText>
              </w:r>
            </w:del>
          </w:p>
          <w:p w14:paraId="15E9EDCC" w14:textId="54578314" w:rsidR="00D3328D" w:rsidDel="00B87975"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del w:id="586" w:author="Nikolaos Vastardis" w:date="2025-02-11T15:05:00Z" w16du:dateUtc="2025-02-11T15:05:00Z"/>
                <w:rFonts w:cstheme="minorBidi"/>
              </w:rPr>
            </w:pPr>
            <w:del w:id="587" w:author="Nikolaos Vastardis" w:date="2025-02-11T15:05:00Z" w16du:dateUtc="2025-02-11T15:05:00Z">
              <w:r w:rsidRPr="008D2F07" w:rsidDel="00B87975">
                <w:rPr>
                  <w:rFonts w:cstheme="minorBidi"/>
                  <w:b/>
                  <w:bCs/>
                </w:rPr>
                <w:delText>I want to</w:delText>
              </w:r>
              <w:r w:rsidDel="00B87975">
                <w:rPr>
                  <w:rFonts w:cstheme="minorBidi"/>
                </w:rPr>
                <w:delText>:</w:delText>
              </w:r>
              <w:r w:rsidRPr="006603B1" w:rsidDel="00B87975">
                <w:rPr>
                  <w:rFonts w:cstheme="minorBidi"/>
                </w:rPr>
                <w:delText xml:space="preserve"> </w:delText>
              </w:r>
              <w:r w:rsidDel="00B87975">
                <w:rPr>
                  <w:rFonts w:cstheme="minorBidi"/>
                </w:rPr>
                <w:delText>G</w:delText>
              </w:r>
              <w:r w:rsidRPr="006603B1" w:rsidDel="00B87975">
                <w:rPr>
                  <w:rFonts w:cstheme="minorBidi"/>
                </w:rPr>
                <w:delText>et a summary of available AtoN datasets,</w:delText>
              </w:r>
            </w:del>
          </w:p>
          <w:p w14:paraId="5EB2F2A7" w14:textId="4602D9BE" w:rsidR="00D3328D" w:rsidRPr="00EB1D81"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rFonts w:cstheme="minorBidi"/>
                <w:b/>
                <w:bCs/>
              </w:rPr>
            </w:pPr>
            <w:del w:id="588" w:author="Nikolaos Vastardis" w:date="2025-02-11T15:05:00Z" w16du:dateUtc="2025-02-11T15:05:00Z">
              <w:r w:rsidRPr="008D2F07" w:rsidDel="00B87975">
                <w:rPr>
                  <w:rFonts w:cstheme="minorBidi"/>
                  <w:b/>
                  <w:bCs/>
                </w:rPr>
                <w:delText>so that</w:delText>
              </w:r>
              <w:r w:rsidDel="00B87975">
                <w:rPr>
                  <w:rFonts w:cstheme="minorBidi"/>
                </w:rPr>
                <w:delText>:</w:delText>
              </w:r>
              <w:r w:rsidRPr="006603B1" w:rsidDel="00B87975">
                <w:rPr>
                  <w:rFonts w:cstheme="minorBidi"/>
                </w:rPr>
                <w:delText xml:space="preserve"> I can decide which datasets to retrieve in detail</w:delText>
              </w:r>
              <w:r w:rsidDel="00B87975">
                <w:rPr>
                  <w:rFonts w:cstheme="minorBidi"/>
                </w:rPr>
                <w:delText xml:space="preserve"> and ensure that the information art hand is up to date.</w:delText>
              </w:r>
            </w:del>
          </w:p>
        </w:tc>
      </w:tr>
      <w:tr w:rsidR="00D3328D" w:rsidRPr="001E1D4F" w14:paraId="04D5D8D5" w14:textId="77777777" w:rsidTr="00EB1D81">
        <w:trPr>
          <w:trHeight w:val="567"/>
        </w:trPr>
        <w:tc>
          <w:tcPr>
            <w:cnfStyle w:val="001000000000" w:firstRow="0" w:lastRow="0" w:firstColumn="1" w:lastColumn="0" w:oddVBand="0" w:evenVBand="0" w:oddHBand="0" w:evenHBand="0" w:firstRowFirstColumn="0" w:firstRowLastColumn="0" w:lastRowFirstColumn="0" w:lastRowLastColumn="0"/>
            <w:tcW w:w="21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30F6ECC2" w14:textId="1E161675" w:rsidR="00D3328D" w:rsidRPr="006603B1" w:rsidRDefault="00D3328D" w:rsidP="00D3328D">
            <w:pPr>
              <w:pStyle w:val="Tabletext"/>
              <w:rPr>
                <w:rFonts w:cstheme="minorBidi"/>
              </w:rPr>
            </w:pPr>
            <w:r w:rsidRPr="001FBD3E">
              <w:rPr>
                <w:rFonts w:cstheme="minorBidi"/>
              </w:rPr>
              <w:t>F</w:t>
            </w:r>
            <w:del w:id="589" w:author="Nikolaos Vastardis [2]" w:date="2025-02-11T15:04:00Z" w16du:dateUtc="2025-02-11T15:04:00Z">
              <w:r w:rsidRPr="001FBD3E" w:rsidDel="00D3328D">
                <w:rPr>
                  <w:rFonts w:cstheme="minorBidi"/>
                </w:rPr>
                <w:delText>.</w:delText>
              </w:r>
            </w:del>
            <w:r w:rsidRPr="001FBD3E">
              <w:rPr>
                <w:rFonts w:cstheme="minorBidi"/>
              </w:rPr>
              <w:t>00</w:t>
            </w:r>
            <w:r>
              <w:rPr>
                <w:rFonts w:cstheme="minorBidi"/>
              </w:rPr>
              <w:t>3</w:t>
            </w:r>
          </w:p>
        </w:tc>
        <w:tc>
          <w:tcPr>
            <w:tcW w:w="694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FF51C9D" w14:textId="77777777" w:rsidR="00D3328D"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ins w:id="590" w:author="Nikolaos Vastardis" w:date="2025-02-11T15:05:00Z" w16du:dateUtc="2025-02-11T15:05:00Z"/>
                <w:rFonts w:cstheme="minorBidi"/>
              </w:rPr>
            </w:pPr>
            <w:ins w:id="591" w:author="Nikolaos Vastardis" w:date="2025-02-11T15:05:00Z" w16du:dateUtc="2025-02-11T15:05:00Z">
              <w:r w:rsidRPr="008D2F07">
                <w:rPr>
                  <w:rFonts w:cstheme="minorBidi"/>
                  <w:b/>
                  <w:bCs/>
                </w:rPr>
                <w:t>As a</w:t>
              </w:r>
              <w:r>
                <w:rPr>
                  <w:rFonts w:cstheme="minorBidi"/>
                  <w:b/>
                  <w:bCs/>
                </w:rPr>
                <w:t xml:space="preserve">: </w:t>
              </w:r>
              <w:r w:rsidRPr="008D2F07">
                <w:rPr>
                  <w:rFonts w:cstheme="minorBidi"/>
                  <w:i/>
                  <w:iCs/>
                </w:rPr>
                <w:t>Service Consumer</w:t>
              </w:r>
              <w:r w:rsidRPr="006603B1">
                <w:rPr>
                  <w:rFonts w:cstheme="minorBidi"/>
                </w:rPr>
                <w:t>,</w:t>
              </w:r>
            </w:ins>
          </w:p>
          <w:p w14:paraId="4957604B" w14:textId="77777777" w:rsidR="00D3328D"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ins w:id="592" w:author="Nikolaos Vastardis" w:date="2025-02-11T15:05:00Z" w16du:dateUtc="2025-02-11T15:05:00Z"/>
                <w:rFonts w:cstheme="minorBidi"/>
              </w:rPr>
            </w:pPr>
            <w:ins w:id="593" w:author="Nikolaos Vastardis" w:date="2025-02-11T15:05:00Z" w16du:dateUtc="2025-02-11T15:05:00Z">
              <w:r w:rsidRPr="008D2F07">
                <w:rPr>
                  <w:rFonts w:cstheme="minorBidi"/>
                  <w:b/>
                  <w:bCs/>
                </w:rPr>
                <w:t>I want to</w:t>
              </w:r>
              <w:r>
                <w:rPr>
                  <w:rFonts w:cstheme="minorBidi"/>
                </w:rPr>
                <w:t>:</w:t>
              </w:r>
              <w:r w:rsidRPr="006603B1">
                <w:rPr>
                  <w:rFonts w:cstheme="minorBidi"/>
                </w:rPr>
                <w:t xml:space="preserve"> </w:t>
              </w:r>
              <w:r>
                <w:rPr>
                  <w:rFonts w:cstheme="minorBidi"/>
                </w:rPr>
                <w:t>S</w:t>
              </w:r>
              <w:r w:rsidRPr="006603B1">
                <w:rPr>
                  <w:rFonts w:cstheme="minorBidi"/>
                </w:rPr>
                <w:t>ubscribe to updates for specific AtoN datasets,</w:t>
              </w:r>
            </w:ins>
          </w:p>
          <w:p w14:paraId="50683FAC" w14:textId="3815EBFF" w:rsidR="00D3328D" w:rsidDel="00B87975"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del w:id="594" w:author="Nikolaos Vastardis" w:date="2025-02-11T15:05:00Z" w16du:dateUtc="2025-02-11T15:05:00Z"/>
                <w:rFonts w:cstheme="minorBidi"/>
              </w:rPr>
            </w:pPr>
            <w:ins w:id="595" w:author="Nikolaos Vastardis" w:date="2025-02-11T15:05:00Z" w16du:dateUtc="2025-02-11T15:05:00Z">
              <w:r w:rsidRPr="008D2F07">
                <w:rPr>
                  <w:rFonts w:cstheme="minorBidi"/>
                  <w:b/>
                  <w:bCs/>
                </w:rPr>
                <w:t>so that</w:t>
              </w:r>
              <w:r>
                <w:rPr>
                  <w:rFonts w:cstheme="minorBidi"/>
                </w:rPr>
                <w:t>:</w:t>
              </w:r>
              <w:r w:rsidRPr="006603B1">
                <w:rPr>
                  <w:rFonts w:cstheme="minorBidi"/>
                </w:rPr>
                <w:t xml:space="preserve"> I can automatically receive changes without repeated manual requests</w:t>
              </w:r>
              <w:r>
                <w:rPr>
                  <w:rFonts w:cstheme="minorBidi"/>
                </w:rPr>
                <w:t>, minimising the required effort and delays.</w:t>
              </w:r>
            </w:ins>
            <w:del w:id="596" w:author="Nikolaos Vastardis" w:date="2025-02-11T15:05:00Z" w16du:dateUtc="2025-02-11T15:05:00Z">
              <w:r w:rsidRPr="008D2F07" w:rsidDel="00B87975">
                <w:rPr>
                  <w:rFonts w:cstheme="minorBidi"/>
                  <w:b/>
                  <w:bCs/>
                </w:rPr>
                <w:delText>As a</w:delText>
              </w:r>
              <w:r w:rsidDel="00B87975">
                <w:rPr>
                  <w:rFonts w:cstheme="minorBidi"/>
                  <w:b/>
                  <w:bCs/>
                </w:rPr>
                <w:delText xml:space="preserve">: </w:delText>
              </w:r>
              <w:r w:rsidRPr="008D2F07" w:rsidDel="00B87975">
                <w:rPr>
                  <w:rFonts w:cstheme="minorBidi"/>
                  <w:i/>
                  <w:iCs/>
                </w:rPr>
                <w:delText>Service Consumer</w:delText>
              </w:r>
              <w:r w:rsidRPr="006603B1" w:rsidDel="00B87975">
                <w:rPr>
                  <w:rFonts w:cstheme="minorBidi"/>
                </w:rPr>
                <w:delText>,</w:delText>
              </w:r>
            </w:del>
          </w:p>
          <w:p w14:paraId="4A5F9A07" w14:textId="0DF00AD8" w:rsidR="00D3328D" w:rsidDel="00B87975"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del w:id="597" w:author="Nikolaos Vastardis" w:date="2025-02-11T15:05:00Z" w16du:dateUtc="2025-02-11T15:05:00Z"/>
                <w:rFonts w:cstheme="minorBidi"/>
              </w:rPr>
            </w:pPr>
            <w:del w:id="598" w:author="Nikolaos Vastardis" w:date="2025-02-11T15:05:00Z" w16du:dateUtc="2025-02-11T15:05:00Z">
              <w:r w:rsidRPr="008D2F07" w:rsidDel="00B87975">
                <w:rPr>
                  <w:rFonts w:cstheme="minorBidi"/>
                  <w:b/>
                  <w:bCs/>
                </w:rPr>
                <w:delText>I want to</w:delText>
              </w:r>
              <w:r w:rsidDel="00B87975">
                <w:rPr>
                  <w:rFonts w:cstheme="minorBidi"/>
                </w:rPr>
                <w:delText>:</w:delText>
              </w:r>
              <w:r w:rsidRPr="006603B1" w:rsidDel="00B87975">
                <w:rPr>
                  <w:rFonts w:cstheme="minorBidi"/>
                </w:rPr>
                <w:delText xml:space="preserve"> </w:delText>
              </w:r>
              <w:r w:rsidDel="00B87975">
                <w:rPr>
                  <w:rFonts w:cstheme="minorBidi"/>
                </w:rPr>
                <w:delText>S</w:delText>
              </w:r>
              <w:r w:rsidRPr="006603B1" w:rsidDel="00B87975">
                <w:rPr>
                  <w:rFonts w:cstheme="minorBidi"/>
                </w:rPr>
                <w:delText>ubscribe to updates for specific AtoN datasets,</w:delText>
              </w:r>
            </w:del>
          </w:p>
          <w:p w14:paraId="0BE5AACB" w14:textId="04536FCF" w:rsidR="00D3328D" w:rsidRPr="008D2F07"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rFonts w:cstheme="minorBidi"/>
                <w:b/>
                <w:bCs/>
              </w:rPr>
            </w:pPr>
            <w:del w:id="599" w:author="Nikolaos Vastardis" w:date="2025-02-11T15:05:00Z" w16du:dateUtc="2025-02-11T15:05:00Z">
              <w:r w:rsidRPr="008D2F07" w:rsidDel="00B87975">
                <w:rPr>
                  <w:rFonts w:cstheme="minorBidi"/>
                  <w:b/>
                  <w:bCs/>
                </w:rPr>
                <w:delText>so that</w:delText>
              </w:r>
              <w:r w:rsidDel="00B87975">
                <w:rPr>
                  <w:rFonts w:cstheme="minorBidi"/>
                </w:rPr>
                <w:delText>:</w:delText>
              </w:r>
              <w:r w:rsidRPr="006603B1" w:rsidDel="00B87975">
                <w:rPr>
                  <w:rFonts w:cstheme="minorBidi"/>
                </w:rPr>
                <w:delText xml:space="preserve"> I can automatically receive changes without repeated manual requests</w:delText>
              </w:r>
              <w:r w:rsidDel="00B87975">
                <w:rPr>
                  <w:rFonts w:cstheme="minorBidi"/>
                </w:rPr>
                <w:delText>, minimising the required effort and delays.</w:delText>
              </w:r>
            </w:del>
          </w:p>
        </w:tc>
      </w:tr>
      <w:tr w:rsidR="00D3328D" w:rsidRPr="001E1D4F" w14:paraId="5BEBFFE4" w14:textId="77777777" w:rsidTr="00EB1D8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DCEA24F" w14:textId="79266BB9" w:rsidR="00D3328D" w:rsidRPr="006603B1" w:rsidRDefault="00D3328D" w:rsidP="00D3328D">
            <w:pPr>
              <w:pStyle w:val="Tabletext"/>
              <w:rPr>
                <w:rFonts w:cstheme="minorBidi"/>
              </w:rPr>
            </w:pPr>
            <w:ins w:id="600" w:author="Nikolaos Vastardis [2]" w:date="2025-02-11T15:04:00Z" w16du:dateUtc="2025-02-11T15:04:00Z">
              <w:r>
                <w:rPr>
                  <w:rFonts w:cstheme="minorBidi"/>
                </w:rPr>
                <w:t>F</w:t>
              </w:r>
            </w:ins>
            <w:del w:id="601" w:author="Nikolaos Vastardis [2]" w:date="2025-02-11T15:04:00Z" w16du:dateUtc="2025-02-11T15:04:00Z">
              <w:r w:rsidDel="00D3328D">
                <w:rPr>
                  <w:rFonts w:cstheme="minorBidi"/>
                </w:rPr>
                <w:delText>F.</w:delText>
              </w:r>
            </w:del>
            <w:r>
              <w:rPr>
                <w:rFonts w:cstheme="minorBidi"/>
              </w:rPr>
              <w:t>004</w:t>
            </w:r>
          </w:p>
        </w:tc>
        <w:tc>
          <w:tcPr>
            <w:tcW w:w="694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8B668FC" w14:textId="77777777" w:rsidR="00D3328D"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ins w:id="602" w:author="Nikolaos Vastardis" w:date="2025-02-11T15:05:00Z" w16du:dateUtc="2025-02-11T15:05:00Z"/>
                <w:rFonts w:cstheme="minorBidi"/>
              </w:rPr>
            </w:pPr>
            <w:ins w:id="603" w:author="Nikolaos Vastardis" w:date="2025-02-11T15:05:00Z" w16du:dateUtc="2025-02-11T15:05:00Z">
              <w:r w:rsidRPr="008D2F07">
                <w:rPr>
                  <w:rFonts w:cstheme="minorBidi"/>
                  <w:b/>
                  <w:bCs/>
                </w:rPr>
                <w:t>As a</w:t>
              </w:r>
              <w:r>
                <w:rPr>
                  <w:rFonts w:cstheme="minorBidi"/>
                </w:rPr>
                <w:t>:</w:t>
              </w:r>
              <w:r w:rsidRPr="006603B1">
                <w:rPr>
                  <w:rFonts w:cstheme="minorBidi"/>
                </w:rPr>
                <w:t xml:space="preserve"> </w:t>
              </w:r>
              <w:r w:rsidRPr="008D2F07">
                <w:rPr>
                  <w:rFonts w:cstheme="minorBidi"/>
                  <w:i/>
                  <w:iCs/>
                </w:rPr>
                <w:t>Service Consumer</w:t>
              </w:r>
              <w:r w:rsidRPr="006603B1">
                <w:rPr>
                  <w:rFonts w:cstheme="minorBidi"/>
                </w:rPr>
                <w:t>,</w:t>
              </w:r>
            </w:ins>
          </w:p>
          <w:p w14:paraId="58E62E2A" w14:textId="77777777" w:rsidR="00D3328D"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ins w:id="604" w:author="Nikolaos Vastardis" w:date="2025-02-11T15:05:00Z" w16du:dateUtc="2025-02-11T15:05:00Z"/>
                <w:rFonts w:cstheme="minorBidi"/>
              </w:rPr>
            </w:pPr>
            <w:ins w:id="605" w:author="Nikolaos Vastardis" w:date="2025-02-11T15:05:00Z" w16du:dateUtc="2025-02-11T15:05:00Z">
              <w:r w:rsidRPr="008D2F07">
                <w:rPr>
                  <w:rFonts w:cstheme="minorBidi"/>
                  <w:b/>
                  <w:bCs/>
                </w:rPr>
                <w:t>I want to</w:t>
              </w:r>
              <w:r>
                <w:rPr>
                  <w:rFonts w:cstheme="minorBidi"/>
                  <w:b/>
                  <w:bCs/>
                </w:rPr>
                <w:t>:</w:t>
              </w:r>
              <w:r w:rsidRPr="006603B1">
                <w:rPr>
                  <w:rFonts w:cstheme="minorBidi"/>
                </w:rPr>
                <w:t xml:space="preserve"> </w:t>
              </w:r>
              <w:r>
                <w:rPr>
                  <w:rFonts w:cstheme="minorBidi"/>
                </w:rPr>
                <w:t>T</w:t>
              </w:r>
              <w:r w:rsidRPr="006603B1">
                <w:rPr>
                  <w:rFonts w:cstheme="minorBidi"/>
                </w:rPr>
                <w:t>erminate a subscription when it is no longer needed,</w:t>
              </w:r>
            </w:ins>
          </w:p>
          <w:p w14:paraId="7A40F9B7" w14:textId="1185D7F4" w:rsidR="00D3328D" w:rsidDel="00B87975"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del w:id="606" w:author="Nikolaos Vastardis" w:date="2025-02-11T15:05:00Z" w16du:dateUtc="2025-02-11T15:05:00Z"/>
                <w:rFonts w:cstheme="minorBidi"/>
              </w:rPr>
            </w:pPr>
            <w:ins w:id="607" w:author="Nikolaos Vastardis" w:date="2025-02-11T15:05:00Z" w16du:dateUtc="2025-02-11T15:05:00Z">
              <w:r w:rsidRPr="008D2F07">
                <w:rPr>
                  <w:rFonts w:cstheme="minorBidi"/>
                  <w:b/>
                  <w:bCs/>
                </w:rPr>
                <w:t>so that</w:t>
              </w:r>
              <w:r>
                <w:rPr>
                  <w:rFonts w:cstheme="minorBidi"/>
                </w:rPr>
                <w:t>:</w:t>
              </w:r>
              <w:r w:rsidRPr="006603B1">
                <w:rPr>
                  <w:rFonts w:cstheme="minorBidi"/>
                </w:rPr>
                <w:t xml:space="preserve"> I can stop receiving unnecessary updates.</w:t>
              </w:r>
            </w:ins>
            <w:del w:id="608" w:author="Nikolaos Vastardis" w:date="2025-02-11T15:05:00Z" w16du:dateUtc="2025-02-11T15:05:00Z">
              <w:r w:rsidRPr="008D2F07" w:rsidDel="00B87975">
                <w:rPr>
                  <w:rFonts w:cstheme="minorBidi"/>
                  <w:b/>
                  <w:bCs/>
                </w:rPr>
                <w:delText>As a</w:delText>
              </w:r>
              <w:r w:rsidDel="00B87975">
                <w:rPr>
                  <w:rFonts w:cstheme="minorBidi"/>
                </w:rPr>
                <w:delText>:</w:delText>
              </w:r>
              <w:r w:rsidRPr="006603B1" w:rsidDel="00B87975">
                <w:rPr>
                  <w:rFonts w:cstheme="minorBidi"/>
                </w:rPr>
                <w:delText xml:space="preserve"> </w:delText>
              </w:r>
              <w:r w:rsidRPr="008D2F07" w:rsidDel="00B87975">
                <w:rPr>
                  <w:rFonts w:cstheme="minorBidi"/>
                  <w:i/>
                  <w:iCs/>
                </w:rPr>
                <w:delText>Service Consumer</w:delText>
              </w:r>
              <w:r w:rsidRPr="006603B1" w:rsidDel="00B87975">
                <w:rPr>
                  <w:rFonts w:cstheme="minorBidi"/>
                </w:rPr>
                <w:delText>,</w:delText>
              </w:r>
            </w:del>
          </w:p>
          <w:p w14:paraId="29B8E50E" w14:textId="27DB8D70" w:rsidR="00D3328D" w:rsidDel="00B87975"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del w:id="609" w:author="Nikolaos Vastardis" w:date="2025-02-11T15:05:00Z" w16du:dateUtc="2025-02-11T15:05:00Z"/>
                <w:rFonts w:cstheme="minorBidi"/>
              </w:rPr>
            </w:pPr>
            <w:del w:id="610" w:author="Nikolaos Vastardis" w:date="2025-02-11T15:05:00Z" w16du:dateUtc="2025-02-11T15:05:00Z">
              <w:r w:rsidRPr="008D2F07" w:rsidDel="00B87975">
                <w:rPr>
                  <w:rFonts w:cstheme="minorBidi"/>
                  <w:b/>
                  <w:bCs/>
                </w:rPr>
                <w:delText>I want to</w:delText>
              </w:r>
              <w:r w:rsidDel="00B87975">
                <w:rPr>
                  <w:rFonts w:cstheme="minorBidi"/>
                  <w:b/>
                  <w:bCs/>
                </w:rPr>
                <w:delText>:</w:delText>
              </w:r>
              <w:r w:rsidRPr="006603B1" w:rsidDel="00B87975">
                <w:rPr>
                  <w:rFonts w:cstheme="minorBidi"/>
                </w:rPr>
                <w:delText xml:space="preserve"> </w:delText>
              </w:r>
              <w:r w:rsidDel="00B87975">
                <w:rPr>
                  <w:rFonts w:cstheme="minorBidi"/>
                </w:rPr>
                <w:delText>T</w:delText>
              </w:r>
              <w:r w:rsidRPr="006603B1" w:rsidDel="00B87975">
                <w:rPr>
                  <w:rFonts w:cstheme="minorBidi"/>
                </w:rPr>
                <w:delText>erminate a subscription when it is no longer needed,</w:delText>
              </w:r>
            </w:del>
          </w:p>
          <w:p w14:paraId="4B356EE4" w14:textId="5F7AE52A" w:rsidR="00D3328D" w:rsidRPr="008D2F07"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rFonts w:cstheme="minorBidi"/>
                <w:b/>
                <w:bCs/>
              </w:rPr>
            </w:pPr>
            <w:del w:id="611" w:author="Nikolaos Vastardis" w:date="2025-02-11T15:05:00Z" w16du:dateUtc="2025-02-11T15:05:00Z">
              <w:r w:rsidRPr="008D2F07" w:rsidDel="00B87975">
                <w:rPr>
                  <w:rFonts w:cstheme="minorBidi"/>
                  <w:b/>
                  <w:bCs/>
                </w:rPr>
                <w:delText>so that</w:delText>
              </w:r>
              <w:r w:rsidDel="00B87975">
                <w:rPr>
                  <w:rFonts w:cstheme="minorBidi"/>
                </w:rPr>
                <w:delText>:</w:delText>
              </w:r>
              <w:r w:rsidRPr="006603B1" w:rsidDel="00B87975">
                <w:rPr>
                  <w:rFonts w:cstheme="minorBidi"/>
                </w:rPr>
                <w:delText xml:space="preserve"> I can stop receiving unnecessary updates.</w:delText>
              </w:r>
            </w:del>
          </w:p>
        </w:tc>
      </w:tr>
      <w:tr w:rsidR="00D3328D" w14:paraId="6961A3C4" w14:textId="77777777" w:rsidTr="00597369">
        <w:trPr>
          <w:trHeight w:val="300"/>
        </w:trPr>
        <w:tc>
          <w:tcPr>
            <w:cnfStyle w:val="001000000000" w:firstRow="0" w:lastRow="0" w:firstColumn="1" w:lastColumn="0" w:oddVBand="0" w:evenVBand="0" w:oddHBand="0" w:evenHBand="0" w:firstRowFirstColumn="0" w:firstRowLastColumn="0" w:lastRowFirstColumn="0" w:lastRowLastColumn="0"/>
            <w:tcW w:w="21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6C5BECA" w14:textId="3AEF0EF8" w:rsidR="00D3328D" w:rsidRDefault="00D3328D" w:rsidP="00D3328D">
            <w:pPr>
              <w:pStyle w:val="Tabletext"/>
              <w:rPr>
                <w:rFonts w:cstheme="minorBidi"/>
              </w:rPr>
            </w:pPr>
            <w:r w:rsidRPr="001FBD3E">
              <w:rPr>
                <w:rFonts w:cstheme="minorBidi"/>
              </w:rPr>
              <w:t>F</w:t>
            </w:r>
            <w:del w:id="612" w:author="Nikolaos Vastardis [2]" w:date="2025-02-11T15:04:00Z" w16du:dateUtc="2025-02-11T15:04:00Z">
              <w:r w:rsidRPr="001FBD3E" w:rsidDel="00D3328D">
                <w:rPr>
                  <w:rFonts w:cstheme="minorBidi"/>
                </w:rPr>
                <w:delText>.</w:delText>
              </w:r>
            </w:del>
            <w:r w:rsidRPr="001FBD3E">
              <w:rPr>
                <w:rFonts w:cstheme="minorBidi"/>
              </w:rPr>
              <w:t>00</w:t>
            </w:r>
            <w:r>
              <w:rPr>
                <w:rFonts w:cstheme="minorBidi"/>
              </w:rPr>
              <w:t>5</w:t>
            </w:r>
          </w:p>
        </w:tc>
        <w:tc>
          <w:tcPr>
            <w:tcW w:w="694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234F781" w14:textId="77777777" w:rsidR="00D3328D"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ins w:id="613" w:author="Nikolaos Vastardis" w:date="2025-02-11T15:05:00Z" w16du:dateUtc="2025-02-11T15:05:00Z"/>
                <w:rFonts w:cstheme="minorBidi"/>
              </w:rPr>
            </w:pPr>
            <w:ins w:id="614" w:author="Nikolaos Vastardis" w:date="2025-02-11T15:05:00Z" w16du:dateUtc="2025-02-11T15:05:00Z">
              <w:r w:rsidRPr="008D2F07">
                <w:rPr>
                  <w:rFonts w:cstheme="minorBidi"/>
                  <w:b/>
                  <w:bCs/>
                </w:rPr>
                <w:t>As a</w:t>
              </w:r>
              <w:r>
                <w:rPr>
                  <w:rFonts w:cstheme="minorBidi"/>
                </w:rPr>
                <w:t>:</w:t>
              </w:r>
              <w:r w:rsidRPr="006603B1">
                <w:rPr>
                  <w:rFonts w:cstheme="minorBidi"/>
                </w:rPr>
                <w:t xml:space="preserve"> </w:t>
              </w:r>
              <w:r w:rsidRPr="008D2F07">
                <w:rPr>
                  <w:rFonts w:cstheme="minorBidi"/>
                  <w:i/>
                  <w:iCs/>
                </w:rPr>
                <w:t>Service Consumer</w:t>
              </w:r>
              <w:r w:rsidRPr="006603B1">
                <w:rPr>
                  <w:rFonts w:cstheme="minorBidi"/>
                </w:rPr>
                <w:t>,</w:t>
              </w:r>
            </w:ins>
          </w:p>
          <w:p w14:paraId="4507BFD1" w14:textId="77777777" w:rsidR="00D3328D"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ins w:id="615" w:author="Nikolaos Vastardis" w:date="2025-02-11T15:05:00Z" w16du:dateUtc="2025-02-11T15:05:00Z"/>
                <w:rFonts w:cstheme="minorBidi"/>
              </w:rPr>
            </w:pPr>
            <w:ins w:id="616" w:author="Nikolaos Vastardis" w:date="2025-02-11T15:05:00Z" w16du:dateUtc="2025-02-11T15:05:00Z">
              <w:r w:rsidRPr="008D2F07">
                <w:rPr>
                  <w:rFonts w:cstheme="minorBidi"/>
                  <w:b/>
                  <w:bCs/>
                </w:rPr>
                <w:t>I want to</w:t>
              </w:r>
              <w:r>
                <w:rPr>
                  <w:rFonts w:cstheme="minorBidi"/>
                  <w:b/>
                  <w:bCs/>
                </w:rPr>
                <w:t>:</w:t>
              </w:r>
              <w:r w:rsidRPr="006603B1">
                <w:rPr>
                  <w:rFonts w:cstheme="minorBidi"/>
                </w:rPr>
                <w:t xml:space="preserve"> </w:t>
              </w:r>
              <w:r>
                <w:rPr>
                  <w:rFonts w:cstheme="minorBidi"/>
                </w:rPr>
                <w:t>Receive information from multiple authorities</w:t>
              </w:r>
              <w:r w:rsidRPr="006603B1">
                <w:rPr>
                  <w:rFonts w:cstheme="minorBidi"/>
                </w:rPr>
                <w:t>,</w:t>
              </w:r>
            </w:ins>
          </w:p>
          <w:p w14:paraId="65A7105A" w14:textId="5556985B" w:rsidR="00D3328D" w:rsidDel="00B87975"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del w:id="617" w:author="Nikolaos Vastardis" w:date="2025-02-11T15:05:00Z" w16du:dateUtc="2025-02-11T15:05:00Z"/>
                <w:rFonts w:cstheme="minorBidi"/>
              </w:rPr>
            </w:pPr>
            <w:ins w:id="618" w:author="Nikolaos Vastardis" w:date="2025-02-11T15:05:00Z" w16du:dateUtc="2025-02-11T15:05:00Z">
              <w:r w:rsidRPr="008D2F07">
                <w:rPr>
                  <w:rFonts w:cstheme="minorBidi"/>
                  <w:b/>
                  <w:bCs/>
                </w:rPr>
                <w:t>so that</w:t>
              </w:r>
              <w:r>
                <w:rPr>
                  <w:rFonts w:cstheme="minorBidi"/>
                </w:rPr>
                <w:t>:</w:t>
              </w:r>
              <w:r w:rsidRPr="006603B1">
                <w:rPr>
                  <w:rFonts w:cstheme="minorBidi"/>
                </w:rPr>
                <w:t xml:space="preserve"> I </w:t>
              </w:r>
              <w:r>
                <w:rPr>
                  <w:rFonts w:cstheme="minorBidi"/>
                </w:rPr>
                <w:t>can safely navigate through multiple areas or responsibility</w:t>
              </w:r>
              <w:r w:rsidRPr="006603B1">
                <w:rPr>
                  <w:rFonts w:cstheme="minorBidi"/>
                </w:rPr>
                <w:t>.</w:t>
              </w:r>
            </w:ins>
            <w:del w:id="619" w:author="Nikolaos Vastardis" w:date="2025-02-11T15:05:00Z" w16du:dateUtc="2025-02-11T15:05:00Z">
              <w:r w:rsidRPr="008D2F07" w:rsidDel="00B87975">
                <w:rPr>
                  <w:rFonts w:cstheme="minorBidi"/>
                  <w:b/>
                  <w:bCs/>
                </w:rPr>
                <w:delText>As a</w:delText>
              </w:r>
              <w:r w:rsidDel="00B87975">
                <w:rPr>
                  <w:rFonts w:cstheme="minorBidi"/>
                </w:rPr>
                <w:delText>:</w:delText>
              </w:r>
              <w:r w:rsidRPr="006603B1" w:rsidDel="00B87975">
                <w:rPr>
                  <w:rFonts w:cstheme="minorBidi"/>
                </w:rPr>
                <w:delText xml:space="preserve"> </w:delText>
              </w:r>
              <w:r w:rsidRPr="008D2F07" w:rsidDel="00B87975">
                <w:rPr>
                  <w:rFonts w:cstheme="minorBidi"/>
                  <w:i/>
                  <w:iCs/>
                </w:rPr>
                <w:delText>Service Provider</w:delText>
              </w:r>
              <w:r w:rsidRPr="006603B1" w:rsidDel="00B87975">
                <w:rPr>
                  <w:rFonts w:cstheme="minorBidi"/>
                </w:rPr>
                <w:delText>,</w:delText>
              </w:r>
            </w:del>
          </w:p>
          <w:p w14:paraId="552B3465" w14:textId="6DE7F4B2" w:rsidR="00D3328D" w:rsidDel="00B87975"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del w:id="620" w:author="Nikolaos Vastardis" w:date="2025-02-11T15:05:00Z" w16du:dateUtc="2025-02-11T15:05:00Z"/>
                <w:rFonts w:cstheme="minorBidi"/>
              </w:rPr>
            </w:pPr>
            <w:del w:id="621" w:author="Nikolaos Vastardis" w:date="2025-02-11T15:05:00Z" w16du:dateUtc="2025-02-11T15:05:00Z">
              <w:r w:rsidRPr="008D2F07" w:rsidDel="00B87975">
                <w:rPr>
                  <w:rFonts w:cstheme="minorBidi"/>
                  <w:b/>
                  <w:bCs/>
                </w:rPr>
                <w:delText>I want to:</w:delText>
              </w:r>
              <w:r w:rsidRPr="006603B1" w:rsidDel="00B87975">
                <w:rPr>
                  <w:rFonts w:cstheme="minorBidi"/>
                </w:rPr>
                <w:delText xml:space="preserve"> </w:delText>
              </w:r>
              <w:r w:rsidDel="00B87975">
                <w:rPr>
                  <w:rFonts w:cstheme="minorBidi"/>
                </w:rPr>
                <w:delText>R</w:delText>
              </w:r>
              <w:r w:rsidRPr="006603B1" w:rsidDel="00B87975">
                <w:rPr>
                  <w:rFonts w:cstheme="minorBidi"/>
                </w:rPr>
                <w:delText>eceive acknowledgments for updates sent to consumers,</w:delText>
              </w:r>
            </w:del>
          </w:p>
          <w:p w14:paraId="6B34F32B" w14:textId="3BB0A19E" w:rsidR="00D3328D"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rFonts w:cstheme="minorBidi"/>
              </w:rPr>
            </w:pPr>
            <w:del w:id="622" w:author="Nikolaos Vastardis" w:date="2025-02-11T15:05:00Z" w16du:dateUtc="2025-02-11T15:05:00Z">
              <w:r w:rsidRPr="008D2F07" w:rsidDel="00B87975">
                <w:rPr>
                  <w:rFonts w:cstheme="minorBidi"/>
                  <w:b/>
                  <w:bCs/>
                </w:rPr>
                <w:delText>so that</w:delText>
              </w:r>
              <w:r w:rsidDel="00B87975">
                <w:rPr>
                  <w:rFonts w:cstheme="minorBidi"/>
                </w:rPr>
                <w:delText>:</w:delText>
              </w:r>
              <w:r w:rsidRPr="006603B1" w:rsidDel="00B87975">
                <w:rPr>
                  <w:rFonts w:cstheme="minorBidi"/>
                </w:rPr>
                <w:delText xml:space="preserve"> I can confirm successful delivery</w:delText>
              </w:r>
              <w:r w:rsidDel="00B87975">
                <w:rPr>
                  <w:rFonts w:cstheme="minorBidi"/>
                </w:rPr>
                <w:delText xml:space="preserve"> and ensure the system reliability</w:delText>
              </w:r>
              <w:r w:rsidRPr="006603B1" w:rsidDel="00B87975">
                <w:rPr>
                  <w:rFonts w:cstheme="minorBidi"/>
                </w:rPr>
                <w:delText>.</w:delText>
              </w:r>
            </w:del>
          </w:p>
        </w:tc>
      </w:tr>
      <w:tr w:rsidR="00D3328D" w14:paraId="352C7A87" w14:textId="77777777" w:rsidTr="0059736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61D48CD0" w14:textId="5C1FB816" w:rsidR="00D3328D" w:rsidRDefault="00D3328D" w:rsidP="00D3328D">
            <w:pPr>
              <w:pStyle w:val="Tabletext"/>
              <w:rPr>
                <w:rFonts w:cstheme="minorBidi"/>
              </w:rPr>
            </w:pPr>
            <w:r>
              <w:rPr>
                <w:rFonts w:cstheme="minorBidi"/>
              </w:rPr>
              <w:t>F</w:t>
            </w:r>
            <w:del w:id="623" w:author="Nikolaos Vastardis [2]" w:date="2025-02-11T15:04:00Z" w16du:dateUtc="2025-02-11T15:04:00Z">
              <w:r w:rsidDel="00D3328D">
                <w:rPr>
                  <w:rFonts w:cstheme="minorBidi"/>
                </w:rPr>
                <w:delText>.</w:delText>
              </w:r>
            </w:del>
            <w:r>
              <w:rPr>
                <w:rFonts w:cstheme="minorBidi"/>
              </w:rPr>
              <w:t>006</w:t>
            </w:r>
          </w:p>
        </w:tc>
        <w:tc>
          <w:tcPr>
            <w:tcW w:w="694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44EA6E7F" w14:textId="77777777" w:rsidR="00D3328D"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ins w:id="624" w:author="Nikolaos Vastardis" w:date="2025-02-11T15:05:00Z" w16du:dateUtc="2025-02-11T15:05:00Z"/>
                <w:rFonts w:cstheme="minorBidi"/>
              </w:rPr>
            </w:pPr>
            <w:ins w:id="625" w:author="Nikolaos Vastardis" w:date="2025-02-11T15:05:00Z" w16du:dateUtc="2025-02-11T15:05:00Z">
              <w:r w:rsidRPr="008D2F07">
                <w:rPr>
                  <w:rFonts w:cstheme="minorBidi"/>
                  <w:b/>
                  <w:bCs/>
                </w:rPr>
                <w:t>As a</w:t>
              </w:r>
              <w:r>
                <w:rPr>
                  <w:rFonts w:cstheme="minorBidi"/>
                </w:rPr>
                <w:t>:</w:t>
              </w:r>
              <w:r w:rsidRPr="006603B1">
                <w:rPr>
                  <w:rFonts w:cstheme="minorBidi"/>
                </w:rPr>
                <w:t xml:space="preserve"> </w:t>
              </w:r>
              <w:r w:rsidRPr="008D2F07">
                <w:rPr>
                  <w:rFonts w:cstheme="minorBidi"/>
                  <w:i/>
                  <w:iCs/>
                </w:rPr>
                <w:t>Service Consumer</w:t>
              </w:r>
              <w:r w:rsidRPr="006603B1">
                <w:rPr>
                  <w:rFonts w:cstheme="minorBidi"/>
                </w:rPr>
                <w:t>,</w:t>
              </w:r>
            </w:ins>
          </w:p>
          <w:p w14:paraId="709DE649" w14:textId="77777777" w:rsidR="00D3328D"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ins w:id="626" w:author="Nikolaos Vastardis" w:date="2025-02-11T15:05:00Z" w16du:dateUtc="2025-02-11T15:05:00Z"/>
                <w:rFonts w:cstheme="minorBidi"/>
              </w:rPr>
            </w:pPr>
            <w:ins w:id="627" w:author="Nikolaos Vastardis" w:date="2025-02-11T15:05:00Z" w16du:dateUtc="2025-02-11T15:05:00Z">
              <w:r w:rsidRPr="008D2F07">
                <w:rPr>
                  <w:rFonts w:cstheme="minorBidi"/>
                  <w:b/>
                  <w:bCs/>
                </w:rPr>
                <w:t>I want to:</w:t>
              </w:r>
              <w:r>
                <w:rPr>
                  <w:rFonts w:cstheme="minorBidi"/>
                  <w:b/>
                  <w:bCs/>
                </w:rPr>
                <w:t xml:space="preserve"> </w:t>
              </w:r>
              <w:r>
                <w:rPr>
                  <w:rFonts w:cstheme="minorBidi"/>
                </w:rPr>
                <w:t>Confirm the integrity and validity of the received AtoN information</w:t>
              </w:r>
              <w:r w:rsidRPr="006603B1">
                <w:rPr>
                  <w:rFonts w:cstheme="minorBidi"/>
                </w:rPr>
                <w:t>,</w:t>
              </w:r>
            </w:ins>
          </w:p>
          <w:p w14:paraId="487B067C" w14:textId="74986ACA" w:rsidR="00D3328D" w:rsidDel="00B87975"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del w:id="628" w:author="Nikolaos Vastardis" w:date="2025-02-11T15:05:00Z" w16du:dateUtc="2025-02-11T15:05:00Z"/>
                <w:rFonts w:cstheme="minorBidi"/>
              </w:rPr>
            </w:pPr>
            <w:ins w:id="629" w:author="Nikolaos Vastardis" w:date="2025-02-11T15:05:00Z" w16du:dateUtc="2025-02-11T15:05:00Z">
              <w:r w:rsidRPr="008D2F07">
                <w:rPr>
                  <w:rFonts w:cstheme="minorBidi"/>
                  <w:b/>
                  <w:bCs/>
                </w:rPr>
                <w:t>so that</w:t>
              </w:r>
              <w:r>
                <w:rPr>
                  <w:rFonts w:cstheme="minorBidi"/>
                </w:rPr>
                <w:t>:</w:t>
              </w:r>
              <w:r w:rsidRPr="006603B1">
                <w:rPr>
                  <w:rFonts w:cstheme="minorBidi"/>
                </w:rPr>
                <w:t xml:space="preserve"> I can </w:t>
              </w:r>
              <w:r>
                <w:rPr>
                  <w:rFonts w:cstheme="minorBidi"/>
                </w:rPr>
                <w:t>make decisions based on data I can trust</w:t>
              </w:r>
              <w:r w:rsidRPr="006603B1">
                <w:rPr>
                  <w:rFonts w:cstheme="minorBidi"/>
                </w:rPr>
                <w:t>.</w:t>
              </w:r>
            </w:ins>
            <w:del w:id="630" w:author="Nikolaos Vastardis" w:date="2025-02-11T15:05:00Z" w16du:dateUtc="2025-02-11T15:05:00Z">
              <w:r w:rsidRPr="008D2F07" w:rsidDel="00B87975">
                <w:rPr>
                  <w:rFonts w:cstheme="minorBidi"/>
                  <w:b/>
                  <w:bCs/>
                </w:rPr>
                <w:delText>As a</w:delText>
              </w:r>
              <w:r w:rsidDel="00B87975">
                <w:rPr>
                  <w:rFonts w:cstheme="minorBidi"/>
                </w:rPr>
                <w:delText xml:space="preserve">: </w:delText>
              </w:r>
              <w:r w:rsidRPr="008D2F07" w:rsidDel="00B87975">
                <w:rPr>
                  <w:rFonts w:cstheme="minorBidi"/>
                  <w:i/>
                  <w:iCs/>
                </w:rPr>
                <w:delText>Service Provider</w:delText>
              </w:r>
              <w:r w:rsidRPr="006603B1" w:rsidDel="00B87975">
                <w:rPr>
                  <w:rFonts w:cstheme="minorBidi"/>
                </w:rPr>
                <w:delText>,</w:delText>
              </w:r>
            </w:del>
          </w:p>
          <w:p w14:paraId="32B4A0DC" w14:textId="5CFAD3F8" w:rsidR="00D3328D" w:rsidDel="00B87975"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del w:id="631" w:author="Nikolaos Vastardis" w:date="2025-02-11T15:05:00Z" w16du:dateUtc="2025-02-11T15:05:00Z"/>
                <w:rFonts w:cstheme="minorBidi"/>
              </w:rPr>
            </w:pPr>
            <w:del w:id="632" w:author="Nikolaos Vastardis" w:date="2025-02-11T15:05:00Z" w16du:dateUtc="2025-02-11T15:05:00Z">
              <w:r w:rsidRPr="008D2F07" w:rsidDel="00B87975">
                <w:rPr>
                  <w:rFonts w:cstheme="minorBidi"/>
                  <w:b/>
                  <w:bCs/>
                </w:rPr>
                <w:delText>I want to</w:delText>
              </w:r>
              <w:r w:rsidDel="00B87975">
                <w:rPr>
                  <w:rFonts w:cstheme="minorBidi"/>
                </w:rPr>
                <w:delText>:</w:delText>
              </w:r>
              <w:r w:rsidRPr="006603B1" w:rsidDel="00B87975">
                <w:rPr>
                  <w:rFonts w:cstheme="minorBidi"/>
                </w:rPr>
                <w:delText xml:space="preserve"> </w:delText>
              </w:r>
              <w:r w:rsidDel="00B87975">
                <w:rPr>
                  <w:rFonts w:cstheme="minorBidi"/>
                </w:rPr>
                <w:delText>U</w:delText>
              </w:r>
              <w:r w:rsidRPr="006603B1" w:rsidDel="00B87975">
                <w:rPr>
                  <w:rFonts w:cstheme="minorBidi"/>
                </w:rPr>
                <w:delText>pload updated AtoN datasets to subscribed consumers,</w:delText>
              </w:r>
            </w:del>
          </w:p>
          <w:p w14:paraId="322AF602" w14:textId="2F32A4D6" w:rsidR="00D3328D"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rFonts w:cstheme="minorBidi"/>
              </w:rPr>
            </w:pPr>
            <w:del w:id="633" w:author="Nikolaos Vastardis" w:date="2025-02-11T15:05:00Z" w16du:dateUtc="2025-02-11T15:05:00Z">
              <w:r w:rsidRPr="008D2F07" w:rsidDel="00B87975">
                <w:rPr>
                  <w:rFonts w:cstheme="minorBidi"/>
                  <w:b/>
                  <w:bCs/>
                </w:rPr>
                <w:delText>so that</w:delText>
              </w:r>
              <w:r w:rsidDel="00B87975">
                <w:rPr>
                  <w:rFonts w:cstheme="minorBidi"/>
                </w:rPr>
                <w:delText>:</w:delText>
              </w:r>
              <w:r w:rsidRPr="006603B1" w:rsidDel="00B87975">
                <w:rPr>
                  <w:rFonts w:cstheme="minorBidi"/>
                </w:rPr>
                <w:delText xml:space="preserve"> </w:delText>
              </w:r>
              <w:r w:rsidDel="00B87975">
                <w:rPr>
                  <w:rFonts w:cstheme="minorBidi"/>
                </w:rPr>
                <w:delText>T</w:delText>
              </w:r>
              <w:r w:rsidRPr="006603B1" w:rsidDel="00B87975">
                <w:rPr>
                  <w:rFonts w:cstheme="minorBidi"/>
                </w:rPr>
                <w:delText>hey always have the latest navigation information.</w:delText>
              </w:r>
            </w:del>
          </w:p>
        </w:tc>
      </w:tr>
      <w:tr w:rsidR="00D3328D" w14:paraId="56BB21AF" w14:textId="77777777" w:rsidTr="00597369">
        <w:trPr>
          <w:trHeight w:val="300"/>
          <w:ins w:id="634" w:author="Nikolaos Vastardis [2]" w:date="2025-02-11T15:04:00Z"/>
        </w:trPr>
        <w:tc>
          <w:tcPr>
            <w:cnfStyle w:val="001000000000" w:firstRow="0" w:lastRow="0" w:firstColumn="1" w:lastColumn="0" w:oddVBand="0" w:evenVBand="0" w:oddHBand="0" w:evenHBand="0" w:firstRowFirstColumn="0" w:firstRowLastColumn="0" w:lastRowFirstColumn="0" w:lastRowLastColumn="0"/>
            <w:tcW w:w="21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7300A6D" w14:textId="53929DAE" w:rsidR="00D3328D" w:rsidRDefault="00D3328D" w:rsidP="00D3328D">
            <w:pPr>
              <w:pStyle w:val="Tabletext"/>
              <w:rPr>
                <w:ins w:id="635" w:author="Nikolaos Vastardis [2]" w:date="2025-02-11T15:04:00Z" w16du:dateUtc="2025-02-11T15:04:00Z"/>
                <w:rFonts w:cstheme="minorBidi"/>
              </w:rPr>
            </w:pPr>
            <w:ins w:id="636" w:author="Nikolaos Vastardis" w:date="2025-02-11T15:04:00Z" w16du:dateUtc="2025-02-11T15:04:00Z">
              <w:r>
                <w:rPr>
                  <w:rFonts w:cstheme="minorBidi"/>
                </w:rPr>
                <w:t>F</w:t>
              </w:r>
              <w:del w:id="637" w:author="Nikolaos Vastardis [2]" w:date="2025-02-11T15:04:00Z" w16du:dateUtc="2025-02-11T15:04:00Z">
                <w:r w:rsidDel="00D3328D">
                  <w:rPr>
                    <w:rFonts w:cstheme="minorBidi"/>
                  </w:rPr>
                  <w:delText>.</w:delText>
                </w:r>
              </w:del>
              <w:r>
                <w:rPr>
                  <w:rFonts w:cstheme="minorBidi"/>
                </w:rPr>
                <w:t>007</w:t>
              </w:r>
            </w:ins>
          </w:p>
        </w:tc>
        <w:tc>
          <w:tcPr>
            <w:tcW w:w="694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3DCC3734" w14:textId="77777777" w:rsidR="00D3328D"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ins w:id="638" w:author="Nikolaos Vastardis" w:date="2025-02-11T15:05:00Z" w16du:dateUtc="2025-02-11T15:05:00Z"/>
                <w:rFonts w:cstheme="minorBidi"/>
              </w:rPr>
            </w:pPr>
            <w:ins w:id="639" w:author="Nikolaos Vastardis" w:date="2025-02-11T15:05:00Z" w16du:dateUtc="2025-02-11T15:05:00Z">
              <w:r w:rsidRPr="008D2F07">
                <w:rPr>
                  <w:rFonts w:cstheme="minorBidi"/>
                  <w:b/>
                  <w:bCs/>
                </w:rPr>
                <w:t>As a</w:t>
              </w:r>
              <w:r>
                <w:rPr>
                  <w:rFonts w:cstheme="minorBidi"/>
                </w:rPr>
                <w:t>:</w:t>
              </w:r>
              <w:r w:rsidRPr="006603B1">
                <w:rPr>
                  <w:rFonts w:cstheme="minorBidi"/>
                </w:rPr>
                <w:t xml:space="preserve"> </w:t>
              </w:r>
              <w:r w:rsidRPr="008D2F07">
                <w:rPr>
                  <w:rFonts w:cstheme="minorBidi"/>
                  <w:i/>
                  <w:iCs/>
                </w:rPr>
                <w:t>Service Provider</w:t>
              </w:r>
              <w:r w:rsidRPr="006603B1">
                <w:rPr>
                  <w:rFonts w:cstheme="minorBidi"/>
                </w:rPr>
                <w:t>,</w:t>
              </w:r>
            </w:ins>
          </w:p>
          <w:p w14:paraId="5E6E9BD5" w14:textId="77777777" w:rsidR="00D3328D"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ins w:id="640" w:author="Nikolaos Vastardis" w:date="2025-02-11T15:05:00Z" w16du:dateUtc="2025-02-11T15:05:00Z"/>
                <w:rFonts w:cstheme="minorBidi"/>
              </w:rPr>
            </w:pPr>
            <w:ins w:id="641" w:author="Nikolaos Vastardis" w:date="2025-02-11T15:05:00Z" w16du:dateUtc="2025-02-11T15:05:00Z">
              <w:r w:rsidRPr="008D2F07">
                <w:rPr>
                  <w:rFonts w:cstheme="minorBidi"/>
                  <w:b/>
                  <w:bCs/>
                </w:rPr>
                <w:t>I want to:</w:t>
              </w:r>
              <w:r w:rsidRPr="006603B1">
                <w:rPr>
                  <w:rFonts w:cstheme="minorBidi"/>
                </w:rPr>
                <w:t xml:space="preserve"> </w:t>
              </w:r>
              <w:r>
                <w:rPr>
                  <w:rFonts w:cstheme="minorBidi"/>
                </w:rPr>
                <w:t>R</w:t>
              </w:r>
              <w:r w:rsidRPr="006603B1">
                <w:rPr>
                  <w:rFonts w:cstheme="minorBidi"/>
                </w:rPr>
                <w:t>eceive acknowledgments for updates sent to consumers,</w:t>
              </w:r>
            </w:ins>
          </w:p>
          <w:p w14:paraId="590CAFA5" w14:textId="545D2154" w:rsidR="00D3328D" w:rsidRPr="008D2F07"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ins w:id="642" w:author="Nikolaos Vastardis [2]" w:date="2025-02-11T15:04:00Z" w16du:dateUtc="2025-02-11T15:04:00Z"/>
                <w:rFonts w:cstheme="minorBidi"/>
                <w:b/>
                <w:bCs/>
              </w:rPr>
            </w:pPr>
            <w:ins w:id="643" w:author="Nikolaos Vastardis" w:date="2025-02-11T15:05:00Z" w16du:dateUtc="2025-02-11T15:05:00Z">
              <w:r w:rsidRPr="008D2F07">
                <w:rPr>
                  <w:rFonts w:cstheme="minorBidi"/>
                  <w:b/>
                  <w:bCs/>
                </w:rPr>
                <w:t>so that</w:t>
              </w:r>
              <w:r>
                <w:rPr>
                  <w:rFonts w:cstheme="minorBidi"/>
                </w:rPr>
                <w:t>:</w:t>
              </w:r>
              <w:r w:rsidRPr="006603B1">
                <w:rPr>
                  <w:rFonts w:cstheme="minorBidi"/>
                </w:rPr>
                <w:t xml:space="preserve"> I can confirm successful delivery</w:t>
              </w:r>
              <w:r>
                <w:rPr>
                  <w:rFonts w:cstheme="minorBidi"/>
                </w:rPr>
                <w:t xml:space="preserve"> and ensure the system reliability</w:t>
              </w:r>
              <w:r w:rsidRPr="006603B1">
                <w:rPr>
                  <w:rFonts w:cstheme="minorBidi"/>
                </w:rPr>
                <w:t>.</w:t>
              </w:r>
            </w:ins>
          </w:p>
        </w:tc>
      </w:tr>
      <w:tr w:rsidR="00D3328D" w14:paraId="22DA5F8C" w14:textId="77777777" w:rsidTr="00597369">
        <w:trPr>
          <w:cnfStyle w:val="000000100000" w:firstRow="0" w:lastRow="0" w:firstColumn="0" w:lastColumn="0" w:oddVBand="0" w:evenVBand="0" w:oddHBand="1" w:evenHBand="0" w:firstRowFirstColumn="0" w:firstRowLastColumn="0" w:lastRowFirstColumn="0" w:lastRowLastColumn="0"/>
          <w:trHeight w:val="300"/>
          <w:ins w:id="644" w:author="Nikolaos Vastardis [2]" w:date="2025-02-11T15:04:00Z"/>
        </w:trPr>
        <w:tc>
          <w:tcPr>
            <w:cnfStyle w:val="001000000000" w:firstRow="0" w:lastRow="0" w:firstColumn="1" w:lastColumn="0" w:oddVBand="0" w:evenVBand="0" w:oddHBand="0" w:evenHBand="0" w:firstRowFirstColumn="0" w:firstRowLastColumn="0" w:lastRowFirstColumn="0" w:lastRowLastColumn="0"/>
            <w:tcW w:w="21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5FEEF364" w14:textId="3163896E" w:rsidR="00D3328D" w:rsidRDefault="00D3328D" w:rsidP="00D3328D">
            <w:pPr>
              <w:pStyle w:val="Tabletext"/>
              <w:rPr>
                <w:ins w:id="645" w:author="Nikolaos Vastardis [2]" w:date="2025-02-11T15:04:00Z" w16du:dateUtc="2025-02-11T15:04:00Z"/>
                <w:rFonts w:cstheme="minorBidi"/>
              </w:rPr>
            </w:pPr>
            <w:ins w:id="646" w:author="Nikolaos Vastardis [2]" w:date="2025-02-11T15:04:00Z" w16du:dateUtc="2025-02-11T15:04:00Z">
              <w:r>
                <w:rPr>
                  <w:rFonts w:cstheme="minorBidi"/>
                </w:rPr>
                <w:t>F008</w:t>
              </w:r>
            </w:ins>
          </w:p>
        </w:tc>
        <w:tc>
          <w:tcPr>
            <w:tcW w:w="694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13D48363" w14:textId="77777777" w:rsidR="00D3328D"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ins w:id="647" w:author="Nikolaos Vastardis" w:date="2025-02-11T15:05:00Z" w16du:dateUtc="2025-02-11T15:05:00Z"/>
                <w:rFonts w:cstheme="minorBidi"/>
              </w:rPr>
            </w:pPr>
            <w:ins w:id="648" w:author="Nikolaos Vastardis" w:date="2025-02-11T15:05:00Z" w16du:dateUtc="2025-02-11T15:05:00Z">
              <w:r w:rsidRPr="008D2F07">
                <w:rPr>
                  <w:rFonts w:cstheme="minorBidi"/>
                  <w:b/>
                  <w:bCs/>
                </w:rPr>
                <w:t>As a</w:t>
              </w:r>
              <w:r>
                <w:rPr>
                  <w:rFonts w:cstheme="minorBidi"/>
                </w:rPr>
                <w:t xml:space="preserve">: </w:t>
              </w:r>
              <w:r w:rsidRPr="008D2F07">
                <w:rPr>
                  <w:rFonts w:cstheme="minorBidi"/>
                  <w:i/>
                  <w:iCs/>
                </w:rPr>
                <w:t>Service Provider</w:t>
              </w:r>
              <w:r w:rsidRPr="006603B1">
                <w:rPr>
                  <w:rFonts w:cstheme="minorBidi"/>
                </w:rPr>
                <w:t>,</w:t>
              </w:r>
            </w:ins>
          </w:p>
          <w:p w14:paraId="5AC127B5" w14:textId="77777777" w:rsidR="00D3328D"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ins w:id="649" w:author="Nikolaos Vastardis" w:date="2025-02-11T15:05:00Z" w16du:dateUtc="2025-02-11T15:05:00Z"/>
                <w:rFonts w:cstheme="minorBidi"/>
              </w:rPr>
            </w:pPr>
            <w:ins w:id="650" w:author="Nikolaos Vastardis" w:date="2025-02-11T15:05:00Z" w16du:dateUtc="2025-02-11T15:05:00Z">
              <w:r w:rsidRPr="008D2F07">
                <w:rPr>
                  <w:rFonts w:cstheme="minorBidi"/>
                  <w:b/>
                  <w:bCs/>
                </w:rPr>
                <w:t>I want to</w:t>
              </w:r>
              <w:r>
                <w:rPr>
                  <w:rFonts w:cstheme="minorBidi"/>
                </w:rPr>
                <w:t>:</w:t>
              </w:r>
              <w:r w:rsidRPr="006603B1">
                <w:rPr>
                  <w:rFonts w:cstheme="minorBidi"/>
                </w:rPr>
                <w:t xml:space="preserve"> </w:t>
              </w:r>
              <w:r>
                <w:rPr>
                  <w:rFonts w:cstheme="minorBidi"/>
                </w:rPr>
                <w:t>U</w:t>
              </w:r>
              <w:r w:rsidRPr="006603B1">
                <w:rPr>
                  <w:rFonts w:cstheme="minorBidi"/>
                </w:rPr>
                <w:t>pload updated AtoN datasets to subscribed consumers,</w:t>
              </w:r>
            </w:ins>
          </w:p>
          <w:p w14:paraId="6CFC3717" w14:textId="3F1D342E" w:rsidR="00D3328D" w:rsidRPr="008D2F07"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ins w:id="651" w:author="Nikolaos Vastardis [2]" w:date="2025-02-11T15:04:00Z" w16du:dateUtc="2025-02-11T15:04:00Z"/>
                <w:rFonts w:cstheme="minorBidi"/>
                <w:b/>
                <w:bCs/>
              </w:rPr>
            </w:pPr>
            <w:ins w:id="652" w:author="Nikolaos Vastardis" w:date="2025-02-11T15:05:00Z" w16du:dateUtc="2025-02-11T15:05:00Z">
              <w:r w:rsidRPr="008D2F07">
                <w:rPr>
                  <w:rFonts w:cstheme="minorBidi"/>
                  <w:b/>
                  <w:bCs/>
                </w:rPr>
                <w:t>so that</w:t>
              </w:r>
              <w:r>
                <w:rPr>
                  <w:rFonts w:cstheme="minorBidi"/>
                </w:rPr>
                <w:t>:</w:t>
              </w:r>
              <w:r w:rsidRPr="006603B1">
                <w:rPr>
                  <w:rFonts w:cstheme="minorBidi"/>
                </w:rPr>
                <w:t xml:space="preserve"> </w:t>
              </w:r>
              <w:r>
                <w:rPr>
                  <w:rFonts w:cstheme="minorBidi"/>
                </w:rPr>
                <w:t>T</w:t>
              </w:r>
              <w:r w:rsidRPr="006603B1">
                <w:rPr>
                  <w:rFonts w:cstheme="minorBidi"/>
                </w:rPr>
                <w:t>hey always have the latest navigation information.</w:t>
              </w:r>
            </w:ins>
          </w:p>
        </w:tc>
      </w:tr>
      <w:tr w:rsidR="00D3328D" w14:paraId="23455BF6" w14:textId="77777777" w:rsidTr="00597369">
        <w:trPr>
          <w:trHeight w:val="300"/>
          <w:ins w:id="653" w:author="Nikolaos Vastardis [2]" w:date="2025-02-11T15:04:00Z"/>
        </w:trPr>
        <w:tc>
          <w:tcPr>
            <w:cnfStyle w:val="001000000000" w:firstRow="0" w:lastRow="0" w:firstColumn="1" w:lastColumn="0" w:oddVBand="0" w:evenVBand="0" w:oddHBand="0" w:evenHBand="0" w:firstRowFirstColumn="0" w:firstRowLastColumn="0" w:lastRowFirstColumn="0" w:lastRowLastColumn="0"/>
            <w:tcW w:w="21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6504CCBC" w14:textId="3355AC1A" w:rsidR="00D3328D" w:rsidRDefault="00D3328D" w:rsidP="00D3328D">
            <w:pPr>
              <w:pStyle w:val="Tabletext"/>
              <w:rPr>
                <w:ins w:id="654" w:author="Nikolaos Vastardis [2]" w:date="2025-02-11T15:04:00Z" w16du:dateUtc="2025-02-11T15:04:00Z"/>
                <w:rFonts w:cstheme="minorBidi"/>
              </w:rPr>
            </w:pPr>
            <w:ins w:id="655" w:author="Nikolaos Vastardis [2]" w:date="2025-02-11T15:04:00Z" w16du:dateUtc="2025-02-11T15:04:00Z">
              <w:r>
                <w:rPr>
                  <w:rFonts w:cstheme="minorBidi"/>
                </w:rPr>
                <w:t>F009</w:t>
              </w:r>
            </w:ins>
          </w:p>
        </w:tc>
        <w:tc>
          <w:tcPr>
            <w:tcW w:w="694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5E6791FD" w14:textId="77777777" w:rsidR="00D3328D"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ins w:id="656" w:author="Nikolaos Vastardis" w:date="2025-02-11T15:05:00Z" w16du:dateUtc="2025-02-11T15:05:00Z"/>
                <w:rFonts w:cstheme="minorBidi"/>
                <w:i/>
                <w:iCs/>
              </w:rPr>
            </w:pPr>
            <w:ins w:id="657" w:author="Nikolaos Vastardis" w:date="2025-02-11T15:05:00Z" w16du:dateUtc="2025-02-11T15:05:00Z">
              <w:r>
                <w:rPr>
                  <w:rFonts w:cstheme="minorBidi"/>
                  <w:b/>
                  <w:bCs/>
                </w:rPr>
                <w:t xml:space="preserve">As a: </w:t>
              </w:r>
              <w:r>
                <w:rPr>
                  <w:rFonts w:cstheme="minorBidi"/>
                  <w:i/>
                  <w:iCs/>
                </w:rPr>
                <w:t>Service Provider,</w:t>
              </w:r>
            </w:ins>
          </w:p>
          <w:p w14:paraId="4658897A" w14:textId="77777777" w:rsidR="00D3328D" w:rsidRPr="00195681"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ins w:id="658" w:author="Nikolaos Vastardis" w:date="2025-02-11T15:05:00Z" w16du:dateUtc="2025-02-11T15:05:00Z"/>
                <w:rFonts w:cstheme="minorBidi"/>
              </w:rPr>
            </w:pPr>
            <w:ins w:id="659" w:author="Nikolaos Vastardis" w:date="2025-02-11T15:05:00Z" w16du:dateUtc="2025-02-11T15:05:00Z">
              <w:r>
                <w:rPr>
                  <w:rFonts w:cstheme="minorBidi"/>
                  <w:b/>
                  <w:bCs/>
                </w:rPr>
                <w:t xml:space="preserve">I want to: </w:t>
              </w:r>
              <w:r w:rsidRPr="00195681">
                <w:rPr>
                  <w:rFonts w:cstheme="minorBidi"/>
                </w:rPr>
                <w:t>Automate my AtoN servicing information ingest</w:t>
              </w:r>
            </w:ins>
          </w:p>
          <w:p w14:paraId="042F3D0A" w14:textId="4D9EDCBE" w:rsidR="00D3328D" w:rsidRPr="008D2F07"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ins w:id="660" w:author="Nikolaos Vastardis [2]" w:date="2025-02-11T15:04:00Z" w16du:dateUtc="2025-02-11T15:04:00Z"/>
                <w:rFonts w:cstheme="minorBidi"/>
                <w:b/>
                <w:bCs/>
              </w:rPr>
            </w:pPr>
            <w:ins w:id="661" w:author="Nikolaos Vastardis" w:date="2025-02-11T15:05:00Z" w16du:dateUtc="2025-02-11T15:05:00Z">
              <w:r>
                <w:rPr>
                  <w:rFonts w:cstheme="minorBidi"/>
                  <w:b/>
                  <w:bCs/>
                </w:rPr>
                <w:t>so that:</w:t>
              </w:r>
              <w:r>
                <w:rPr>
                  <w:rFonts w:cstheme="minorBidi"/>
                  <w:i/>
                  <w:iCs/>
                </w:rPr>
                <w:t xml:space="preserve"> </w:t>
              </w:r>
              <w:r>
                <w:rPr>
                  <w:rFonts w:cstheme="minorBidi"/>
                </w:rPr>
                <w:t>I can realise operational efficiencies and minimise costs</w:t>
              </w:r>
            </w:ins>
          </w:p>
        </w:tc>
      </w:tr>
      <w:tr w:rsidR="00D3328D" w14:paraId="340BDC07" w14:textId="77777777" w:rsidTr="00597369">
        <w:trPr>
          <w:cnfStyle w:val="000000100000" w:firstRow="0" w:lastRow="0" w:firstColumn="0" w:lastColumn="0" w:oddVBand="0" w:evenVBand="0" w:oddHBand="1" w:evenHBand="0" w:firstRowFirstColumn="0" w:firstRowLastColumn="0" w:lastRowFirstColumn="0" w:lastRowLastColumn="0"/>
          <w:trHeight w:val="300"/>
          <w:ins w:id="662" w:author="Nikolaos Vastardis [2]" w:date="2025-02-11T15:04:00Z"/>
        </w:trPr>
        <w:tc>
          <w:tcPr>
            <w:cnfStyle w:val="001000000000" w:firstRow="0" w:lastRow="0" w:firstColumn="1" w:lastColumn="0" w:oddVBand="0" w:evenVBand="0" w:oddHBand="0" w:evenHBand="0" w:firstRowFirstColumn="0" w:firstRowLastColumn="0" w:lastRowFirstColumn="0" w:lastRowLastColumn="0"/>
            <w:tcW w:w="21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3683BA18" w14:textId="15BF951A" w:rsidR="00D3328D" w:rsidRDefault="00D3328D" w:rsidP="00D3328D">
            <w:pPr>
              <w:pStyle w:val="Tabletext"/>
              <w:rPr>
                <w:ins w:id="663" w:author="Nikolaos Vastardis [2]" w:date="2025-02-11T15:04:00Z" w16du:dateUtc="2025-02-11T15:04:00Z"/>
                <w:rFonts w:cstheme="minorBidi"/>
              </w:rPr>
            </w:pPr>
            <w:ins w:id="664" w:author="Nikolaos Vastardis [2]" w:date="2025-02-11T15:04:00Z" w16du:dateUtc="2025-02-11T15:04:00Z">
              <w:r>
                <w:rPr>
                  <w:rFonts w:cstheme="minorBidi"/>
                </w:rPr>
                <w:t>F010</w:t>
              </w:r>
            </w:ins>
          </w:p>
        </w:tc>
        <w:tc>
          <w:tcPr>
            <w:tcW w:w="694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6287538A" w14:textId="77777777" w:rsidR="00D3328D"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ins w:id="665" w:author="Nikolaos Vastardis" w:date="2025-02-11T15:05:00Z" w16du:dateUtc="2025-02-11T15:05:00Z"/>
                <w:rFonts w:cstheme="minorBidi"/>
                <w:i/>
                <w:iCs/>
              </w:rPr>
            </w:pPr>
            <w:ins w:id="666" w:author="Nikolaos Vastardis" w:date="2025-02-11T15:05:00Z" w16du:dateUtc="2025-02-11T15:05:00Z">
              <w:r>
                <w:rPr>
                  <w:rFonts w:cstheme="minorBidi"/>
                  <w:b/>
                  <w:bCs/>
                </w:rPr>
                <w:t xml:space="preserve">As a: </w:t>
              </w:r>
              <w:r>
                <w:rPr>
                  <w:rFonts w:cstheme="minorBidi"/>
                  <w:i/>
                  <w:iCs/>
                </w:rPr>
                <w:t>Service Provider,</w:t>
              </w:r>
            </w:ins>
          </w:p>
          <w:p w14:paraId="7C9CD242" w14:textId="77777777" w:rsidR="00D3328D"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ins w:id="667" w:author="Nikolaos Vastardis" w:date="2025-02-11T15:05:00Z" w16du:dateUtc="2025-02-11T15:05:00Z"/>
                <w:rFonts w:cstheme="minorBidi"/>
                <w:i/>
                <w:iCs/>
              </w:rPr>
            </w:pPr>
            <w:ins w:id="668" w:author="Nikolaos Vastardis" w:date="2025-02-11T15:05:00Z" w16du:dateUtc="2025-02-11T15:05:00Z">
              <w:r>
                <w:rPr>
                  <w:rFonts w:cstheme="minorBidi"/>
                  <w:b/>
                  <w:bCs/>
                </w:rPr>
                <w:t xml:space="preserve">I want to: </w:t>
              </w:r>
              <w:r w:rsidRPr="00195681">
                <w:rPr>
                  <w:rFonts w:cstheme="minorBidi"/>
                </w:rPr>
                <w:t>Make my services discoverable by</w:t>
              </w:r>
              <w:r>
                <w:rPr>
                  <w:rFonts w:cstheme="minorBidi"/>
                </w:rPr>
                <w:t xml:space="preserve"> any</w:t>
              </w:r>
              <w:r w:rsidRPr="00195681">
                <w:rPr>
                  <w:rFonts w:cstheme="minorBidi"/>
                </w:rPr>
                <w:t xml:space="preserve"> interested par</w:t>
              </w:r>
              <w:r>
                <w:rPr>
                  <w:rFonts w:cstheme="minorBidi"/>
                </w:rPr>
                <w:t>ty</w:t>
              </w:r>
              <w:r w:rsidRPr="00195681">
                <w:rPr>
                  <w:rFonts w:cstheme="minorBidi"/>
                </w:rPr>
                <w:t>,</w:t>
              </w:r>
            </w:ins>
          </w:p>
          <w:p w14:paraId="7686FFAF" w14:textId="273B3B38" w:rsidR="00D3328D" w:rsidRPr="008D2F07"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ins w:id="669" w:author="Nikolaos Vastardis [2]" w:date="2025-02-11T15:04:00Z" w16du:dateUtc="2025-02-11T15:04:00Z"/>
                <w:rFonts w:cstheme="minorBidi"/>
                <w:b/>
                <w:bCs/>
              </w:rPr>
            </w:pPr>
            <w:ins w:id="670" w:author="Nikolaos Vastardis" w:date="2025-02-11T15:05:00Z" w16du:dateUtc="2025-02-11T15:05:00Z">
              <w:r>
                <w:rPr>
                  <w:rFonts w:cstheme="minorBidi"/>
                  <w:b/>
                  <w:bCs/>
                </w:rPr>
                <w:t>so that:</w:t>
              </w:r>
              <w:r>
                <w:rPr>
                  <w:rFonts w:cstheme="minorBidi"/>
                  <w:i/>
                  <w:iCs/>
                </w:rPr>
                <w:t xml:space="preserve"> </w:t>
              </w:r>
              <w:r>
                <w:rPr>
                  <w:rFonts w:cstheme="minorBidi"/>
                </w:rPr>
                <w:t xml:space="preserve">all my end users can easily have access to these. </w:t>
              </w:r>
            </w:ins>
          </w:p>
        </w:tc>
      </w:tr>
      <w:tr w:rsidR="00D3328D" w14:paraId="437DABDF" w14:textId="77777777" w:rsidTr="00597369">
        <w:trPr>
          <w:trHeight w:val="300"/>
          <w:ins w:id="671" w:author="Nikolaos Vastardis [2]" w:date="2025-02-11T15:04:00Z"/>
        </w:trPr>
        <w:tc>
          <w:tcPr>
            <w:cnfStyle w:val="001000000000" w:firstRow="0" w:lastRow="0" w:firstColumn="1" w:lastColumn="0" w:oddVBand="0" w:evenVBand="0" w:oddHBand="0" w:evenHBand="0" w:firstRowFirstColumn="0" w:firstRowLastColumn="0" w:lastRowFirstColumn="0" w:lastRowLastColumn="0"/>
            <w:tcW w:w="21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B3DA4A7" w14:textId="658FE0DB" w:rsidR="00D3328D" w:rsidRDefault="00D3328D" w:rsidP="00D3328D">
            <w:pPr>
              <w:pStyle w:val="Tabletext"/>
              <w:rPr>
                <w:ins w:id="672" w:author="Nikolaos Vastardis [2]" w:date="2025-02-11T15:04:00Z" w16du:dateUtc="2025-02-11T15:04:00Z"/>
                <w:rFonts w:cstheme="minorBidi"/>
              </w:rPr>
            </w:pPr>
            <w:ins w:id="673" w:author="Nikolaos Vastardis [2]" w:date="2025-02-11T15:04:00Z" w16du:dateUtc="2025-02-11T15:04:00Z">
              <w:r>
                <w:rPr>
                  <w:rFonts w:cstheme="minorBidi"/>
                </w:rPr>
                <w:t>F01</w:t>
              </w:r>
            </w:ins>
            <w:ins w:id="674" w:author="Nikolaos Vastardis [2]" w:date="2025-02-11T15:05:00Z" w16du:dateUtc="2025-02-11T15:05:00Z">
              <w:r>
                <w:rPr>
                  <w:rFonts w:cstheme="minorBidi"/>
                </w:rPr>
                <w:t>1</w:t>
              </w:r>
            </w:ins>
          </w:p>
        </w:tc>
        <w:tc>
          <w:tcPr>
            <w:tcW w:w="694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265B95F5" w14:textId="77777777" w:rsidR="00D3328D"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ins w:id="675" w:author="Nikolaos Vastardis" w:date="2025-02-11T15:05:00Z" w16du:dateUtc="2025-02-11T15:05:00Z"/>
                <w:rFonts w:cstheme="minorBidi"/>
                <w:i/>
                <w:iCs/>
              </w:rPr>
            </w:pPr>
            <w:ins w:id="676" w:author="Nikolaos Vastardis" w:date="2025-02-11T15:05:00Z" w16du:dateUtc="2025-02-11T15:05:00Z">
              <w:r>
                <w:rPr>
                  <w:rFonts w:cstheme="minorBidi"/>
                  <w:b/>
                  <w:bCs/>
                </w:rPr>
                <w:t xml:space="preserve">As a: </w:t>
              </w:r>
              <w:r>
                <w:rPr>
                  <w:rFonts w:cstheme="minorBidi"/>
                  <w:i/>
                  <w:iCs/>
                </w:rPr>
                <w:t>Service Provider,</w:t>
              </w:r>
            </w:ins>
          </w:p>
          <w:p w14:paraId="22949DD7" w14:textId="77777777" w:rsidR="00D3328D"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ins w:id="677" w:author="Nikolaos Vastardis" w:date="2025-02-11T15:05:00Z" w16du:dateUtc="2025-02-11T15:05:00Z"/>
                <w:rFonts w:cstheme="minorBidi"/>
                <w:i/>
                <w:iCs/>
              </w:rPr>
            </w:pPr>
            <w:ins w:id="678" w:author="Nikolaos Vastardis" w:date="2025-02-11T15:05:00Z" w16du:dateUtc="2025-02-11T15:05:00Z">
              <w:r>
                <w:rPr>
                  <w:rFonts w:cstheme="minorBidi"/>
                  <w:b/>
                  <w:bCs/>
                </w:rPr>
                <w:t xml:space="preserve">I want to: </w:t>
              </w:r>
              <w:r w:rsidRPr="00195681">
                <w:rPr>
                  <w:rFonts w:cstheme="minorBidi"/>
                </w:rPr>
                <w:t xml:space="preserve">Make my services </w:t>
              </w:r>
              <w:r>
                <w:rPr>
                  <w:rFonts w:cstheme="minorBidi"/>
                </w:rPr>
                <w:t>available only to authorised users</w:t>
              </w:r>
              <w:r w:rsidRPr="00195681">
                <w:rPr>
                  <w:rFonts w:cstheme="minorBidi"/>
                </w:rPr>
                <w:t>,</w:t>
              </w:r>
            </w:ins>
          </w:p>
          <w:p w14:paraId="56E25257" w14:textId="3A77FFAC" w:rsidR="00D3328D" w:rsidRPr="008D2F07"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ins w:id="679" w:author="Nikolaos Vastardis [2]" w:date="2025-02-11T15:04:00Z" w16du:dateUtc="2025-02-11T15:04:00Z"/>
                <w:rFonts w:cstheme="minorBidi"/>
                <w:b/>
                <w:bCs/>
              </w:rPr>
            </w:pPr>
            <w:ins w:id="680" w:author="Nikolaos Vastardis" w:date="2025-02-11T15:05:00Z" w16du:dateUtc="2025-02-11T15:05:00Z">
              <w:r>
                <w:rPr>
                  <w:rFonts w:cstheme="minorBidi"/>
                  <w:b/>
                  <w:bCs/>
                </w:rPr>
                <w:t>so that:</w:t>
              </w:r>
              <w:r>
                <w:rPr>
                  <w:rFonts w:cstheme="minorBidi"/>
                  <w:i/>
                  <w:iCs/>
                </w:rPr>
                <w:t xml:space="preserve"> </w:t>
              </w:r>
              <w:r>
                <w:rPr>
                  <w:rFonts w:cstheme="minorBidi"/>
                </w:rPr>
                <w:t xml:space="preserve">I can protect control who has access to my resources. </w:t>
              </w:r>
            </w:ins>
          </w:p>
        </w:tc>
      </w:tr>
      <w:tr w:rsidR="00D3328D" w14:paraId="77560FF6" w14:textId="77777777" w:rsidTr="00597369">
        <w:trPr>
          <w:cnfStyle w:val="000000100000" w:firstRow="0" w:lastRow="0" w:firstColumn="0" w:lastColumn="0" w:oddVBand="0" w:evenVBand="0" w:oddHBand="1" w:evenHBand="0" w:firstRowFirstColumn="0" w:firstRowLastColumn="0" w:lastRowFirstColumn="0" w:lastRowLastColumn="0"/>
          <w:trHeight w:val="300"/>
          <w:ins w:id="681" w:author="Nikolaos Vastardis [2]" w:date="2025-02-11T15:04:00Z"/>
        </w:trPr>
        <w:tc>
          <w:tcPr>
            <w:cnfStyle w:val="001000000000" w:firstRow="0" w:lastRow="0" w:firstColumn="1" w:lastColumn="0" w:oddVBand="0" w:evenVBand="0" w:oddHBand="0" w:evenHBand="0" w:firstRowFirstColumn="0" w:firstRowLastColumn="0" w:lastRowFirstColumn="0" w:lastRowLastColumn="0"/>
            <w:tcW w:w="21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761EF241" w14:textId="6E1072FA" w:rsidR="00D3328D" w:rsidRDefault="00D3328D" w:rsidP="00D3328D">
            <w:pPr>
              <w:pStyle w:val="Tabletext"/>
              <w:rPr>
                <w:ins w:id="682" w:author="Nikolaos Vastardis [2]" w:date="2025-02-11T15:04:00Z" w16du:dateUtc="2025-02-11T15:04:00Z"/>
                <w:rFonts w:cstheme="minorBidi"/>
              </w:rPr>
            </w:pPr>
            <w:ins w:id="683" w:author="Nikolaos Vastardis [2]" w:date="2025-02-11T15:05:00Z" w16du:dateUtc="2025-02-11T15:05:00Z">
              <w:r>
                <w:rPr>
                  <w:rFonts w:cstheme="minorBidi"/>
                </w:rPr>
                <w:t>F012</w:t>
              </w:r>
            </w:ins>
          </w:p>
        </w:tc>
        <w:tc>
          <w:tcPr>
            <w:tcW w:w="694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289836AA" w14:textId="77777777" w:rsidR="00D3328D"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ins w:id="684" w:author="Nikolaos Vastardis" w:date="2025-02-11T15:05:00Z" w16du:dateUtc="2025-02-11T15:05:00Z"/>
                <w:rFonts w:cstheme="minorBidi"/>
                <w:i/>
                <w:iCs/>
              </w:rPr>
            </w:pPr>
            <w:ins w:id="685" w:author="Nikolaos Vastardis" w:date="2025-02-11T15:05:00Z" w16du:dateUtc="2025-02-11T15:05:00Z">
              <w:r>
                <w:rPr>
                  <w:rFonts w:cstheme="minorBidi"/>
                  <w:b/>
                  <w:bCs/>
                </w:rPr>
                <w:t xml:space="preserve">As a: </w:t>
              </w:r>
              <w:r>
                <w:rPr>
                  <w:rFonts w:cstheme="minorBidi"/>
                  <w:i/>
                  <w:iCs/>
                </w:rPr>
                <w:t>Service Provider,</w:t>
              </w:r>
            </w:ins>
          </w:p>
          <w:p w14:paraId="7275CEAD" w14:textId="77777777" w:rsidR="00D3328D"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ins w:id="686" w:author="Nikolaos Vastardis" w:date="2025-02-11T15:05:00Z" w16du:dateUtc="2025-02-11T15:05:00Z"/>
                <w:rFonts w:cstheme="minorBidi"/>
                <w:i/>
                <w:iCs/>
              </w:rPr>
            </w:pPr>
            <w:ins w:id="687" w:author="Nikolaos Vastardis" w:date="2025-02-11T15:05:00Z" w16du:dateUtc="2025-02-11T15:05:00Z">
              <w:r>
                <w:rPr>
                  <w:rFonts w:cstheme="minorBidi"/>
                  <w:b/>
                  <w:bCs/>
                </w:rPr>
                <w:t xml:space="preserve">I want to: </w:t>
              </w:r>
              <w:r w:rsidRPr="00195681">
                <w:rPr>
                  <w:rFonts w:cstheme="minorBidi"/>
                </w:rPr>
                <w:t>Make my services discoverable by</w:t>
              </w:r>
              <w:r>
                <w:rPr>
                  <w:rFonts w:cstheme="minorBidi"/>
                </w:rPr>
                <w:t xml:space="preserve"> any</w:t>
              </w:r>
              <w:r w:rsidRPr="00195681">
                <w:rPr>
                  <w:rFonts w:cstheme="minorBidi"/>
                </w:rPr>
                <w:t xml:space="preserve"> interested par</w:t>
              </w:r>
              <w:r>
                <w:rPr>
                  <w:rFonts w:cstheme="minorBidi"/>
                </w:rPr>
                <w:t>ty</w:t>
              </w:r>
              <w:r w:rsidRPr="00195681">
                <w:rPr>
                  <w:rFonts w:cstheme="minorBidi"/>
                </w:rPr>
                <w:t>,</w:t>
              </w:r>
            </w:ins>
          </w:p>
          <w:p w14:paraId="1C40A712" w14:textId="2C86C885" w:rsidR="00D3328D" w:rsidRPr="008D2F07" w:rsidRDefault="00D3328D" w:rsidP="00D3328D">
            <w:pPr>
              <w:pStyle w:val="Tabletext"/>
              <w:ind w:left="0"/>
              <w:cnfStyle w:val="000000100000" w:firstRow="0" w:lastRow="0" w:firstColumn="0" w:lastColumn="0" w:oddVBand="0" w:evenVBand="0" w:oddHBand="1" w:evenHBand="0" w:firstRowFirstColumn="0" w:firstRowLastColumn="0" w:lastRowFirstColumn="0" w:lastRowLastColumn="0"/>
              <w:rPr>
                <w:ins w:id="688" w:author="Nikolaos Vastardis [2]" w:date="2025-02-11T15:04:00Z" w16du:dateUtc="2025-02-11T15:04:00Z"/>
                <w:rFonts w:cstheme="minorBidi"/>
                <w:b/>
                <w:bCs/>
              </w:rPr>
            </w:pPr>
            <w:ins w:id="689" w:author="Nikolaos Vastardis" w:date="2025-02-11T15:05:00Z" w16du:dateUtc="2025-02-11T15:05:00Z">
              <w:r>
                <w:rPr>
                  <w:rFonts w:cstheme="minorBidi"/>
                  <w:b/>
                  <w:bCs/>
                </w:rPr>
                <w:t>so that:</w:t>
              </w:r>
              <w:r>
                <w:rPr>
                  <w:rFonts w:cstheme="minorBidi"/>
                  <w:i/>
                  <w:iCs/>
                </w:rPr>
                <w:t xml:space="preserve"> </w:t>
              </w:r>
              <w:r>
                <w:rPr>
                  <w:rFonts w:cstheme="minorBidi"/>
                </w:rPr>
                <w:t xml:space="preserve">all my end users can easily have access to these. </w:t>
              </w:r>
            </w:ins>
          </w:p>
        </w:tc>
      </w:tr>
      <w:tr w:rsidR="00D3328D" w14:paraId="6D3B1E70" w14:textId="77777777" w:rsidTr="00597369">
        <w:trPr>
          <w:trHeight w:val="300"/>
          <w:ins w:id="690" w:author="Nikolaos Vastardis" w:date="2025-01-22T13:54:00Z"/>
        </w:trPr>
        <w:tc>
          <w:tcPr>
            <w:cnfStyle w:val="001000000000" w:firstRow="0" w:lastRow="0" w:firstColumn="1" w:lastColumn="0" w:oddVBand="0" w:evenVBand="0" w:oddHBand="0" w:evenHBand="0" w:firstRowFirstColumn="0" w:firstRowLastColumn="0" w:lastRowFirstColumn="0" w:lastRowLastColumn="0"/>
            <w:tcW w:w="211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7AE6F365" w14:textId="3BF13981" w:rsidR="00D3328D" w:rsidRDefault="00D3328D" w:rsidP="00D3328D">
            <w:pPr>
              <w:pStyle w:val="Tabletext"/>
              <w:rPr>
                <w:ins w:id="691" w:author="Nikolaos Vastardis" w:date="2025-01-22T13:54:00Z"/>
                <w:rFonts w:cstheme="minorBidi"/>
              </w:rPr>
            </w:pPr>
            <w:ins w:id="692" w:author="Nikolaos Vastardis" w:date="2025-01-22T13:54:00Z">
              <w:r>
                <w:rPr>
                  <w:rFonts w:cstheme="minorBidi"/>
                </w:rPr>
                <w:t>F</w:t>
              </w:r>
            </w:ins>
            <w:ins w:id="693" w:author="Nikolaos Vastardis [2]" w:date="2025-02-11T15:04:00Z" w16du:dateUtc="2025-02-11T15:04:00Z">
              <w:r>
                <w:rPr>
                  <w:rFonts w:cstheme="minorBidi"/>
                </w:rPr>
                <w:t>013</w:t>
              </w:r>
            </w:ins>
            <w:ins w:id="694" w:author="Nikolaos Vastardis" w:date="2025-01-22T13:54:00Z">
              <w:del w:id="695" w:author="Nikolaos Vastardis [2]" w:date="2025-02-11T15:04:00Z" w16du:dateUtc="2025-02-11T15:04:00Z">
                <w:r w:rsidDel="00D3328D">
                  <w:rPr>
                    <w:rFonts w:cstheme="minorBidi"/>
                  </w:rPr>
                  <w:delText>.007</w:delText>
                </w:r>
              </w:del>
            </w:ins>
          </w:p>
        </w:tc>
        <w:tc>
          <w:tcPr>
            <w:tcW w:w="694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536B03B1" w14:textId="77777777" w:rsidR="00D3328D"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ins w:id="696" w:author="Nikolaos Vastardis" w:date="2025-02-11T15:05:00Z" w16du:dateUtc="2025-02-11T15:05:00Z"/>
                <w:rFonts w:cstheme="minorBidi"/>
                <w:i/>
                <w:iCs/>
              </w:rPr>
            </w:pPr>
            <w:ins w:id="697" w:author="Nikolaos Vastardis" w:date="2025-02-11T15:05:00Z" w16du:dateUtc="2025-02-11T15:05:00Z">
              <w:r>
                <w:rPr>
                  <w:rFonts w:cstheme="minorBidi"/>
                  <w:b/>
                  <w:bCs/>
                </w:rPr>
                <w:t xml:space="preserve">As a: </w:t>
              </w:r>
              <w:r>
                <w:rPr>
                  <w:rFonts w:cstheme="minorBidi"/>
                  <w:i/>
                  <w:iCs/>
                </w:rPr>
                <w:t>Service Provider,</w:t>
              </w:r>
            </w:ins>
          </w:p>
          <w:p w14:paraId="4B797B43" w14:textId="77777777" w:rsidR="00D3328D"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ins w:id="698" w:author="Nikolaos Vastardis" w:date="2025-02-11T15:05:00Z" w16du:dateUtc="2025-02-11T15:05:00Z"/>
                <w:rFonts w:cstheme="minorBidi"/>
                <w:i/>
                <w:iCs/>
              </w:rPr>
            </w:pPr>
            <w:ins w:id="699" w:author="Nikolaos Vastardis" w:date="2025-02-11T15:05:00Z" w16du:dateUtc="2025-02-11T15:05:00Z">
              <w:r>
                <w:rPr>
                  <w:rFonts w:cstheme="minorBidi"/>
                  <w:b/>
                  <w:bCs/>
                </w:rPr>
                <w:t xml:space="preserve">I want to: </w:t>
              </w:r>
              <w:r>
                <w:rPr>
                  <w:rFonts w:cstheme="minorBidi"/>
                </w:rPr>
                <w:t>Keep track of the changes made in my AtoN information</w:t>
              </w:r>
              <w:r w:rsidRPr="00195681">
                <w:rPr>
                  <w:rFonts w:cstheme="minorBidi"/>
                </w:rPr>
                <w:t>,</w:t>
              </w:r>
            </w:ins>
          </w:p>
          <w:p w14:paraId="09145CDC" w14:textId="0E7A8AA4" w:rsidR="00D3328D" w:rsidRPr="003947C3" w:rsidRDefault="00D3328D" w:rsidP="00D3328D">
            <w:pPr>
              <w:pStyle w:val="Tabletext"/>
              <w:ind w:left="0"/>
              <w:cnfStyle w:val="000000000000" w:firstRow="0" w:lastRow="0" w:firstColumn="0" w:lastColumn="0" w:oddVBand="0" w:evenVBand="0" w:oddHBand="0" w:evenHBand="0" w:firstRowFirstColumn="0" w:firstRowLastColumn="0" w:lastRowFirstColumn="0" w:lastRowLastColumn="0"/>
              <w:rPr>
                <w:ins w:id="700" w:author="Nikolaos Vastardis" w:date="2025-01-22T13:54:00Z"/>
                <w:rFonts w:cstheme="minorBidi"/>
                <w:rPrChange w:id="701" w:author="Nikolaos Vastardis" w:date="2025-01-22T13:55:00Z">
                  <w:rPr>
                    <w:ins w:id="702" w:author="Nikolaos Vastardis" w:date="2025-01-22T13:54:00Z"/>
                    <w:rFonts w:cstheme="minorBidi"/>
                    <w:b/>
                    <w:bCs/>
                  </w:rPr>
                </w:rPrChange>
              </w:rPr>
            </w:pPr>
            <w:ins w:id="703" w:author="Nikolaos Vastardis" w:date="2025-02-11T15:05:00Z" w16du:dateUtc="2025-02-11T15:05:00Z">
              <w:r>
                <w:rPr>
                  <w:rFonts w:cstheme="minorBidi"/>
                  <w:b/>
                  <w:bCs/>
                </w:rPr>
                <w:t>so that:</w:t>
              </w:r>
              <w:r>
                <w:rPr>
                  <w:rFonts w:cstheme="minorBidi"/>
                  <w:i/>
                  <w:iCs/>
                </w:rPr>
                <w:t xml:space="preserve"> </w:t>
              </w:r>
              <w:r>
                <w:rPr>
                  <w:rFonts w:cstheme="minorBidi"/>
                </w:rPr>
                <w:t>I can review them as what was sent to my users for auditing.</w:t>
              </w:r>
            </w:ins>
          </w:p>
        </w:tc>
      </w:tr>
    </w:tbl>
    <w:p w14:paraId="2254DAE5" w14:textId="77777777" w:rsidR="004A0018" w:rsidRPr="004A0018" w:rsidRDefault="004A0018" w:rsidP="00765734">
      <w:pPr>
        <w:rPr>
          <w:lang w:eastAsia="de-DE"/>
        </w:rPr>
      </w:pPr>
    </w:p>
    <w:p w14:paraId="71577248" w14:textId="77777777" w:rsidR="005A0220" w:rsidRDefault="005A0220">
      <w:pPr>
        <w:spacing w:after="200" w:line="276" w:lineRule="auto"/>
        <w:rPr>
          <w:rFonts w:cstheme="minorHAnsi"/>
        </w:rPr>
      </w:pPr>
      <w:r>
        <w:rPr>
          <w:rFonts w:cstheme="minorHAnsi"/>
        </w:rPr>
        <w:br w:type="page"/>
      </w:r>
    </w:p>
    <w:p w14:paraId="1209C7BA" w14:textId="77777777" w:rsidR="00C439F0" w:rsidRDefault="00C439F0" w:rsidP="00765734">
      <w:pPr>
        <w:pStyle w:val="Heading1"/>
      </w:pPr>
      <w:r>
        <w:lastRenderedPageBreak/>
        <w:t>Guiding Principles</w:t>
      </w:r>
    </w:p>
    <w:p w14:paraId="1C3FDD13" w14:textId="77777777" w:rsidR="00C439F0" w:rsidRPr="00C439F0" w:rsidRDefault="00C439F0" w:rsidP="00C439F0">
      <w:pPr>
        <w:pStyle w:val="Heading1separatationline"/>
        <w:rPr>
          <w:lang w:eastAsia="de-DE"/>
        </w:rPr>
      </w:pPr>
    </w:p>
    <w:p w14:paraId="17AF07C3" w14:textId="77777777" w:rsidR="00D3328D" w:rsidRDefault="00D3328D" w:rsidP="00D3328D">
      <w:pPr>
        <w:pStyle w:val="Heading2"/>
        <w:rPr>
          <w:ins w:id="704" w:author="Nikolaos Vastardis [2]" w:date="2025-02-11T15:05:00Z" w16du:dateUtc="2025-02-11T15:05:00Z"/>
        </w:rPr>
      </w:pPr>
      <w:bookmarkStart w:id="705" w:name="_Ref480369279"/>
      <w:ins w:id="706" w:author="Nikolaos Vastardis [2]" w:date="2025-02-11T15:05:00Z" w16du:dateUtc="2025-02-11T15:05:00Z">
        <w:r>
          <w:t>Architectural parameters</w:t>
        </w:r>
      </w:ins>
    </w:p>
    <w:p w14:paraId="30C98195" w14:textId="77777777" w:rsidR="00D3328D" w:rsidRDefault="00D3328D" w:rsidP="00D3328D">
      <w:pPr>
        <w:pStyle w:val="BodyText"/>
        <w:rPr>
          <w:ins w:id="707" w:author="Nikolaos Vastardis [2]" w:date="2025-02-11T15:05:00Z" w16du:dateUtc="2025-02-11T15:05:00Z"/>
          <w:rFonts w:cstheme="minorHAnsi"/>
        </w:rPr>
      </w:pPr>
      <w:ins w:id="708" w:author="Nikolaos Vastardis [2]" w:date="2025-02-11T15:05:00Z" w16du:dateUtc="2025-02-11T15:05:00Z">
        <w:r w:rsidRPr="005C4434">
          <w:rPr>
            <w:rFonts w:cstheme="minorHAnsi"/>
          </w:rPr>
          <w:t xml:space="preserve">This section describes the </w:t>
        </w:r>
        <w:r>
          <w:rPr>
            <w:rFonts w:cstheme="minorHAnsi"/>
          </w:rPr>
          <w:t>architectural parameters</w:t>
        </w:r>
        <w:r w:rsidRPr="005C4434">
          <w:rPr>
            <w:rFonts w:cstheme="minorHAnsi"/>
          </w:rPr>
          <w:t xml:space="preserve"> for the </w:t>
        </w:r>
        <w:r w:rsidRPr="00765734">
          <w:rPr>
            <w:rFonts w:cstheme="minorHAnsi"/>
            <w:i/>
            <w:lang w:eastAsia="de-DE"/>
          </w:rPr>
          <w:t>MS-2 Aids to Navigation</w:t>
        </w:r>
        <w:r w:rsidRPr="009B2EBE">
          <w:rPr>
            <w:rFonts w:cstheme="minorHAnsi"/>
            <w:lang w:eastAsia="de-DE"/>
          </w:rPr>
          <w:t xml:space="preserve"> </w:t>
        </w:r>
        <w:r>
          <w:rPr>
            <w:rFonts w:cstheme="minorHAnsi"/>
          </w:rPr>
          <w:t>S</w:t>
        </w:r>
        <w:r w:rsidRPr="005C4434">
          <w:rPr>
            <w:rFonts w:cstheme="minorHAnsi"/>
          </w:rPr>
          <w:t>ervice</w:t>
        </w:r>
        <w:r>
          <w:rPr>
            <w:rFonts w:cstheme="minorHAnsi"/>
          </w:rPr>
          <w:t xml:space="preserve">. These </w:t>
        </w:r>
        <w:r w:rsidRPr="001F46F4">
          <w:rPr>
            <w:rFonts w:cstheme="minorHAnsi"/>
          </w:rPr>
          <w:t>refer to the key design choices and considerations that shape the overall structure and</w:t>
        </w:r>
        <w:r>
          <w:rPr>
            <w:rFonts w:cstheme="minorHAnsi"/>
          </w:rPr>
          <w:t xml:space="preserve"> </w:t>
        </w:r>
        <w:r w:rsidRPr="001F46F4">
          <w:rPr>
            <w:rFonts w:cstheme="minorHAnsi"/>
          </w:rPr>
          <w:t>behavio</w:t>
        </w:r>
        <w:r>
          <w:rPr>
            <w:rFonts w:cstheme="minorHAnsi"/>
          </w:rPr>
          <w:t>u</w:t>
        </w:r>
        <w:r w:rsidRPr="001F46F4">
          <w:rPr>
            <w:rFonts w:cstheme="minorHAnsi"/>
          </w:rPr>
          <w:t>r of a system. These parameters can influence how well the system performs its intended functions,</w:t>
        </w:r>
        <w:r>
          <w:rPr>
            <w:rFonts w:cstheme="minorHAnsi"/>
          </w:rPr>
          <w:t xml:space="preserve"> </w:t>
        </w:r>
        <w:r w:rsidRPr="001F46F4">
          <w:rPr>
            <w:rFonts w:cstheme="minorHAnsi"/>
          </w:rPr>
          <w:t>interacts with other systems, and responds to various inputs.</w:t>
        </w:r>
      </w:ins>
    </w:p>
    <w:p w14:paraId="3D7CFE61" w14:textId="77777777" w:rsidR="00D3328D" w:rsidRDefault="00D3328D" w:rsidP="00D3328D">
      <w:pPr>
        <w:pStyle w:val="BodyText"/>
        <w:rPr>
          <w:ins w:id="709" w:author="Nikolaos Vastardis [2]" w:date="2025-02-11T15:05:00Z" w16du:dateUtc="2025-02-11T15:05:00Z"/>
          <w:rFonts w:cstheme="minorHAnsi"/>
        </w:rPr>
      </w:pPr>
      <w:ins w:id="710" w:author="Nikolaos Vastardis [2]" w:date="2025-02-11T15:05:00Z" w16du:dateUtc="2025-02-11T15:05:00Z">
        <w:r>
          <w:rPr>
            <w:rFonts w:cstheme="minorHAnsi"/>
          </w:rPr>
          <w:t>Each architectural parameter is described in its section below, with the rational for each being clearly stated.</w:t>
        </w:r>
      </w:ins>
    </w:p>
    <w:p w14:paraId="7F37B37D" w14:textId="77777777" w:rsidR="00D3328D" w:rsidRDefault="00D3328D" w:rsidP="00D3328D">
      <w:pPr>
        <w:pStyle w:val="Heading3"/>
        <w:rPr>
          <w:ins w:id="711" w:author="Nikolaos Vastardis [2]" w:date="2025-02-11T15:05:00Z" w16du:dateUtc="2025-02-11T15:05:00Z"/>
        </w:rPr>
      </w:pPr>
      <w:ins w:id="712" w:author="Nikolaos Vastardis [2]" w:date="2025-02-11T15:05:00Z" w16du:dateUtc="2025-02-11T15:05:00Z">
        <w:r>
          <w:t>Use of IHO S-100 Framework</w:t>
        </w:r>
      </w:ins>
    </w:p>
    <w:p w14:paraId="16EDC3F7" w14:textId="77777777" w:rsidR="00D3328D" w:rsidRDefault="00D3328D" w:rsidP="00D3328D">
      <w:pPr>
        <w:pStyle w:val="BodyText"/>
        <w:rPr>
          <w:ins w:id="713" w:author="Nikolaos Vastardis [2]" w:date="2025-02-11T15:05:00Z" w16du:dateUtc="2025-02-11T15:05:00Z"/>
          <w:rFonts w:cstheme="minorBidi"/>
        </w:rPr>
      </w:pPr>
      <w:ins w:id="714" w:author="Nikolaos Vastardis [2]" w:date="2025-02-11T15:05:00Z" w16du:dateUtc="2025-02-11T15:05:00Z">
        <w:r w:rsidRPr="63D5564F">
          <w:rPr>
            <w:rFonts w:cstheme="minorBidi"/>
          </w:rPr>
          <w:t>AtoN and MSI information must be provided within the S-100 data framework and make use of existing S-100 product specifications if present</w:t>
        </w:r>
        <w:r>
          <w:rPr>
            <w:rFonts w:cstheme="minorBidi"/>
          </w:rPr>
          <w:t>. This way we can achieve harmonisation between the individual services.</w:t>
        </w:r>
      </w:ins>
    </w:p>
    <w:p w14:paraId="3A839074" w14:textId="77777777" w:rsidR="00D3328D" w:rsidRDefault="00D3328D" w:rsidP="00D3328D">
      <w:pPr>
        <w:pStyle w:val="Heading3"/>
        <w:rPr>
          <w:ins w:id="715" w:author="Nikolaos Vastardis [2]" w:date="2025-02-11T15:05:00Z" w16du:dateUtc="2025-02-11T15:05:00Z"/>
        </w:rPr>
      </w:pPr>
      <w:ins w:id="716" w:author="Nikolaos Vastardis [2]" w:date="2025-02-11T15:05:00Z" w16du:dateUtc="2025-02-11T15:05:00Z">
        <w:r>
          <w:t>Use of Established Data Products</w:t>
        </w:r>
      </w:ins>
    </w:p>
    <w:p w14:paraId="6449950B" w14:textId="77777777" w:rsidR="00D3328D" w:rsidRDefault="00D3328D" w:rsidP="00D3328D">
      <w:pPr>
        <w:pStyle w:val="BodyText"/>
        <w:rPr>
          <w:ins w:id="717" w:author="Nikolaos Vastardis [2]" w:date="2025-02-11T15:05:00Z" w16du:dateUtc="2025-02-11T15:05:00Z"/>
          <w:rFonts w:cstheme="minorBidi"/>
        </w:rPr>
      </w:pPr>
      <w:ins w:id="718" w:author="Nikolaos Vastardis [2]" w:date="2025-02-11T15:05:00Z" w16du:dateUtc="2025-02-11T15:05:00Z">
        <w:r w:rsidRPr="63D5564F">
          <w:rPr>
            <w:rFonts w:cstheme="minorBidi"/>
          </w:rPr>
          <w:t>AtoN and MSI information must be provided within the S-100 data framework and make use of existing S-100 product specifications if present.</w:t>
        </w:r>
        <w:r>
          <w:rPr>
            <w:rFonts w:cstheme="minorBidi"/>
          </w:rPr>
          <w:t xml:space="preserve"> More specifically, for the associated technical services list, identified in Section </w:t>
        </w:r>
        <w:r>
          <w:rPr>
            <w:rFonts w:cstheme="minorBidi"/>
          </w:rPr>
          <w:fldChar w:fldCharType="begin"/>
        </w:r>
        <w:r>
          <w:rPr>
            <w:rFonts w:cstheme="minorBidi"/>
          </w:rPr>
          <w:instrText xml:space="preserve"> REF _Ref190176664 \r \h </w:instrText>
        </w:r>
      </w:ins>
      <w:r>
        <w:rPr>
          <w:rFonts w:cstheme="minorBidi"/>
        </w:rPr>
      </w:r>
      <w:ins w:id="719" w:author="Nikolaos Vastardis [2]" w:date="2025-02-11T15:05:00Z" w16du:dateUtc="2025-02-11T15:05:00Z">
        <w:r>
          <w:rPr>
            <w:rFonts w:cstheme="minorBidi"/>
          </w:rPr>
          <w:fldChar w:fldCharType="separate"/>
        </w:r>
        <w:r>
          <w:rPr>
            <w:rFonts w:cstheme="minorBidi"/>
          </w:rPr>
          <w:t>1.2</w:t>
        </w:r>
        <w:r>
          <w:rPr>
            <w:rFonts w:cstheme="minorBidi"/>
          </w:rPr>
          <w:fldChar w:fldCharType="end"/>
        </w:r>
        <w:r>
          <w:rPr>
            <w:rFonts w:cstheme="minorBidi"/>
          </w:rPr>
          <w:t>, the respective IHO data products based on the S-100 framework are:</w:t>
        </w:r>
      </w:ins>
    </w:p>
    <w:p w14:paraId="75E7BE34" w14:textId="77777777" w:rsidR="00D3328D" w:rsidRDefault="00D3328D" w:rsidP="00D3328D">
      <w:pPr>
        <w:pStyle w:val="BodyText"/>
        <w:numPr>
          <w:ilvl w:val="0"/>
          <w:numId w:val="67"/>
        </w:numPr>
        <w:ind w:left="714" w:hanging="357"/>
        <w:contextualSpacing/>
        <w:rPr>
          <w:ins w:id="720" w:author="Nikolaos Vastardis [2]" w:date="2025-02-11T15:05:00Z" w16du:dateUtc="2025-02-11T15:05:00Z"/>
          <w:rFonts w:cstheme="minorBidi"/>
        </w:rPr>
      </w:pPr>
      <w:ins w:id="721" w:author="Nikolaos Vastardis [2]" w:date="2025-02-11T15:05:00Z" w16du:dateUtc="2025-02-11T15:05:00Z">
        <w:r>
          <w:rPr>
            <w:rFonts w:cstheme="minorBidi"/>
          </w:rPr>
          <w:t>S-201</w:t>
        </w:r>
      </w:ins>
    </w:p>
    <w:p w14:paraId="5678D0B8" w14:textId="77777777" w:rsidR="00D3328D" w:rsidRDefault="00D3328D" w:rsidP="00D3328D">
      <w:pPr>
        <w:pStyle w:val="BodyText"/>
        <w:numPr>
          <w:ilvl w:val="0"/>
          <w:numId w:val="67"/>
        </w:numPr>
        <w:ind w:left="714" w:hanging="357"/>
        <w:contextualSpacing/>
        <w:rPr>
          <w:ins w:id="722" w:author="Nikolaos Vastardis [2]" w:date="2025-02-11T15:05:00Z" w16du:dateUtc="2025-02-11T15:05:00Z"/>
          <w:rFonts w:cstheme="minorBidi"/>
        </w:rPr>
      </w:pPr>
      <w:ins w:id="723" w:author="Nikolaos Vastardis [2]" w:date="2025-02-11T15:05:00Z" w16du:dateUtc="2025-02-11T15:05:00Z">
        <w:r>
          <w:rPr>
            <w:rFonts w:cstheme="minorBidi"/>
          </w:rPr>
          <w:t>S-124</w:t>
        </w:r>
      </w:ins>
    </w:p>
    <w:p w14:paraId="73EBF82F" w14:textId="77777777" w:rsidR="00D3328D" w:rsidRDefault="00D3328D" w:rsidP="00D3328D">
      <w:pPr>
        <w:pStyle w:val="BodyText"/>
        <w:numPr>
          <w:ilvl w:val="0"/>
          <w:numId w:val="67"/>
        </w:numPr>
        <w:ind w:left="714" w:hanging="357"/>
        <w:contextualSpacing/>
        <w:rPr>
          <w:ins w:id="724" w:author="Nikolaos Vastardis [2]" w:date="2025-02-11T15:05:00Z" w16du:dateUtc="2025-02-11T15:05:00Z"/>
          <w:rFonts w:cstheme="minorBidi"/>
        </w:rPr>
      </w:pPr>
      <w:ins w:id="725" w:author="Nikolaos Vastardis [2]" w:date="2025-02-11T15:05:00Z" w16du:dateUtc="2025-02-11T15:05:00Z">
        <w:r>
          <w:rPr>
            <w:rFonts w:cstheme="minorBidi"/>
          </w:rPr>
          <w:t>S-125</w:t>
        </w:r>
      </w:ins>
    </w:p>
    <w:p w14:paraId="3E9D1F02" w14:textId="77777777" w:rsidR="00D3328D" w:rsidRDefault="00D3328D" w:rsidP="00D3328D">
      <w:pPr>
        <w:pStyle w:val="BodyText"/>
        <w:numPr>
          <w:ilvl w:val="0"/>
          <w:numId w:val="67"/>
        </w:numPr>
        <w:ind w:left="714" w:hanging="357"/>
        <w:rPr>
          <w:ins w:id="726" w:author="Nikolaos Vastardis [2]" w:date="2025-02-11T15:05:00Z" w16du:dateUtc="2025-02-11T15:05:00Z"/>
          <w:rFonts w:cstheme="minorBidi"/>
        </w:rPr>
      </w:pPr>
      <w:ins w:id="727" w:author="Nikolaos Vastardis [2]" w:date="2025-02-11T15:05:00Z" w16du:dateUtc="2025-02-11T15:05:00Z">
        <w:r>
          <w:rPr>
            <w:rFonts w:cstheme="minorBidi"/>
          </w:rPr>
          <w:t>S-240</w:t>
        </w:r>
      </w:ins>
    </w:p>
    <w:p w14:paraId="2CBB53FD" w14:textId="77777777" w:rsidR="00D3328D" w:rsidRPr="00D74646" w:rsidRDefault="00D3328D" w:rsidP="00D3328D">
      <w:pPr>
        <w:pStyle w:val="BodyText"/>
        <w:rPr>
          <w:ins w:id="728" w:author="Nikolaos Vastardis [2]" w:date="2025-02-11T15:05:00Z" w16du:dateUtc="2025-02-11T15:05:00Z"/>
          <w:rFonts w:cstheme="minorBidi"/>
        </w:rPr>
      </w:pPr>
      <w:ins w:id="729" w:author="Nikolaos Vastardis [2]" w:date="2025-02-11T15:05:00Z" w16du:dateUtc="2025-02-11T15:05:00Z">
        <w:r>
          <w:rPr>
            <w:rFonts w:cstheme="minorBidi"/>
          </w:rPr>
          <w:t>This way the information will be more widely understood, while the service will reuse existing data products.</w:t>
        </w:r>
      </w:ins>
    </w:p>
    <w:p w14:paraId="2991D698" w14:textId="77777777" w:rsidR="00D3328D" w:rsidRDefault="00D3328D" w:rsidP="00D3328D">
      <w:pPr>
        <w:pStyle w:val="Heading3"/>
        <w:rPr>
          <w:ins w:id="730" w:author="Nikolaos Vastardis [2]" w:date="2025-02-11T15:05:00Z" w16du:dateUtc="2025-02-11T15:05:00Z"/>
        </w:rPr>
      </w:pPr>
      <w:ins w:id="731" w:author="Nikolaos Vastardis [2]" w:date="2025-02-11T15:05:00Z" w16du:dateUtc="2025-02-11T15:05:00Z">
        <w:r>
          <w:t>Secure By Design</w:t>
        </w:r>
      </w:ins>
    </w:p>
    <w:p w14:paraId="5AE25C36" w14:textId="77777777" w:rsidR="00D3328D" w:rsidRDefault="00D3328D" w:rsidP="00D3328D">
      <w:pPr>
        <w:pStyle w:val="BodyText"/>
        <w:rPr>
          <w:ins w:id="732" w:author="Nikolaos Vastardis [2]" w:date="2025-02-11T15:05:00Z" w16du:dateUtc="2025-02-11T15:05:00Z"/>
          <w:rFonts w:cstheme="minorHAnsi"/>
        </w:rPr>
      </w:pPr>
      <w:ins w:id="733" w:author="Nikolaos Vastardis [2]" w:date="2025-02-11T15:05:00Z" w16du:dateUtc="2025-02-11T15:05:00Z">
        <w:r>
          <w:rPr>
            <w:rFonts w:cstheme="minorHAnsi"/>
          </w:rPr>
          <w:t>Service providers should be able to authenticate and authorise their users to ensure not only the appropriate use of their resources but also support potential auditing and even billing capabilities. Users also be able to independently verify the accuracy of the information they have received. For new systems, such as this, it is ideal if security is embedded in the system, by design, rather than just added at a later stage.</w:t>
        </w:r>
      </w:ins>
    </w:p>
    <w:p w14:paraId="38F85909" w14:textId="77777777" w:rsidR="00D3328D" w:rsidRDefault="00D3328D" w:rsidP="00D3328D">
      <w:pPr>
        <w:pStyle w:val="Heading3"/>
        <w:rPr>
          <w:ins w:id="734" w:author="Nikolaos Vastardis [2]" w:date="2025-02-11T15:05:00Z" w16du:dateUtc="2025-02-11T15:05:00Z"/>
        </w:rPr>
      </w:pPr>
      <w:ins w:id="735" w:author="Nikolaos Vastardis [2]" w:date="2025-02-11T15:05:00Z" w16du:dateUtc="2025-02-11T15:05:00Z">
        <w:r>
          <w:t>Focus On Automation</w:t>
        </w:r>
      </w:ins>
    </w:p>
    <w:p w14:paraId="78495FB7" w14:textId="17B131F9" w:rsidR="00943EC0" w:rsidDel="00D3328D" w:rsidRDefault="00D3328D" w:rsidP="00D3328D">
      <w:pPr>
        <w:pStyle w:val="BodyText"/>
        <w:rPr>
          <w:del w:id="736" w:author="Nikolaos Vastardis [2]" w:date="2025-02-11T15:05:00Z" w16du:dateUtc="2025-02-11T15:05:00Z"/>
          <w:rFonts w:cstheme="minorHAnsi"/>
        </w:rPr>
      </w:pPr>
      <w:ins w:id="737" w:author="Nikolaos Vastardis [2]" w:date="2025-02-11T15:05:00Z" w16du:dateUtc="2025-02-11T15:05:00Z">
        <w:r>
          <w:rPr>
            <w:rFonts w:cstheme="minorHAnsi"/>
          </w:rPr>
          <w:t xml:space="preserve">One of the key advantages of the </w:t>
        </w:r>
        <w:r w:rsidRPr="00195681">
          <w:rPr>
            <w:rFonts w:cstheme="minorHAnsi"/>
            <w:i/>
            <w:iCs/>
          </w:rPr>
          <w:t>MS-2 – Aids to Navigation Service</w:t>
        </w:r>
        <w:r>
          <w:rPr>
            <w:rFonts w:cstheme="minorHAnsi"/>
            <w:i/>
            <w:iCs/>
          </w:rPr>
          <w:t xml:space="preserve"> </w:t>
        </w:r>
        <w:r>
          <w:rPr>
            <w:rFonts w:cstheme="minorHAnsi"/>
          </w:rPr>
          <w:t>should be its focus on automating tasks that currently might done manually and are quite laborious or prone to errors. By automating these tasks, the MS-2 can achieve higher data quality and reduce the data processing times.</w:t>
        </w:r>
      </w:ins>
      <w:ins w:id="738" w:author="Nikolaos Vastardis" w:date="2025-02-12T08:50:00Z" w16du:dateUtc="2025-02-12T08:50:00Z">
        <w:r w:rsidR="007D2EEF">
          <w:rPr>
            <w:rFonts w:cstheme="minorHAnsi"/>
          </w:rPr>
          <w:t xml:space="preserve"> Automation techniques include the use of Application Programming Interfaces (API), machine</w:t>
        </w:r>
      </w:ins>
      <w:ins w:id="739" w:author="Nikolaos Vastardis" w:date="2025-02-12T08:51:00Z" w16du:dateUtc="2025-02-12T08:51:00Z">
        <w:r w:rsidR="007D2EEF">
          <w:rPr>
            <w:rFonts w:cstheme="minorHAnsi"/>
          </w:rPr>
          <w:noBreakHyphen/>
          <w:t>readable format for the data, as well as</w:t>
        </w:r>
      </w:ins>
      <w:ins w:id="740" w:author="Nikolaos Vastardis" w:date="2025-02-12T08:52:00Z" w16du:dateUtc="2025-02-12T08:52:00Z">
        <w:r w:rsidR="007D2EEF">
          <w:rPr>
            <w:rFonts w:cstheme="minorHAnsi"/>
          </w:rPr>
          <w:t xml:space="preserve"> </w:t>
        </w:r>
      </w:ins>
      <w:ins w:id="741" w:author="Nikolaos Vastardis" w:date="2025-02-12T08:53:00Z" w16du:dateUtc="2025-02-12T08:53:00Z">
        <w:r w:rsidR="007D2EEF">
          <w:rPr>
            <w:rFonts w:cstheme="minorHAnsi"/>
          </w:rPr>
          <w:t>advanced algorithmic and machine-learning techniques.</w:t>
        </w:r>
      </w:ins>
      <w:del w:id="742" w:author="Nikolaos Vastardis [2]" w:date="2025-02-11T15:05:00Z" w16du:dateUtc="2025-02-11T15:05:00Z">
        <w:r w:rsidR="00943EC0" w:rsidDel="00D3328D">
          <w:delText>Architectural parameters</w:delText>
        </w:r>
      </w:del>
    </w:p>
    <w:p w14:paraId="5619FEC3" w14:textId="77777777" w:rsidR="00D3328D" w:rsidRDefault="00D3328D" w:rsidP="00D3328D">
      <w:pPr>
        <w:pStyle w:val="BodyText"/>
        <w:rPr>
          <w:ins w:id="743" w:author="Nikolaos Vastardis [2]" w:date="2025-02-11T15:05:00Z" w16du:dateUtc="2025-02-11T15:05:00Z"/>
          <w:rFonts w:cstheme="minorHAnsi"/>
        </w:rPr>
      </w:pPr>
    </w:p>
    <w:p w14:paraId="77B4802A" w14:textId="6963BCFE" w:rsidR="00D3328D" w:rsidRDefault="00434D62">
      <w:pPr>
        <w:pStyle w:val="Heading3"/>
        <w:rPr>
          <w:ins w:id="744" w:author="Nikolaos Vastardis [2]" w:date="2025-02-11T16:59:00Z" w16du:dateUtc="2025-02-11T16:59:00Z"/>
        </w:rPr>
        <w:pPrChange w:id="745" w:author="Nikolaos Vastardis" w:date="2025-02-12T08:58:00Z" w16du:dateUtc="2025-02-12T08:58:00Z">
          <w:pPr>
            <w:pStyle w:val="BodyText"/>
          </w:pPr>
        </w:pPrChange>
      </w:pPr>
      <w:ins w:id="746" w:author="Nikolaos Vastardis" w:date="2025-02-12T08:58:00Z" w16du:dateUtc="2025-02-12T08:58:00Z">
        <w:r>
          <w:t>Data Driven</w:t>
        </w:r>
      </w:ins>
    </w:p>
    <w:p w14:paraId="03A84DD1" w14:textId="7400C5AB" w:rsidR="00692212" w:rsidDel="00E8571D" w:rsidRDefault="00434D62">
      <w:pPr>
        <w:pStyle w:val="BodyText"/>
        <w:rPr>
          <w:ins w:id="747" w:author="Nikolaos Vastardis [2]" w:date="2025-02-11T16:59:00Z" w16du:dateUtc="2025-02-11T16:59:00Z"/>
          <w:del w:id="748" w:author="Nikolaos Vastardis" w:date="2025-02-12T09:14:00Z" w16du:dateUtc="2025-02-12T09:14:00Z"/>
          <w:rFonts w:cstheme="minorHAnsi"/>
        </w:rPr>
      </w:pPr>
      <w:ins w:id="749" w:author="Nikolaos Vastardis" w:date="2025-02-12T09:02:00Z" w16du:dateUtc="2025-02-12T09:02:00Z">
        <w:r>
          <w:rPr>
            <w:rFonts w:cstheme="minorHAnsi"/>
          </w:rPr>
          <w:t xml:space="preserve">The operation of the </w:t>
        </w:r>
        <w:r w:rsidRPr="00434D62">
          <w:rPr>
            <w:rFonts w:cstheme="minorHAnsi"/>
            <w:i/>
            <w:iCs/>
            <w:rPrChange w:id="750" w:author="Nikolaos Vastardis" w:date="2025-02-12T09:02:00Z" w16du:dateUtc="2025-02-12T09:02:00Z">
              <w:rPr>
                <w:rFonts w:cstheme="minorHAnsi"/>
              </w:rPr>
            </w:rPrChange>
          </w:rPr>
          <w:t>MS-2 – Aids to Navigation</w:t>
        </w:r>
        <w:r>
          <w:rPr>
            <w:rFonts w:cstheme="minorHAnsi"/>
          </w:rPr>
          <w:t xml:space="preserve"> service should be data driven, meaning</w:t>
        </w:r>
      </w:ins>
      <w:ins w:id="751" w:author="Nikolaos Vastardis" w:date="2025-02-12T09:14:00Z" w16du:dateUtc="2025-02-12T09:14:00Z">
        <w:r w:rsidR="00E8571D">
          <w:rPr>
            <w:rFonts w:cstheme="minorHAnsi"/>
          </w:rPr>
          <w:t xml:space="preserve"> that</w:t>
        </w:r>
      </w:ins>
      <w:ins w:id="752" w:author="Nikolaos Vastardis" w:date="2025-02-12T09:02:00Z" w16du:dateUtc="2025-02-12T09:02:00Z">
        <w:r>
          <w:rPr>
            <w:rFonts w:cstheme="minorHAnsi"/>
          </w:rPr>
          <w:t xml:space="preserve"> </w:t>
        </w:r>
      </w:ins>
      <w:ins w:id="753" w:author="Nikolaos Vastardis" w:date="2025-02-12T09:12:00Z" w16du:dateUtc="2025-02-12T09:12:00Z">
        <w:r w:rsidR="00E8571D">
          <w:rPr>
            <w:rFonts w:cstheme="minorHAnsi"/>
          </w:rPr>
          <w:t>the promulgation proce</w:t>
        </w:r>
      </w:ins>
      <w:ins w:id="754" w:author="Nikolaos Vastardis" w:date="2025-02-12T09:13:00Z" w16du:dateUtc="2025-02-12T09:13:00Z">
        <w:r w:rsidR="00E8571D">
          <w:rPr>
            <w:rFonts w:cstheme="minorHAnsi"/>
          </w:rPr>
          <w:t>sses</w:t>
        </w:r>
      </w:ins>
      <w:ins w:id="755" w:author="Nikolaos Vastardis" w:date="2025-02-12T09:03:00Z" w16du:dateUtc="2025-02-12T09:03:00Z">
        <w:r>
          <w:rPr>
            <w:rFonts w:cstheme="minorHAnsi"/>
          </w:rPr>
          <w:t xml:space="preserve"> should </w:t>
        </w:r>
      </w:ins>
      <w:ins w:id="756" w:author="Nikolaos Vastardis" w:date="2025-02-12T09:13:00Z" w16du:dateUtc="2025-02-12T09:13:00Z">
        <w:r w:rsidR="00E8571D">
          <w:rPr>
            <w:rFonts w:cstheme="minorHAnsi"/>
          </w:rPr>
          <w:t>follow the</w:t>
        </w:r>
      </w:ins>
      <w:ins w:id="757" w:author="Nikolaos Vastardis" w:date="2025-02-12T09:02:00Z" w16du:dateUtc="2025-02-12T09:02:00Z">
        <w:r>
          <w:rPr>
            <w:rFonts w:cstheme="minorHAnsi"/>
          </w:rPr>
          <w:t xml:space="preserve"> availability of </w:t>
        </w:r>
      </w:ins>
      <w:ins w:id="758" w:author="Nikolaos Vastardis" w:date="2025-02-12T09:13:00Z" w16du:dateUtc="2025-02-12T09:13:00Z">
        <w:r w:rsidR="00E8571D">
          <w:rPr>
            <w:rFonts w:cstheme="minorHAnsi"/>
          </w:rPr>
          <w:t>updated</w:t>
        </w:r>
      </w:ins>
      <w:ins w:id="759" w:author="Nikolaos Vastardis" w:date="2025-02-12T09:02:00Z" w16du:dateUtc="2025-02-12T09:02:00Z">
        <w:r>
          <w:rPr>
            <w:rFonts w:cstheme="minorHAnsi"/>
          </w:rPr>
          <w:t xml:space="preserve"> AtoN information</w:t>
        </w:r>
      </w:ins>
      <w:ins w:id="760" w:author="Nikolaos Vastardis" w:date="2025-02-12T09:13:00Z" w16du:dateUtc="2025-02-12T09:13:00Z">
        <w:r w:rsidR="00E8571D">
          <w:rPr>
            <w:rFonts w:cstheme="minorHAnsi"/>
          </w:rPr>
          <w:t>, not a static update cycle. This will ensure that critical information such as AtoN outages, as well as the navigational warning generation proce</w:t>
        </w:r>
      </w:ins>
      <w:ins w:id="761" w:author="Nikolaos Vastardis" w:date="2025-02-12T09:14:00Z" w16du:dateUtc="2025-02-12T09:14:00Z">
        <w:r w:rsidR="00E8571D">
          <w:rPr>
            <w:rFonts w:cstheme="minorHAnsi"/>
          </w:rPr>
          <w:t>dures put in place, are communicated as soon as available.</w:t>
        </w:r>
      </w:ins>
    </w:p>
    <w:p w14:paraId="1B190F03" w14:textId="77777777" w:rsidR="00692212" w:rsidDel="00E8571D" w:rsidRDefault="00692212">
      <w:pPr>
        <w:pStyle w:val="BodyText"/>
        <w:rPr>
          <w:ins w:id="762" w:author="Nikolaos Vastardis [2]" w:date="2025-02-11T16:59:00Z" w16du:dateUtc="2025-02-11T16:59:00Z"/>
          <w:del w:id="763" w:author="Nikolaos Vastardis" w:date="2025-02-12T09:14:00Z" w16du:dateUtc="2025-02-12T09:14:00Z"/>
          <w:rFonts w:cstheme="minorHAnsi"/>
        </w:rPr>
      </w:pPr>
    </w:p>
    <w:p w14:paraId="4235C7D6" w14:textId="4BF94B67" w:rsidR="00692212" w:rsidDel="00434D62" w:rsidRDefault="00692212">
      <w:pPr>
        <w:pStyle w:val="BodyText"/>
        <w:rPr>
          <w:ins w:id="764" w:author="Nikolaos Vastardis [2]" w:date="2025-02-11T16:59:00Z" w16du:dateUtc="2025-02-11T16:59:00Z"/>
          <w:del w:id="765" w:author="Nikolaos Vastardis" w:date="2025-02-12T08:58:00Z" w16du:dateUtc="2025-02-12T08:58:00Z"/>
          <w:rFonts w:cstheme="minorHAnsi"/>
        </w:rPr>
      </w:pPr>
    </w:p>
    <w:p w14:paraId="11F32261" w14:textId="7F800009" w:rsidR="00692212" w:rsidRPr="00D3328D" w:rsidDel="00434D62" w:rsidRDefault="00692212">
      <w:pPr>
        <w:pStyle w:val="BodyText"/>
        <w:rPr>
          <w:ins w:id="766" w:author="Nikolaos Vastardis [2]" w:date="2025-02-11T15:05:00Z" w16du:dateUtc="2025-02-11T15:05:00Z"/>
          <w:del w:id="767" w:author="Nikolaos Vastardis" w:date="2025-02-12T08:58:00Z" w16du:dateUtc="2025-02-12T08:58:00Z"/>
          <w:rFonts w:cstheme="minorHAnsi"/>
        </w:rPr>
        <w:pPrChange w:id="768" w:author="Nikolaos Vastardis [2]" w:date="2025-02-11T15:05:00Z" w16du:dateUtc="2025-02-11T15:05:00Z">
          <w:pPr>
            <w:pStyle w:val="Heading2"/>
          </w:pPr>
        </w:pPrChange>
      </w:pPr>
    </w:p>
    <w:p w14:paraId="10D6BA07" w14:textId="23BC451C" w:rsidR="00214537" w:rsidDel="00D3328D" w:rsidRDefault="00214537">
      <w:pPr>
        <w:pStyle w:val="BodyText"/>
        <w:rPr>
          <w:del w:id="769" w:author="Nikolaos Vastardis [2]" w:date="2025-02-11T15:05:00Z" w16du:dateUtc="2025-02-11T15:05:00Z"/>
          <w:rFonts w:cstheme="minorHAnsi"/>
        </w:rPr>
      </w:pPr>
      <w:del w:id="770" w:author="Nikolaos Vastardis [2]" w:date="2025-02-11T15:05:00Z" w16du:dateUtc="2025-02-11T15:05:00Z">
        <w:r w:rsidRPr="005C4434" w:rsidDel="00D3328D">
          <w:rPr>
            <w:rFonts w:cstheme="minorHAnsi"/>
          </w:rPr>
          <w:delText xml:space="preserve">This section describes the </w:delText>
        </w:r>
        <w:r w:rsidDel="00D3328D">
          <w:rPr>
            <w:rFonts w:cstheme="minorHAnsi"/>
          </w:rPr>
          <w:delText>architectural parameters</w:delText>
        </w:r>
        <w:r w:rsidRPr="005C4434" w:rsidDel="00D3328D">
          <w:rPr>
            <w:rFonts w:cstheme="minorHAnsi"/>
          </w:rPr>
          <w:delText xml:space="preserve"> for the </w:delText>
        </w:r>
      </w:del>
      <w:ins w:id="771" w:author="Nikolaos Vastardis" w:date="2025-01-21T13:55:00Z">
        <w:del w:id="772" w:author="Nikolaos Vastardis [2]" w:date="2025-02-11T15:05:00Z" w16du:dateUtc="2025-02-11T15:05:00Z">
          <w:r w:rsidR="00765734" w:rsidRPr="00765734" w:rsidDel="00D3328D">
            <w:rPr>
              <w:rFonts w:cstheme="minorHAnsi"/>
              <w:i/>
              <w:lang w:eastAsia="de-DE"/>
            </w:rPr>
            <w:delText>MS-2 Aids to Navigation</w:delText>
          </w:r>
          <w:r w:rsidR="00765734" w:rsidRPr="009B2EBE" w:rsidDel="00D3328D">
            <w:rPr>
              <w:rFonts w:cstheme="minorHAnsi"/>
              <w:lang w:eastAsia="de-DE"/>
            </w:rPr>
            <w:delText xml:space="preserve"> </w:delText>
          </w:r>
        </w:del>
      </w:ins>
      <w:del w:id="773" w:author="Nikolaos Vastardis [2]" w:date="2025-02-11T15:05:00Z" w16du:dateUtc="2025-02-11T15:05:00Z">
        <w:r w:rsidDel="00D3328D">
          <w:rPr>
            <w:rFonts w:cstheme="minorHAnsi"/>
          </w:rPr>
          <w:delText>Maritime</w:delText>
        </w:r>
        <w:r w:rsidRPr="005C4434" w:rsidDel="00D3328D">
          <w:rPr>
            <w:rFonts w:cstheme="minorHAnsi"/>
          </w:rPr>
          <w:delText xml:space="preserve"> service</w:delText>
        </w:r>
        <w:r w:rsidDel="00D3328D">
          <w:rPr>
            <w:rFonts w:cstheme="minorHAnsi"/>
          </w:rPr>
          <w:delText>:</w:delText>
        </w:r>
      </w:del>
    </w:p>
    <w:p w14:paraId="18AB58D7" w14:textId="64EC7525" w:rsidR="00214537" w:rsidDel="00D3328D" w:rsidRDefault="00214537">
      <w:pPr>
        <w:pStyle w:val="BodyText"/>
        <w:rPr>
          <w:del w:id="774" w:author="Nikolaos Vastardis [2]" w:date="2025-02-11T15:05:00Z" w16du:dateUtc="2025-02-11T15:05:00Z"/>
          <w:rFonts w:cstheme="minorBidi"/>
        </w:rPr>
        <w:pPrChange w:id="775" w:author="Nikolaos Vastardis [2]" w:date="2025-02-11T15:05:00Z" w16du:dateUtc="2025-02-11T15:05:00Z">
          <w:pPr>
            <w:pStyle w:val="BodyText"/>
            <w:numPr>
              <w:numId w:val="50"/>
            </w:numPr>
            <w:ind w:left="720" w:hanging="360"/>
          </w:pPr>
        </w:pPrChange>
      </w:pPr>
      <w:del w:id="776" w:author="Nikolaos Vastardis [2]" w:date="2025-02-11T15:05:00Z" w16du:dateUtc="2025-02-11T15:05:00Z">
        <w:r w:rsidRPr="63D5564F" w:rsidDel="00D3328D">
          <w:rPr>
            <w:rFonts w:cstheme="minorBidi"/>
          </w:rPr>
          <w:delText xml:space="preserve">AtoN and MSI information must be provided within the S-100 data framework and make use of existing S-100 product specifications if present. </w:delText>
        </w:r>
      </w:del>
    </w:p>
    <w:p w14:paraId="007BEFB9" w14:textId="4A707FED" w:rsidR="00214537" w:rsidDel="00D3328D" w:rsidRDefault="00214537">
      <w:pPr>
        <w:pStyle w:val="BodyText"/>
        <w:rPr>
          <w:del w:id="777" w:author="Nikolaos Vastardis [2]" w:date="2025-02-11T15:05:00Z" w16du:dateUtc="2025-02-11T15:05:00Z"/>
          <w:rFonts w:cstheme="minorHAnsi"/>
        </w:rPr>
        <w:pPrChange w:id="778" w:author="Nikolaos Vastardis [2]" w:date="2025-02-11T15:05:00Z" w16du:dateUtc="2025-02-11T15:05:00Z">
          <w:pPr>
            <w:pStyle w:val="BodyText"/>
            <w:ind w:left="720"/>
          </w:pPr>
        </w:pPrChange>
      </w:pPr>
      <w:del w:id="779" w:author="Nikolaos Vastardis [2]" w:date="2025-02-11T15:05:00Z" w16du:dateUtc="2025-02-11T15:05:00Z">
        <w:r w:rsidDel="00D3328D">
          <w:rPr>
            <w:rFonts w:cstheme="minorHAnsi"/>
          </w:rPr>
          <w:delText>Rationale: Harmonization between services must be achieved.</w:delText>
        </w:r>
      </w:del>
    </w:p>
    <w:p w14:paraId="2DA847DA" w14:textId="6BB57CB3" w:rsidR="00214537" w:rsidDel="00D3328D" w:rsidRDefault="00214537">
      <w:pPr>
        <w:pStyle w:val="BodyText"/>
        <w:rPr>
          <w:del w:id="780" w:author="Nikolaos Vastardis [2]" w:date="2025-02-11T15:05:00Z" w16du:dateUtc="2025-02-11T15:05:00Z"/>
          <w:rFonts w:cstheme="minorHAnsi"/>
        </w:rPr>
        <w:pPrChange w:id="781" w:author="Nikolaos Vastardis [2]" w:date="2025-02-11T15:05:00Z" w16du:dateUtc="2025-02-11T15:05:00Z">
          <w:pPr>
            <w:pStyle w:val="BodyText"/>
            <w:numPr>
              <w:numId w:val="50"/>
            </w:numPr>
            <w:ind w:left="720" w:hanging="360"/>
          </w:pPr>
        </w:pPrChange>
      </w:pPr>
      <w:del w:id="782" w:author="Nikolaos Vastardis [2]" w:date="2025-02-11T15:05:00Z" w16du:dateUtc="2025-02-11T15:05:00Z">
        <w:r w:rsidDel="00D3328D">
          <w:rPr>
            <w:rFonts w:cstheme="minorHAnsi"/>
          </w:rPr>
          <w:delText>Users must be able to verify the authenticity of the received information.</w:delText>
        </w:r>
      </w:del>
    </w:p>
    <w:p w14:paraId="2BD94027" w14:textId="7348B36B" w:rsidR="00214537" w:rsidRPr="00C439F0" w:rsidDel="00D3328D" w:rsidRDefault="00214537">
      <w:pPr>
        <w:pStyle w:val="BodyText"/>
        <w:rPr>
          <w:del w:id="783" w:author="Nikolaos Vastardis [2]" w:date="2025-02-11T15:05:00Z" w16du:dateUtc="2025-02-11T15:05:00Z"/>
          <w:rFonts w:cstheme="minorBidi"/>
        </w:rPr>
        <w:pPrChange w:id="784" w:author="Nikolaos Vastardis [2]" w:date="2025-02-11T15:05:00Z" w16du:dateUtc="2025-02-11T15:05:00Z">
          <w:pPr>
            <w:pStyle w:val="BodyText"/>
            <w:ind w:left="720"/>
          </w:pPr>
        </w:pPrChange>
      </w:pPr>
      <w:del w:id="785" w:author="Nikolaos Vastardis [2]" w:date="2025-02-11T15:05:00Z" w16du:dateUtc="2025-02-11T15:05:00Z">
        <w:r w:rsidRPr="63D5564F" w:rsidDel="00D3328D">
          <w:rPr>
            <w:rFonts w:cstheme="minorBidi"/>
          </w:rPr>
          <w:delText>Rationale: The information must be transparent and trustworthy.</w:delText>
        </w:r>
      </w:del>
    </w:p>
    <w:p w14:paraId="487EE1DC" w14:textId="023E8E71" w:rsidR="00214537" w:rsidRPr="00C439F0" w:rsidDel="00D3328D" w:rsidRDefault="00214537">
      <w:pPr>
        <w:pStyle w:val="BodyText"/>
        <w:rPr>
          <w:del w:id="786" w:author="Nikolaos Vastardis [2]" w:date="2025-02-11T15:05:00Z" w16du:dateUtc="2025-02-11T15:05:00Z"/>
          <w:rFonts w:cstheme="minorBidi"/>
        </w:rPr>
        <w:pPrChange w:id="787" w:author="Nikolaos Vastardis [2]" w:date="2025-02-11T15:05:00Z" w16du:dateUtc="2025-02-11T15:05:00Z">
          <w:pPr>
            <w:pStyle w:val="BodyText"/>
            <w:numPr>
              <w:numId w:val="50"/>
            </w:numPr>
            <w:ind w:left="720" w:hanging="360"/>
          </w:pPr>
        </w:pPrChange>
      </w:pPr>
      <w:del w:id="788" w:author="Nikolaos Vastardis [2]" w:date="2025-02-11T15:05:00Z" w16du:dateUtc="2025-02-11T15:05:00Z">
        <w:r w:rsidRPr="63D5564F" w:rsidDel="00D3328D">
          <w:rPr>
            <w:rFonts w:cstheme="minorBidi"/>
          </w:rPr>
          <w:delText>The architectural constraints for this service are the usage of the following product specifications:</w:delText>
        </w:r>
      </w:del>
    </w:p>
    <w:p w14:paraId="46AB9445" w14:textId="3FBBFB05" w:rsidR="00214537" w:rsidRPr="00C439F0" w:rsidDel="00D3328D" w:rsidRDefault="00214537">
      <w:pPr>
        <w:pStyle w:val="BodyText"/>
        <w:rPr>
          <w:del w:id="789" w:author="Nikolaos Vastardis [2]" w:date="2025-02-11T15:05:00Z" w16du:dateUtc="2025-02-11T15:05:00Z"/>
          <w:rFonts w:cstheme="minorBidi"/>
        </w:rPr>
        <w:pPrChange w:id="790" w:author="Nikolaos Vastardis [2]" w:date="2025-02-11T15:05:00Z" w16du:dateUtc="2025-02-11T15:05:00Z">
          <w:pPr>
            <w:pStyle w:val="BodyText"/>
            <w:numPr>
              <w:numId w:val="51"/>
            </w:numPr>
            <w:ind w:left="1080" w:hanging="360"/>
          </w:pPr>
        </w:pPrChange>
      </w:pPr>
      <w:del w:id="791" w:author="Nikolaos Vastardis [2]" w:date="2025-02-11T15:05:00Z" w16du:dateUtc="2025-02-11T15:05:00Z">
        <w:r w:rsidRPr="63D5564F" w:rsidDel="00D3328D">
          <w:rPr>
            <w:rFonts w:cstheme="minorBidi"/>
          </w:rPr>
          <w:delText>S-201</w:delText>
        </w:r>
      </w:del>
    </w:p>
    <w:p w14:paraId="3F63E70B" w14:textId="0901C5BF" w:rsidR="00214537" w:rsidRPr="00C439F0" w:rsidDel="00D3328D" w:rsidRDefault="00214537">
      <w:pPr>
        <w:pStyle w:val="BodyText"/>
        <w:rPr>
          <w:del w:id="792" w:author="Nikolaos Vastardis [2]" w:date="2025-02-11T15:05:00Z" w16du:dateUtc="2025-02-11T15:05:00Z"/>
          <w:rFonts w:cstheme="minorBidi"/>
        </w:rPr>
        <w:pPrChange w:id="793" w:author="Nikolaos Vastardis [2]" w:date="2025-02-11T15:05:00Z" w16du:dateUtc="2025-02-11T15:05:00Z">
          <w:pPr>
            <w:pStyle w:val="BodyText"/>
            <w:numPr>
              <w:numId w:val="51"/>
            </w:numPr>
            <w:ind w:left="1080" w:hanging="360"/>
          </w:pPr>
        </w:pPrChange>
      </w:pPr>
      <w:del w:id="794" w:author="Nikolaos Vastardis [2]" w:date="2025-02-11T15:05:00Z" w16du:dateUtc="2025-02-11T15:05:00Z">
        <w:r w:rsidRPr="63D5564F" w:rsidDel="00D3328D">
          <w:rPr>
            <w:rFonts w:cstheme="minorBidi"/>
          </w:rPr>
          <w:delText>S-124</w:delText>
        </w:r>
      </w:del>
    </w:p>
    <w:p w14:paraId="76A371E0" w14:textId="75DE3637" w:rsidR="00214537" w:rsidRPr="00C439F0" w:rsidDel="00D3328D" w:rsidRDefault="00214537">
      <w:pPr>
        <w:pStyle w:val="BodyText"/>
        <w:rPr>
          <w:del w:id="795" w:author="Nikolaos Vastardis [2]" w:date="2025-02-11T15:05:00Z" w16du:dateUtc="2025-02-11T15:05:00Z"/>
          <w:rFonts w:cstheme="minorBidi"/>
        </w:rPr>
        <w:pPrChange w:id="796" w:author="Nikolaos Vastardis [2]" w:date="2025-02-11T15:05:00Z" w16du:dateUtc="2025-02-11T15:05:00Z">
          <w:pPr>
            <w:pStyle w:val="BodyText"/>
            <w:numPr>
              <w:numId w:val="51"/>
            </w:numPr>
            <w:ind w:left="1080" w:hanging="360"/>
          </w:pPr>
        </w:pPrChange>
      </w:pPr>
      <w:del w:id="797" w:author="Nikolaos Vastardis [2]" w:date="2025-02-11T15:05:00Z" w16du:dateUtc="2025-02-11T15:05:00Z">
        <w:r w:rsidRPr="63D5564F" w:rsidDel="00D3328D">
          <w:rPr>
            <w:rFonts w:cstheme="minorBidi"/>
          </w:rPr>
          <w:delText>S-125</w:delText>
        </w:r>
      </w:del>
    </w:p>
    <w:p w14:paraId="77549941" w14:textId="7A675F10" w:rsidR="00214537" w:rsidRPr="00C439F0" w:rsidDel="00D3328D" w:rsidRDefault="00214537">
      <w:pPr>
        <w:pStyle w:val="BodyText"/>
        <w:rPr>
          <w:del w:id="798" w:author="Nikolaos Vastardis [2]" w:date="2025-02-11T15:05:00Z" w16du:dateUtc="2025-02-11T15:05:00Z"/>
          <w:rFonts w:cstheme="minorBidi"/>
        </w:rPr>
        <w:pPrChange w:id="799" w:author="Nikolaos Vastardis [2]" w:date="2025-02-11T15:05:00Z" w16du:dateUtc="2025-02-11T15:05:00Z">
          <w:pPr>
            <w:pStyle w:val="BodyText"/>
            <w:numPr>
              <w:numId w:val="51"/>
            </w:numPr>
            <w:ind w:left="1080" w:hanging="360"/>
          </w:pPr>
        </w:pPrChange>
      </w:pPr>
      <w:del w:id="800" w:author="Nikolaos Vastardis [2]" w:date="2025-02-11T15:05:00Z" w16du:dateUtc="2025-02-11T15:05:00Z">
        <w:r w:rsidRPr="63D5564F" w:rsidDel="00D3328D">
          <w:rPr>
            <w:rFonts w:cstheme="minorBidi"/>
          </w:rPr>
          <w:delText>S-240</w:delText>
        </w:r>
      </w:del>
    </w:p>
    <w:p w14:paraId="03884EA0" w14:textId="1FB2568C" w:rsidR="00214537" w:rsidRPr="00C439F0" w:rsidDel="00D3328D" w:rsidRDefault="00214537">
      <w:pPr>
        <w:pStyle w:val="BodyText"/>
        <w:rPr>
          <w:del w:id="801" w:author="Nikolaos Vastardis [2]" w:date="2025-02-11T15:05:00Z" w16du:dateUtc="2025-02-11T15:05:00Z"/>
          <w:lang w:eastAsia="de-DE"/>
        </w:rPr>
        <w:pPrChange w:id="802" w:author="Nikolaos Vastardis [2]" w:date="2025-02-11T15:05:00Z" w16du:dateUtc="2025-02-11T15:05:00Z">
          <w:pPr>
            <w:pStyle w:val="BodyText"/>
            <w:ind w:left="720"/>
          </w:pPr>
        </w:pPrChange>
      </w:pPr>
      <w:del w:id="803" w:author="Nikolaos Vastardis [2]" w:date="2025-02-11T15:05:00Z" w16du:dateUtc="2025-02-11T15:05:00Z">
        <w:r w:rsidRPr="63D5564F" w:rsidDel="00D3328D">
          <w:rPr>
            <w:rFonts w:cstheme="minorBidi"/>
          </w:rPr>
          <w:delText>Rationale: Efficiency of reusing already available data products</w:delText>
        </w:r>
      </w:del>
    </w:p>
    <w:p w14:paraId="3686D034" w14:textId="59BAD00E" w:rsidR="00C439F0" w:rsidRPr="00C439F0" w:rsidRDefault="005C4434">
      <w:pPr>
        <w:pStyle w:val="BodyText"/>
        <w:rPr>
          <w:lang w:eastAsia="de-DE"/>
        </w:rPr>
        <w:pPrChange w:id="804" w:author="Nikolaos Vastardis [2]" w:date="2025-02-11T15:05:00Z" w16du:dateUtc="2025-02-11T15:05:00Z">
          <w:pPr>
            <w:pStyle w:val="BodytextBlue"/>
          </w:pPr>
        </w:pPrChange>
      </w:pPr>
      <w:del w:id="805" w:author="Nikolaos Vastardis" w:date="2025-02-12T08:58:00Z" w16du:dateUtc="2025-02-12T08:58:00Z">
        <w:r w:rsidRPr="005C4434" w:rsidDel="00434D62">
          <w:rPr>
            <w:rFonts w:cstheme="minorHAnsi"/>
          </w:rPr>
          <w:delText xml:space="preserve"> </w:delText>
        </w:r>
      </w:del>
    </w:p>
    <w:p w14:paraId="6CEE1F73" w14:textId="77777777" w:rsidR="00C439F0" w:rsidRPr="001E1D4F" w:rsidRDefault="00C439F0" w:rsidP="00765734">
      <w:pPr>
        <w:pStyle w:val="Heading2"/>
      </w:pPr>
      <w:r w:rsidRPr="001E1D4F">
        <w:lastRenderedPageBreak/>
        <w:t>Functional and Non-functional Requirements</w:t>
      </w:r>
      <w:bookmarkEnd w:id="705"/>
    </w:p>
    <w:p w14:paraId="06396056" w14:textId="77777777" w:rsidR="00C439F0" w:rsidRPr="001E1D4F" w:rsidRDefault="00C439F0" w:rsidP="00C439F0">
      <w:pPr>
        <w:pStyle w:val="Heading2separationline"/>
        <w:rPr>
          <w:rFonts w:cstheme="minorHAnsi"/>
          <w:lang w:eastAsia="de-DE"/>
        </w:rPr>
      </w:pPr>
    </w:p>
    <w:p w14:paraId="08ABF8C1" w14:textId="77777777" w:rsidR="00D3328D" w:rsidRDefault="00D3328D" w:rsidP="00D3328D">
      <w:pPr>
        <w:pStyle w:val="BodyText"/>
        <w:rPr>
          <w:ins w:id="806" w:author="Nikolaos Vastardis [2]" w:date="2025-02-11T15:06:00Z" w16du:dateUtc="2025-02-11T15:06:00Z"/>
          <w:rFonts w:cstheme="minorHAnsi"/>
          <w:lang w:eastAsia="de-DE"/>
        </w:rPr>
      </w:pPr>
      <w:ins w:id="807" w:author="Nikolaos Vastardis [2]" w:date="2025-02-11T15:06:00Z" w16du:dateUtc="2025-02-11T15:06:00Z">
        <w:r w:rsidRPr="00613F4B">
          <w:rPr>
            <w:rFonts w:cstheme="minorHAnsi"/>
            <w:lang w:eastAsia="de-DE"/>
          </w:rPr>
          <w:t xml:space="preserve">Table </w:t>
        </w:r>
        <w:r>
          <w:rPr>
            <w:rFonts w:cstheme="minorHAnsi"/>
            <w:lang w:eastAsia="de-DE"/>
          </w:rPr>
          <w:t xml:space="preserve">3 and </w:t>
        </w:r>
        <w:r>
          <w:rPr>
            <w:rFonts w:cstheme="minorHAnsi"/>
            <w:lang w:eastAsia="de-DE"/>
          </w:rPr>
          <w:fldChar w:fldCharType="begin"/>
        </w:r>
        <w:r>
          <w:rPr>
            <w:rFonts w:cstheme="minorHAnsi"/>
            <w:lang w:eastAsia="de-DE"/>
          </w:rPr>
          <w:instrText xml:space="preserve"> REF _Ref190174939 \h </w:instrText>
        </w:r>
      </w:ins>
      <w:r>
        <w:rPr>
          <w:rFonts w:cstheme="minorHAnsi"/>
          <w:lang w:eastAsia="de-DE"/>
        </w:rPr>
      </w:r>
      <w:ins w:id="808" w:author="Nikolaos Vastardis [2]" w:date="2025-02-11T15:06:00Z" w16du:dateUtc="2025-02-11T15:06:00Z">
        <w:r>
          <w:rPr>
            <w:rFonts w:cstheme="minorHAnsi"/>
            <w:lang w:eastAsia="de-DE"/>
          </w:rPr>
          <w:fldChar w:fldCharType="separate"/>
        </w:r>
        <w:r>
          <w:t xml:space="preserve">Table </w:t>
        </w:r>
        <w:r>
          <w:rPr>
            <w:noProof/>
          </w:rPr>
          <w:t>4</w:t>
        </w:r>
        <w:r>
          <w:rPr>
            <w:rFonts w:cstheme="minorHAnsi"/>
            <w:lang w:eastAsia="de-DE"/>
          </w:rPr>
          <w:fldChar w:fldCharType="end"/>
        </w:r>
        <w:r w:rsidRPr="00613F4B">
          <w:rPr>
            <w:rFonts w:cstheme="minorHAnsi"/>
            <w:lang w:eastAsia="de-DE"/>
          </w:rPr>
          <w:t xml:space="preserve"> lis</w:t>
        </w:r>
        <w:r>
          <w:rPr>
            <w:rFonts w:cstheme="minorHAnsi"/>
            <w:lang w:eastAsia="de-DE"/>
          </w:rPr>
          <w:t>t</w:t>
        </w:r>
        <w:r w:rsidRPr="00613F4B">
          <w:rPr>
            <w:rFonts w:cstheme="minorHAnsi"/>
            <w:lang w:eastAsia="de-DE"/>
          </w:rPr>
          <w:t xml:space="preserve"> </w:t>
        </w:r>
        <w:r>
          <w:rPr>
            <w:rFonts w:cstheme="minorHAnsi"/>
            <w:lang w:eastAsia="de-DE"/>
          </w:rPr>
          <w:t>the identified functional and non-functional</w:t>
        </w:r>
        <w:r w:rsidRPr="00613F4B">
          <w:rPr>
            <w:rFonts w:cstheme="minorHAnsi"/>
            <w:lang w:eastAsia="de-DE"/>
          </w:rPr>
          <w:t xml:space="preserve"> </w:t>
        </w:r>
        <w:r>
          <w:rPr>
            <w:rFonts w:cstheme="minorHAnsi"/>
            <w:lang w:eastAsia="de-DE"/>
          </w:rPr>
          <w:t>r</w:t>
        </w:r>
        <w:r w:rsidRPr="00613F4B">
          <w:rPr>
            <w:rFonts w:cstheme="minorHAnsi"/>
            <w:lang w:eastAsia="de-DE"/>
          </w:rPr>
          <w:t>equirements for</w:t>
        </w:r>
        <w:r w:rsidRPr="001E1D4F">
          <w:rPr>
            <w:rFonts w:cstheme="minorHAnsi"/>
            <w:lang w:eastAsia="de-DE"/>
          </w:rPr>
          <w:t xml:space="preserve"> the</w:t>
        </w:r>
        <w:r w:rsidRPr="001E1D4F">
          <w:rPr>
            <w:rFonts w:cstheme="minorHAnsi"/>
            <w:i/>
            <w:lang w:eastAsia="de-DE"/>
          </w:rPr>
          <w:t xml:space="preserve"> </w:t>
        </w:r>
        <w:r w:rsidRPr="00765734">
          <w:rPr>
            <w:rFonts w:cstheme="minorHAnsi"/>
            <w:i/>
            <w:lang w:eastAsia="de-DE"/>
          </w:rPr>
          <w:t>MS-2 Aids to Navigation</w:t>
        </w:r>
        <w:r w:rsidRPr="009B2EBE">
          <w:rPr>
            <w:rFonts w:cstheme="minorHAnsi"/>
            <w:lang w:eastAsia="de-DE"/>
          </w:rPr>
          <w:t xml:space="preserve"> </w:t>
        </w:r>
        <w:r w:rsidRPr="00195681">
          <w:rPr>
            <w:rFonts w:cstheme="minorHAnsi"/>
            <w:i/>
            <w:iCs/>
            <w:lang w:eastAsia="de-DE"/>
          </w:rPr>
          <w:t>Service</w:t>
        </w:r>
        <w:r>
          <w:rPr>
            <w:rFonts w:cstheme="minorHAnsi"/>
            <w:lang w:eastAsia="de-DE"/>
          </w:rPr>
          <w:t xml:space="preserve"> respectively</w:t>
        </w:r>
        <w:r w:rsidRPr="001E1D4F">
          <w:rPr>
            <w:rFonts w:cstheme="minorHAnsi"/>
            <w:lang w:eastAsia="de-DE"/>
          </w:rPr>
          <w:t>.</w:t>
        </w:r>
      </w:ins>
    </w:p>
    <w:p w14:paraId="4872C8AC" w14:textId="77777777" w:rsidR="00D3328D" w:rsidRDefault="00D3328D" w:rsidP="00D3328D">
      <w:pPr>
        <w:pStyle w:val="Caption"/>
        <w:rPr>
          <w:ins w:id="809" w:author="Nikolaos Vastardis [2]" w:date="2025-02-11T15:06:00Z" w16du:dateUtc="2025-02-11T15:06:00Z"/>
        </w:rPr>
      </w:pPr>
      <w:ins w:id="810" w:author="Nikolaos Vastardis [2]" w:date="2025-02-11T15:06:00Z" w16du:dateUtc="2025-02-11T15:06:00Z">
        <w:r>
          <w:t xml:space="preserve">Table </w:t>
        </w:r>
        <w:r>
          <w:fldChar w:fldCharType="begin"/>
        </w:r>
        <w:r>
          <w:instrText xml:space="preserve"> SEQ Table \* ARABIC </w:instrText>
        </w:r>
        <w:r>
          <w:fldChar w:fldCharType="separate"/>
        </w:r>
        <w:r>
          <w:rPr>
            <w:noProof/>
          </w:rPr>
          <w:t>3</w:t>
        </w:r>
        <w:r>
          <w:rPr>
            <w:noProof/>
          </w:rPr>
          <w:fldChar w:fldCharType="end"/>
        </w:r>
        <w:r>
          <w:rPr>
            <w:noProof/>
          </w:rPr>
          <w:t xml:space="preserve"> : Functional </w:t>
        </w:r>
        <w:r w:rsidRPr="00951513">
          <w:rPr>
            <w:noProof/>
          </w:rPr>
          <w:t xml:space="preserve">Requirements for the </w:t>
        </w:r>
        <w:r>
          <w:rPr>
            <w:noProof/>
          </w:rPr>
          <w:t>MS-2 AtoN Infortmation</w:t>
        </w:r>
        <w:r w:rsidRPr="00951513">
          <w:rPr>
            <w:noProof/>
          </w:rPr>
          <w:t xml:space="preserve"> </w:t>
        </w:r>
        <w:r>
          <w:rPr>
            <w:noProof/>
          </w:rPr>
          <w:t>S</w:t>
        </w:r>
        <w:r w:rsidRPr="00951513">
          <w:rPr>
            <w:noProof/>
          </w:rPr>
          <w:t>ervice</w:t>
        </w:r>
      </w:ins>
    </w:p>
    <w:tbl>
      <w:tblPr>
        <w:tblStyle w:val="LightShading-Accent3"/>
        <w:tblW w:w="9204" w:type="dxa"/>
        <w:tblLayout w:type="fixed"/>
        <w:tblLook w:val="0680" w:firstRow="0" w:lastRow="0" w:firstColumn="1" w:lastColumn="0" w:noHBand="1" w:noVBand="1"/>
      </w:tblPr>
      <w:tblGrid>
        <w:gridCol w:w="1691"/>
        <w:gridCol w:w="1701"/>
        <w:gridCol w:w="1985"/>
        <w:gridCol w:w="2126"/>
        <w:gridCol w:w="1701"/>
      </w:tblGrid>
      <w:tr w:rsidR="00D3328D" w:rsidRPr="001E1D4F" w14:paraId="4B6C1969" w14:textId="77777777" w:rsidTr="00195681">
        <w:trPr>
          <w:trHeight w:val="567"/>
          <w:ins w:id="811"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FBE4D5" w:themeFill="accent2" w:themeFillTint="33"/>
          </w:tcPr>
          <w:p w14:paraId="7689500A" w14:textId="77777777" w:rsidR="00D3328D" w:rsidRPr="00C46C81" w:rsidRDefault="00D3328D" w:rsidP="00195681">
            <w:pPr>
              <w:pStyle w:val="Tableheading"/>
              <w:jc w:val="center"/>
              <w:rPr>
                <w:ins w:id="812" w:author="Nikolaos Vastardis [2]" w:date="2025-02-11T15:06:00Z" w16du:dateUtc="2025-02-11T15:06:00Z"/>
                <w:rFonts w:cstheme="minorHAnsi"/>
                <w:color w:val="000000" w:themeColor="text1"/>
              </w:rPr>
            </w:pPr>
            <w:bookmarkStart w:id="813" w:name="_Hlk190099478"/>
            <w:ins w:id="814" w:author="Nikolaos Vastardis [2]" w:date="2025-02-11T15:06:00Z" w16du:dateUtc="2025-02-11T15:06:00Z">
              <w:r w:rsidRPr="00C46C81">
                <w:rPr>
                  <w:rFonts w:cstheme="minorHAnsi"/>
                  <w:b/>
                  <w:color w:val="000000" w:themeColor="text1"/>
                </w:rPr>
                <w:t xml:space="preserve">Requirement </w:t>
              </w:r>
              <w:r>
                <w:rPr>
                  <w:rFonts w:cstheme="minorHAnsi"/>
                  <w:b/>
                  <w:color w:val="000000" w:themeColor="text1"/>
                </w:rPr>
                <w:t>T</w:t>
              </w:r>
              <w:r w:rsidRPr="00C46C81">
                <w:rPr>
                  <w:rFonts w:cstheme="minorHAnsi"/>
                  <w:b/>
                  <w:color w:val="000000" w:themeColor="text1"/>
                </w:rPr>
                <w:t>ype</w:t>
              </w:r>
            </w:ins>
          </w:p>
        </w:tc>
        <w:tc>
          <w:tcPr>
            <w:tcW w:w="170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FBE4D5" w:themeFill="accent2" w:themeFillTint="33"/>
            <w:vAlign w:val="center"/>
          </w:tcPr>
          <w:p w14:paraId="0CD07C82" w14:textId="77777777" w:rsidR="00D3328D" w:rsidRPr="00C46C81" w:rsidRDefault="00D3328D" w:rsidP="00195681">
            <w:pPr>
              <w:pStyle w:val="Tableheading"/>
              <w:jc w:val="center"/>
              <w:cnfStyle w:val="000000000000" w:firstRow="0" w:lastRow="0" w:firstColumn="0" w:lastColumn="0" w:oddVBand="0" w:evenVBand="0" w:oddHBand="0" w:evenHBand="0" w:firstRowFirstColumn="0" w:firstRowLastColumn="0" w:lastRowFirstColumn="0" w:lastRowLastColumn="0"/>
              <w:rPr>
                <w:ins w:id="815" w:author="Nikolaos Vastardis [2]" w:date="2025-02-11T15:06:00Z" w16du:dateUtc="2025-02-11T15:06:00Z"/>
                <w:rFonts w:cstheme="minorHAnsi"/>
                <w:b w:val="0"/>
                <w:color w:val="000000" w:themeColor="text1"/>
              </w:rPr>
            </w:pPr>
            <w:ins w:id="816" w:author="Nikolaos Vastardis [2]" w:date="2025-02-11T15:06:00Z" w16du:dateUtc="2025-02-11T15:06:00Z">
              <w:r w:rsidRPr="00C46C81">
                <w:rPr>
                  <w:rFonts w:cstheme="minorHAnsi"/>
                  <w:color w:val="000000" w:themeColor="text1"/>
                </w:rPr>
                <w:t>Requirement Id</w:t>
              </w:r>
            </w:ins>
          </w:p>
        </w:tc>
        <w:tc>
          <w:tcPr>
            <w:tcW w:w="19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FBE4D5" w:themeFill="accent2" w:themeFillTint="33"/>
            <w:vAlign w:val="center"/>
          </w:tcPr>
          <w:p w14:paraId="354537DB" w14:textId="77777777" w:rsidR="00D3328D" w:rsidRPr="00C46C81" w:rsidRDefault="00D3328D" w:rsidP="00195681">
            <w:pPr>
              <w:pStyle w:val="Tableheading"/>
              <w:jc w:val="center"/>
              <w:cnfStyle w:val="000000000000" w:firstRow="0" w:lastRow="0" w:firstColumn="0" w:lastColumn="0" w:oddVBand="0" w:evenVBand="0" w:oddHBand="0" w:evenHBand="0" w:firstRowFirstColumn="0" w:firstRowLastColumn="0" w:lastRowFirstColumn="0" w:lastRowLastColumn="0"/>
              <w:rPr>
                <w:ins w:id="817" w:author="Nikolaos Vastardis [2]" w:date="2025-02-11T15:06:00Z" w16du:dateUtc="2025-02-11T15:06:00Z"/>
                <w:rFonts w:cstheme="minorHAnsi"/>
                <w:color w:val="000000" w:themeColor="text1"/>
              </w:rPr>
            </w:pPr>
            <w:ins w:id="818" w:author="Nikolaos Vastardis [2]" w:date="2025-02-11T15:06:00Z" w16du:dateUtc="2025-02-11T15:06:00Z">
              <w:r w:rsidRPr="00C46C81">
                <w:rPr>
                  <w:rFonts w:cstheme="minorHAnsi"/>
                  <w:color w:val="000000" w:themeColor="text1"/>
                </w:rPr>
                <w:t>Requirement Name</w:t>
              </w:r>
            </w:ins>
          </w:p>
        </w:tc>
        <w:tc>
          <w:tcPr>
            <w:tcW w:w="212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FBE4D5" w:themeFill="accent2" w:themeFillTint="33"/>
            <w:vAlign w:val="center"/>
          </w:tcPr>
          <w:p w14:paraId="3B7CA1FA" w14:textId="77777777" w:rsidR="00D3328D" w:rsidRPr="00C46C81" w:rsidRDefault="00D3328D" w:rsidP="00195681">
            <w:pPr>
              <w:pStyle w:val="Tableheading"/>
              <w:jc w:val="center"/>
              <w:cnfStyle w:val="000000000000" w:firstRow="0" w:lastRow="0" w:firstColumn="0" w:lastColumn="0" w:oddVBand="0" w:evenVBand="0" w:oddHBand="0" w:evenHBand="0" w:firstRowFirstColumn="0" w:firstRowLastColumn="0" w:lastRowFirstColumn="0" w:lastRowLastColumn="0"/>
              <w:rPr>
                <w:ins w:id="819" w:author="Nikolaos Vastardis [2]" w:date="2025-02-11T15:06:00Z" w16du:dateUtc="2025-02-11T15:06:00Z"/>
                <w:rFonts w:cstheme="minorHAnsi"/>
                <w:color w:val="000000" w:themeColor="text1"/>
              </w:rPr>
            </w:pPr>
            <w:ins w:id="820" w:author="Nikolaos Vastardis [2]" w:date="2025-02-11T15:06:00Z" w16du:dateUtc="2025-02-11T15:06:00Z">
              <w:r w:rsidRPr="00C46C81">
                <w:rPr>
                  <w:rFonts w:cstheme="minorHAnsi"/>
                  <w:color w:val="000000" w:themeColor="text1"/>
                </w:rPr>
                <w:t>Requirement Text</w:t>
              </w:r>
            </w:ins>
          </w:p>
        </w:tc>
        <w:tc>
          <w:tcPr>
            <w:tcW w:w="170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FBE4D5" w:themeFill="accent2" w:themeFillTint="33"/>
            <w:vAlign w:val="center"/>
          </w:tcPr>
          <w:p w14:paraId="375ED05C" w14:textId="77777777" w:rsidR="00D3328D" w:rsidRPr="00C46C81" w:rsidRDefault="00D3328D" w:rsidP="00195681">
            <w:pPr>
              <w:pStyle w:val="Tableheading"/>
              <w:jc w:val="center"/>
              <w:cnfStyle w:val="000000000000" w:firstRow="0" w:lastRow="0" w:firstColumn="0" w:lastColumn="0" w:oddVBand="0" w:evenVBand="0" w:oddHBand="0" w:evenHBand="0" w:firstRowFirstColumn="0" w:firstRowLastColumn="0" w:lastRowFirstColumn="0" w:lastRowLastColumn="0"/>
              <w:rPr>
                <w:ins w:id="821" w:author="Nikolaos Vastardis [2]" w:date="2025-02-11T15:06:00Z" w16du:dateUtc="2025-02-11T15:06:00Z"/>
                <w:rFonts w:cstheme="minorHAnsi"/>
                <w:color w:val="000000" w:themeColor="text1"/>
              </w:rPr>
            </w:pPr>
            <w:ins w:id="822" w:author="Nikolaos Vastardis [2]" w:date="2025-02-11T15:06:00Z" w16du:dateUtc="2025-02-11T15:06:00Z">
              <w:r w:rsidRPr="00C46C81">
                <w:rPr>
                  <w:rFonts w:cstheme="minorHAnsi"/>
                  <w:color w:val="000000" w:themeColor="text1"/>
                </w:rPr>
                <w:t xml:space="preserve">Feature </w:t>
              </w:r>
              <w:r>
                <w:rPr>
                  <w:rFonts w:cstheme="minorHAnsi"/>
                  <w:color w:val="000000" w:themeColor="text1"/>
                </w:rPr>
                <w:t>I</w:t>
              </w:r>
              <w:r w:rsidRPr="00C46C81">
                <w:rPr>
                  <w:rFonts w:cstheme="minorHAnsi"/>
                  <w:color w:val="000000" w:themeColor="text1"/>
                </w:rPr>
                <w:t>dentifier</w:t>
              </w:r>
            </w:ins>
          </w:p>
        </w:tc>
      </w:tr>
      <w:bookmarkEnd w:id="813"/>
      <w:tr w:rsidR="00D3328D" w:rsidRPr="001E1D4F" w14:paraId="19E28481" w14:textId="77777777" w:rsidTr="00195681">
        <w:trPr>
          <w:trHeight w:val="567"/>
          <w:ins w:id="823"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D17AFA2" w14:textId="77777777" w:rsidR="00D3328D" w:rsidRPr="009B2EBE" w:rsidRDefault="00D3328D" w:rsidP="00195681">
            <w:pPr>
              <w:jc w:val="center"/>
              <w:rPr>
                <w:ins w:id="824" w:author="Nikolaos Vastardis [2]" w:date="2025-02-11T15:06:00Z" w16du:dateUtc="2025-02-11T15:06:00Z"/>
                <w:color w:val="auto"/>
                <w:sz w:val="20"/>
                <w:szCs w:val="20"/>
              </w:rPr>
            </w:pPr>
            <w:ins w:id="825" w:author="Nikolaos Vastardis [2]" w:date="2025-02-11T15:06:00Z" w16du:dateUtc="2025-02-11T15:06:00Z">
              <w:r w:rsidRPr="009B2EBE">
                <w:rPr>
                  <w:rFonts w:cstheme="minorHAnsi"/>
                  <w:color w:val="auto"/>
                  <w:sz w:val="20"/>
                  <w:szCs w:val="20"/>
                </w:rPr>
                <w:t>Functional</w:t>
              </w:r>
            </w:ins>
          </w:p>
        </w:tc>
        <w:tc>
          <w:tcPr>
            <w:tcW w:w="170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60B98F33" w14:textId="77777777" w:rsidR="00D3328D" w:rsidRPr="001E1D4F"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826" w:author="Nikolaos Vastardis [2]" w:date="2025-02-11T15:06:00Z" w16du:dateUtc="2025-02-11T15:06:00Z"/>
                <w:rFonts w:cstheme="minorHAnsi"/>
              </w:rPr>
            </w:pPr>
            <w:ins w:id="827" w:author="Nikolaos Vastardis [2]" w:date="2025-02-11T15:06:00Z" w16du:dateUtc="2025-02-11T15:06:00Z">
              <w:r>
                <w:rPr>
                  <w:bCs/>
                </w:rPr>
                <w:t>MS2-R001</w:t>
              </w:r>
            </w:ins>
          </w:p>
        </w:tc>
        <w:tc>
          <w:tcPr>
            <w:tcW w:w="19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49B77DF4" w14:textId="77777777" w:rsidR="00D3328D" w:rsidRPr="001E1D4F"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828" w:author="Nikolaos Vastardis [2]" w:date="2025-02-11T15:06:00Z" w16du:dateUtc="2025-02-11T15:06:00Z"/>
                <w:rFonts w:cstheme="minorHAnsi"/>
              </w:rPr>
            </w:pPr>
            <w:ins w:id="829" w:author="Nikolaos Vastardis [2]" w:date="2025-02-11T15:06:00Z" w16du:dateUtc="2025-02-11T15:06:00Z">
              <w:r>
                <w:rPr>
                  <w:bCs/>
                </w:rPr>
                <w:t>Transmission of dataset(s)</w:t>
              </w:r>
            </w:ins>
          </w:p>
        </w:tc>
        <w:tc>
          <w:tcPr>
            <w:tcW w:w="212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1F67DF19" w14:textId="77777777" w:rsidR="00D3328D" w:rsidRPr="001E1D4F"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830" w:author="Nikolaos Vastardis [2]" w:date="2025-02-11T15:06:00Z" w16du:dateUtc="2025-02-11T15:06:00Z"/>
                <w:rFonts w:cstheme="minorHAnsi"/>
              </w:rPr>
            </w:pPr>
            <w:ins w:id="831" w:author="Nikolaos Vastardis [2]" w:date="2025-02-11T15:06:00Z" w16du:dateUtc="2025-02-11T15:06:00Z">
              <w:r>
                <w:rPr>
                  <w:bCs/>
                </w:rPr>
                <w:t>The service is required to transmit S-100</w:t>
              </w:r>
              <w:r>
                <w:rPr>
                  <w:bCs/>
                </w:rPr>
                <w:noBreakHyphen/>
                <w:t>compliant dataset(s) with all current and valid AtoN Information assigned to that dataset(s).</w:t>
              </w:r>
            </w:ins>
          </w:p>
        </w:tc>
        <w:tc>
          <w:tcPr>
            <w:tcW w:w="170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6EE6734F" w14:textId="77777777" w:rsidR="00D3328D" w:rsidRPr="001E1D4F"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832" w:author="Nikolaos Vastardis [2]" w:date="2025-02-11T15:06:00Z" w16du:dateUtc="2025-02-11T15:06:00Z"/>
                <w:rFonts w:cstheme="minorHAnsi"/>
              </w:rPr>
            </w:pPr>
            <w:ins w:id="833" w:author="Nikolaos Vastardis [2]" w:date="2025-02-11T15:06:00Z" w16du:dateUtc="2025-02-11T15:06:00Z">
              <w:r>
                <w:rPr>
                  <w:rFonts w:cstheme="minorHAnsi"/>
                </w:rPr>
                <w:t>F001</w:t>
              </w:r>
            </w:ins>
          </w:p>
        </w:tc>
      </w:tr>
      <w:tr w:rsidR="00D3328D" w:rsidRPr="001E1D4F" w14:paraId="73C8AF71" w14:textId="77777777" w:rsidTr="00195681">
        <w:trPr>
          <w:trHeight w:val="567"/>
          <w:ins w:id="834"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tcPr>
          <w:p w14:paraId="2202046F" w14:textId="77777777" w:rsidR="00D3328D" w:rsidRPr="009B2EBE" w:rsidDel="003A074A" w:rsidRDefault="00D3328D" w:rsidP="00195681">
            <w:pPr>
              <w:jc w:val="center"/>
              <w:rPr>
                <w:ins w:id="835" w:author="Nikolaos Vastardis [2]" w:date="2025-02-11T15:06:00Z" w16du:dateUtc="2025-02-11T15:06:00Z"/>
                <w:rFonts w:cstheme="minorHAnsi"/>
                <w:color w:val="auto"/>
                <w:sz w:val="20"/>
                <w:szCs w:val="20"/>
              </w:rPr>
            </w:pPr>
            <w:ins w:id="836" w:author="Nikolaos Vastardis [2]" w:date="2025-02-11T15:06:00Z" w16du:dateUtc="2025-02-11T15:06:00Z">
              <w:r w:rsidRPr="009B2EBE">
                <w:rPr>
                  <w:rFonts w:cstheme="minorHAnsi"/>
                  <w:color w:val="auto"/>
                  <w:sz w:val="20"/>
                  <w:szCs w:val="20"/>
                </w:rPr>
                <w:t>Functional</w:t>
              </w:r>
            </w:ins>
          </w:p>
        </w:tc>
        <w:tc>
          <w:tcPr>
            <w:tcW w:w="170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tcPr>
          <w:p w14:paraId="4270D94F" w14:textId="77777777" w:rsidR="00D3328D" w:rsidRPr="001E1D4F" w:rsidDel="003A074A"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837" w:author="Nikolaos Vastardis [2]" w:date="2025-02-11T15:06:00Z" w16du:dateUtc="2025-02-11T15:06:00Z"/>
                <w:rFonts w:cstheme="minorHAnsi"/>
              </w:rPr>
            </w:pPr>
            <w:ins w:id="838" w:author="Nikolaos Vastardis [2]" w:date="2025-02-11T15:06:00Z" w16du:dateUtc="2025-02-11T15:06:00Z">
              <w:r>
                <w:rPr>
                  <w:bCs/>
                </w:rPr>
                <w:t>MS2-R002</w:t>
              </w:r>
            </w:ins>
          </w:p>
        </w:tc>
        <w:tc>
          <w:tcPr>
            <w:tcW w:w="19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tcPr>
          <w:p w14:paraId="7E4D945F" w14:textId="77777777" w:rsidR="00D3328D" w:rsidRPr="001E1D4F"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839" w:author="Nikolaos Vastardis [2]" w:date="2025-02-11T15:06:00Z" w16du:dateUtc="2025-02-11T15:06:00Z"/>
                <w:rFonts w:cstheme="minorHAnsi"/>
              </w:rPr>
            </w:pPr>
            <w:ins w:id="840" w:author="Nikolaos Vastardis [2]" w:date="2025-02-11T15:06:00Z" w16du:dateUtc="2025-02-11T15:06:00Z">
              <w:r>
                <w:rPr>
                  <w:bCs/>
                </w:rPr>
                <w:t>Request for dataset(s)</w:t>
              </w:r>
            </w:ins>
          </w:p>
        </w:tc>
        <w:tc>
          <w:tcPr>
            <w:tcW w:w="212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tcPr>
          <w:p w14:paraId="0141F734" w14:textId="77777777" w:rsidR="00D3328D" w:rsidRPr="001E1D4F"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841" w:author="Nikolaos Vastardis [2]" w:date="2025-02-11T15:06:00Z" w16du:dateUtc="2025-02-11T15:06:00Z"/>
                <w:rFonts w:cstheme="minorHAnsi"/>
              </w:rPr>
            </w:pPr>
            <w:ins w:id="842" w:author="Nikolaos Vastardis [2]" w:date="2025-02-11T15:06:00Z" w16du:dateUtc="2025-02-11T15:06:00Z">
              <w:r>
                <w:rPr>
                  <w:iCs/>
                </w:rPr>
                <w:t>The end</w:t>
              </w:r>
              <w:r>
                <w:rPr>
                  <w:iCs/>
                </w:rPr>
                <w:noBreakHyphen/>
                <w:t>users can request S</w:t>
              </w:r>
              <w:r>
                <w:rPr>
                  <w:iCs/>
                </w:rPr>
                <w:noBreakHyphen/>
                <w:t>100-compliant dataset(s) by name or based on a point, line, polygon geometry, or complete service content.  Service providers will respond with current data relevant to the request but will not subdivide datasets to less than that defined by the authoritative source of the data.</w:t>
              </w:r>
            </w:ins>
          </w:p>
        </w:tc>
        <w:tc>
          <w:tcPr>
            <w:tcW w:w="170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tcPr>
          <w:p w14:paraId="5AB52E93" w14:textId="77777777" w:rsidR="00D3328D" w:rsidRPr="001E1D4F"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843" w:author="Nikolaos Vastardis [2]" w:date="2025-02-11T15:06:00Z" w16du:dateUtc="2025-02-11T15:06:00Z"/>
                <w:rFonts w:cstheme="minorHAnsi"/>
              </w:rPr>
            </w:pPr>
            <w:ins w:id="844" w:author="Nikolaos Vastardis [2]" w:date="2025-02-11T15:06:00Z" w16du:dateUtc="2025-02-11T15:06:00Z">
              <w:r>
                <w:rPr>
                  <w:rFonts w:cstheme="minorHAnsi"/>
                </w:rPr>
                <w:t>F001</w:t>
              </w:r>
            </w:ins>
          </w:p>
        </w:tc>
      </w:tr>
      <w:tr w:rsidR="00D3328D" w:rsidRPr="001E1D4F" w14:paraId="11625A90" w14:textId="77777777" w:rsidTr="00195681">
        <w:trPr>
          <w:trHeight w:val="567"/>
          <w:ins w:id="845"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74FF78E2" w14:textId="77777777" w:rsidR="00D3328D" w:rsidRPr="009B2EBE" w:rsidDel="003A074A" w:rsidRDefault="00D3328D" w:rsidP="00195681">
            <w:pPr>
              <w:pStyle w:val="Tabletext"/>
              <w:jc w:val="center"/>
              <w:rPr>
                <w:ins w:id="846" w:author="Nikolaos Vastardis [2]" w:date="2025-02-11T15:06:00Z" w16du:dateUtc="2025-02-11T15:06:00Z"/>
                <w:rFonts w:cstheme="minorHAnsi"/>
              </w:rPr>
            </w:pPr>
            <w:ins w:id="847" w:author="Nikolaos Vastardis [2]" w:date="2025-02-11T15:06:00Z" w16du:dateUtc="2025-02-11T15:06:00Z">
              <w:r w:rsidRPr="009B2EBE">
                <w:rPr>
                  <w:rFonts w:cstheme="minorHAnsi"/>
                </w:rPr>
                <w:t>Functional</w:t>
              </w:r>
            </w:ins>
          </w:p>
        </w:tc>
        <w:tc>
          <w:tcPr>
            <w:tcW w:w="170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7CD799B" w14:textId="77777777" w:rsidR="00D3328D" w:rsidRPr="001E1D4F" w:rsidDel="003A074A"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848" w:author="Nikolaos Vastardis [2]" w:date="2025-02-11T15:06:00Z" w16du:dateUtc="2025-02-11T15:06:00Z"/>
                <w:rFonts w:cstheme="minorHAnsi"/>
              </w:rPr>
            </w:pPr>
            <w:ins w:id="849" w:author="Nikolaos Vastardis [2]" w:date="2025-02-11T15:06:00Z" w16du:dateUtc="2025-02-11T15:06:00Z">
              <w:r>
                <w:rPr>
                  <w:bCs/>
                </w:rPr>
                <w:t>MS2-R003</w:t>
              </w:r>
            </w:ins>
          </w:p>
        </w:tc>
        <w:tc>
          <w:tcPr>
            <w:tcW w:w="19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70BEDA64" w14:textId="77777777" w:rsidR="00D3328D" w:rsidRPr="001E1D4F"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850" w:author="Nikolaos Vastardis [2]" w:date="2025-02-11T15:06:00Z" w16du:dateUtc="2025-02-11T15:06:00Z"/>
                <w:rFonts w:cstheme="minorHAnsi"/>
              </w:rPr>
            </w:pPr>
            <w:ins w:id="851" w:author="Nikolaos Vastardis [2]" w:date="2025-02-11T15:06:00Z" w16du:dateUtc="2025-02-11T15:06:00Z">
              <w:r>
                <w:rPr>
                  <w:bCs/>
                </w:rPr>
                <w:t>Subscribe to dataset(s)</w:t>
              </w:r>
            </w:ins>
          </w:p>
        </w:tc>
        <w:tc>
          <w:tcPr>
            <w:tcW w:w="212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64CD192D" w14:textId="77777777" w:rsidR="00D3328D" w:rsidRPr="001E1D4F"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852" w:author="Nikolaos Vastardis [2]" w:date="2025-02-11T15:06:00Z" w16du:dateUtc="2025-02-11T15:06:00Z"/>
                <w:rFonts w:cstheme="minorHAnsi"/>
              </w:rPr>
            </w:pPr>
            <w:ins w:id="853" w:author="Nikolaos Vastardis [2]" w:date="2025-02-11T15:06:00Z" w16du:dateUtc="2025-02-11T15:06:00Z">
              <w:r>
                <w:rPr>
                  <w:iCs/>
                </w:rPr>
                <w:t>The end</w:t>
              </w:r>
              <w:r>
                <w:rPr>
                  <w:iCs/>
                </w:rPr>
                <w:noBreakHyphen/>
                <w:t>users can subscribe to receive S-100</w:t>
              </w:r>
              <w:r>
                <w:rPr>
                  <w:iCs/>
                </w:rPr>
                <w:noBreakHyphen/>
                <w:t>compliant dataset(s) and their respective updates.</w:t>
              </w:r>
            </w:ins>
          </w:p>
        </w:tc>
        <w:tc>
          <w:tcPr>
            <w:tcW w:w="170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2B4BAE16" w14:textId="77777777" w:rsidR="00D3328D" w:rsidRPr="001E1D4F"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854" w:author="Nikolaos Vastardis [2]" w:date="2025-02-11T15:06:00Z" w16du:dateUtc="2025-02-11T15:06:00Z"/>
                <w:rFonts w:cstheme="minorHAnsi"/>
              </w:rPr>
            </w:pPr>
            <w:ins w:id="855" w:author="Nikolaos Vastardis [2]" w:date="2025-02-11T15:06:00Z" w16du:dateUtc="2025-02-11T15:06:00Z">
              <w:r>
                <w:rPr>
                  <w:rFonts w:cstheme="minorHAnsi"/>
                </w:rPr>
                <w:t>F003</w:t>
              </w:r>
            </w:ins>
          </w:p>
        </w:tc>
      </w:tr>
      <w:tr w:rsidR="00D3328D" w:rsidRPr="001E1D4F" w14:paraId="7C9C972E" w14:textId="77777777" w:rsidTr="00195681">
        <w:trPr>
          <w:trHeight w:val="567"/>
          <w:ins w:id="856"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538EE41" w14:textId="77777777" w:rsidR="00D3328D" w:rsidRPr="009B2EBE" w:rsidDel="003A074A" w:rsidRDefault="00D3328D" w:rsidP="00195681">
            <w:pPr>
              <w:pStyle w:val="Tabletext"/>
              <w:jc w:val="center"/>
              <w:rPr>
                <w:ins w:id="857" w:author="Nikolaos Vastardis [2]" w:date="2025-02-11T15:06:00Z" w16du:dateUtc="2025-02-11T15:06:00Z"/>
                <w:rFonts w:cstheme="minorHAnsi"/>
              </w:rPr>
            </w:pPr>
            <w:ins w:id="858" w:author="Nikolaos Vastardis [2]" w:date="2025-02-11T15:06:00Z" w16du:dateUtc="2025-02-11T15:06:00Z">
              <w:r w:rsidRPr="009B2EBE">
                <w:rPr>
                  <w:rFonts w:cstheme="minorHAnsi"/>
                </w:rPr>
                <w:t>Functional</w:t>
              </w:r>
            </w:ins>
          </w:p>
        </w:tc>
        <w:tc>
          <w:tcPr>
            <w:tcW w:w="170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7418DFF8" w14:textId="77777777" w:rsidR="00D3328D" w:rsidRPr="001E1D4F" w:rsidDel="003A074A"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859" w:author="Nikolaos Vastardis [2]" w:date="2025-02-11T15:06:00Z" w16du:dateUtc="2025-02-11T15:06:00Z"/>
                <w:rFonts w:cstheme="minorHAnsi"/>
              </w:rPr>
            </w:pPr>
            <w:ins w:id="860" w:author="Nikolaos Vastardis [2]" w:date="2025-02-11T15:06:00Z" w16du:dateUtc="2025-02-11T15:06:00Z">
              <w:r>
                <w:rPr>
                  <w:bCs/>
                </w:rPr>
                <w:t>MS2-R004</w:t>
              </w:r>
            </w:ins>
          </w:p>
        </w:tc>
        <w:tc>
          <w:tcPr>
            <w:tcW w:w="19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79551B4F" w14:textId="77777777" w:rsidR="00D3328D" w:rsidRPr="001E1D4F"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861" w:author="Nikolaos Vastardis [2]" w:date="2025-02-11T15:06:00Z" w16du:dateUtc="2025-02-11T15:06:00Z"/>
                <w:rFonts w:cstheme="minorHAnsi"/>
              </w:rPr>
            </w:pPr>
            <w:ins w:id="862" w:author="Nikolaos Vastardis [2]" w:date="2025-02-11T15:06:00Z" w16du:dateUtc="2025-02-11T15:06:00Z">
              <w:r>
                <w:rPr>
                  <w:bCs/>
                </w:rPr>
                <w:t>Determine Status of Subscription</w:t>
              </w:r>
            </w:ins>
          </w:p>
        </w:tc>
        <w:tc>
          <w:tcPr>
            <w:tcW w:w="212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5105AD65" w14:textId="77777777" w:rsidR="00D3328D" w:rsidRPr="001E1D4F"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863" w:author="Nikolaos Vastardis [2]" w:date="2025-02-11T15:06:00Z" w16du:dateUtc="2025-02-11T15:06:00Z"/>
                <w:rFonts w:cstheme="minorHAnsi"/>
              </w:rPr>
            </w:pPr>
            <w:ins w:id="864" w:author="Nikolaos Vastardis [2]" w:date="2025-02-11T15:06:00Z" w16du:dateUtc="2025-02-11T15:06:00Z">
              <w:r>
                <w:rPr>
                  <w:iCs/>
                </w:rPr>
                <w:t>The service must provide a subscription status notification. This could indicate termination of subscription from the service provider side.</w:t>
              </w:r>
            </w:ins>
          </w:p>
        </w:tc>
        <w:tc>
          <w:tcPr>
            <w:tcW w:w="170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61D9D3BB" w14:textId="77777777" w:rsidR="00D3328D" w:rsidRPr="001E1D4F"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865" w:author="Nikolaos Vastardis [2]" w:date="2025-02-11T15:06:00Z" w16du:dateUtc="2025-02-11T15:06:00Z"/>
                <w:rFonts w:cstheme="minorHAnsi"/>
              </w:rPr>
            </w:pPr>
            <w:ins w:id="866" w:author="Nikolaos Vastardis [2]" w:date="2025-02-11T15:06:00Z" w16du:dateUtc="2025-02-11T15:06:00Z">
              <w:r>
                <w:rPr>
                  <w:rFonts w:cstheme="minorHAnsi"/>
                </w:rPr>
                <w:t>F003, F004</w:t>
              </w:r>
            </w:ins>
          </w:p>
        </w:tc>
      </w:tr>
      <w:tr w:rsidR="00D3328D" w:rsidRPr="001E1D4F" w14:paraId="22DC4AC7" w14:textId="77777777" w:rsidTr="00195681">
        <w:trPr>
          <w:trHeight w:val="567"/>
          <w:ins w:id="867"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1E60AF48" w14:textId="77777777" w:rsidR="00D3328D" w:rsidRPr="009B2EBE" w:rsidDel="003A074A" w:rsidRDefault="00D3328D" w:rsidP="00195681">
            <w:pPr>
              <w:pStyle w:val="Tabletext"/>
              <w:jc w:val="center"/>
              <w:rPr>
                <w:ins w:id="868" w:author="Nikolaos Vastardis [2]" w:date="2025-02-11T15:06:00Z" w16du:dateUtc="2025-02-11T15:06:00Z"/>
                <w:rFonts w:cstheme="minorHAnsi"/>
              </w:rPr>
            </w:pPr>
            <w:ins w:id="869" w:author="Nikolaos Vastardis [2]" w:date="2025-02-11T15:06:00Z" w16du:dateUtc="2025-02-11T15:06:00Z">
              <w:r w:rsidRPr="009B2EBE">
                <w:rPr>
                  <w:rFonts w:cstheme="minorHAnsi"/>
                </w:rPr>
                <w:t>Functional</w:t>
              </w:r>
            </w:ins>
          </w:p>
        </w:tc>
        <w:tc>
          <w:tcPr>
            <w:tcW w:w="170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7E312276" w14:textId="77777777" w:rsidR="00D3328D" w:rsidRPr="001E1D4F" w:rsidDel="003A074A" w:rsidRDefault="00D3328D" w:rsidP="00195681">
            <w:pPr>
              <w:pStyle w:val="Tabletext"/>
              <w:ind w:left="0"/>
              <w:jc w:val="center"/>
              <w:cnfStyle w:val="000000000000" w:firstRow="0" w:lastRow="0" w:firstColumn="0" w:lastColumn="0" w:oddVBand="0" w:evenVBand="0" w:oddHBand="0" w:evenHBand="0" w:firstRowFirstColumn="0" w:firstRowLastColumn="0" w:lastRowFirstColumn="0" w:lastRowLastColumn="0"/>
              <w:rPr>
                <w:ins w:id="870" w:author="Nikolaos Vastardis [2]" w:date="2025-02-11T15:06:00Z" w16du:dateUtc="2025-02-11T15:06:00Z"/>
                <w:rFonts w:cstheme="minorHAnsi"/>
              </w:rPr>
            </w:pPr>
            <w:ins w:id="871" w:author="Nikolaos Vastardis [2]" w:date="2025-02-11T15:06:00Z" w16du:dateUtc="2025-02-11T15:06:00Z">
              <w:r>
                <w:rPr>
                  <w:bCs/>
                </w:rPr>
                <w:t>MS2-R005</w:t>
              </w:r>
            </w:ins>
          </w:p>
        </w:tc>
        <w:tc>
          <w:tcPr>
            <w:tcW w:w="19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3E0409BF" w14:textId="77777777" w:rsidR="00D3328D" w:rsidRPr="001E1D4F"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872" w:author="Nikolaos Vastardis [2]" w:date="2025-02-11T15:06:00Z" w16du:dateUtc="2025-02-11T15:06:00Z"/>
                <w:rFonts w:cstheme="minorHAnsi"/>
              </w:rPr>
            </w:pPr>
            <w:ins w:id="873" w:author="Nikolaos Vastardis [2]" w:date="2025-02-11T15:06:00Z" w16du:dateUtc="2025-02-11T15:06:00Z">
              <w:r>
                <w:rPr>
                  <w:bCs/>
                </w:rPr>
                <w:t>Cancellation of Subscription</w:t>
              </w:r>
            </w:ins>
          </w:p>
        </w:tc>
        <w:tc>
          <w:tcPr>
            <w:tcW w:w="212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3BF6A80C" w14:textId="77777777" w:rsidR="00D3328D" w:rsidRPr="001E1D4F"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874" w:author="Nikolaos Vastardis [2]" w:date="2025-02-11T15:06:00Z" w16du:dateUtc="2025-02-11T15:06:00Z"/>
                <w:rFonts w:cstheme="minorHAnsi"/>
              </w:rPr>
            </w:pPr>
            <w:ins w:id="875" w:author="Nikolaos Vastardis [2]" w:date="2025-02-11T15:06:00Z" w16du:dateUtc="2025-02-11T15:06:00Z">
              <w:r>
                <w:rPr>
                  <w:iCs/>
                </w:rPr>
                <w:t>The service must provide a means to cancel the subscription.</w:t>
              </w:r>
            </w:ins>
          </w:p>
        </w:tc>
        <w:tc>
          <w:tcPr>
            <w:tcW w:w="170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099AF07" w14:textId="77777777" w:rsidR="00D3328D" w:rsidRPr="001E1D4F"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876" w:author="Nikolaos Vastardis [2]" w:date="2025-02-11T15:06:00Z" w16du:dateUtc="2025-02-11T15:06:00Z"/>
                <w:rFonts w:cstheme="minorHAnsi"/>
              </w:rPr>
            </w:pPr>
            <w:ins w:id="877" w:author="Nikolaos Vastardis [2]" w:date="2025-02-11T15:06:00Z" w16du:dateUtc="2025-02-11T15:06:00Z">
              <w:r>
                <w:rPr>
                  <w:rFonts w:cstheme="minorHAnsi"/>
                </w:rPr>
                <w:t>F004</w:t>
              </w:r>
            </w:ins>
          </w:p>
        </w:tc>
      </w:tr>
      <w:tr w:rsidR="00D3328D" w:rsidRPr="001E1D4F" w14:paraId="0FDD3E31" w14:textId="77777777" w:rsidTr="00195681">
        <w:trPr>
          <w:trHeight w:val="567"/>
          <w:ins w:id="878"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782D86B6" w14:textId="77777777" w:rsidR="00D3328D" w:rsidRPr="009B2EBE" w:rsidDel="003A074A" w:rsidRDefault="00D3328D" w:rsidP="00195681">
            <w:pPr>
              <w:pStyle w:val="Tabletext"/>
              <w:jc w:val="center"/>
              <w:rPr>
                <w:ins w:id="879" w:author="Nikolaos Vastardis [2]" w:date="2025-02-11T15:06:00Z" w16du:dateUtc="2025-02-11T15:06:00Z"/>
                <w:rFonts w:cstheme="minorHAnsi"/>
              </w:rPr>
            </w:pPr>
            <w:ins w:id="880" w:author="Nikolaos Vastardis [2]" w:date="2025-02-11T15:06:00Z" w16du:dateUtc="2025-02-11T15:06:00Z">
              <w:r w:rsidRPr="009B2EBE">
                <w:rPr>
                  <w:rFonts w:cstheme="minorHAnsi"/>
                </w:rPr>
                <w:lastRenderedPageBreak/>
                <w:t>Functional</w:t>
              </w:r>
            </w:ins>
          </w:p>
        </w:tc>
        <w:tc>
          <w:tcPr>
            <w:tcW w:w="170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595F855" w14:textId="77777777" w:rsidR="00D3328D" w:rsidRPr="001E1D4F" w:rsidDel="003A074A"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881" w:author="Nikolaos Vastardis [2]" w:date="2025-02-11T15:06:00Z" w16du:dateUtc="2025-02-11T15:06:00Z"/>
                <w:rFonts w:cstheme="minorHAnsi"/>
              </w:rPr>
            </w:pPr>
            <w:ins w:id="882" w:author="Nikolaos Vastardis [2]" w:date="2025-02-11T15:06:00Z" w16du:dateUtc="2025-02-11T15:06:00Z">
              <w:r>
                <w:rPr>
                  <w:bCs/>
                </w:rPr>
                <w:t>MS2-R006</w:t>
              </w:r>
            </w:ins>
          </w:p>
        </w:tc>
        <w:tc>
          <w:tcPr>
            <w:tcW w:w="19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656488A7" w14:textId="77777777" w:rsidR="00D3328D" w:rsidRPr="001E1D4F"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883" w:author="Nikolaos Vastardis [2]" w:date="2025-02-11T15:06:00Z" w16du:dateUtc="2025-02-11T15:06:00Z"/>
                <w:rFonts w:cstheme="minorHAnsi"/>
              </w:rPr>
            </w:pPr>
            <w:ins w:id="884" w:author="Nikolaos Vastardis [2]" w:date="2025-02-11T15:06:00Z" w16du:dateUtc="2025-02-11T15:06:00Z">
              <w:r>
                <w:rPr>
                  <w:bCs/>
                </w:rPr>
                <w:t>Change Log</w:t>
              </w:r>
            </w:ins>
          </w:p>
        </w:tc>
        <w:tc>
          <w:tcPr>
            <w:tcW w:w="212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5CDB5C36" w14:textId="77777777" w:rsidR="00D3328D" w:rsidRPr="001E1D4F"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885" w:author="Nikolaos Vastardis [2]" w:date="2025-02-11T15:06:00Z" w16du:dateUtc="2025-02-11T15:06:00Z"/>
                <w:rFonts w:cstheme="minorHAnsi"/>
              </w:rPr>
            </w:pPr>
            <w:ins w:id="886" w:author="Nikolaos Vastardis [2]" w:date="2025-02-11T15:06:00Z" w16du:dateUtc="2025-02-11T15:06:00Z">
              <w:r>
                <w:rPr>
                  <w:iCs/>
                </w:rPr>
                <w:t>The service shall enable providers to track the record of changes to dataset(s) for an interval determined by the AtoN Administration.</w:t>
              </w:r>
            </w:ins>
          </w:p>
        </w:tc>
        <w:tc>
          <w:tcPr>
            <w:tcW w:w="170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666D72E2" w14:textId="77777777" w:rsidR="00D3328D" w:rsidRPr="001E1D4F"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887" w:author="Nikolaos Vastardis [2]" w:date="2025-02-11T15:06:00Z" w16du:dateUtc="2025-02-11T15:06:00Z"/>
                <w:rFonts w:cstheme="minorHAnsi"/>
              </w:rPr>
            </w:pPr>
            <w:ins w:id="888" w:author="Nikolaos Vastardis [2]" w:date="2025-02-11T15:06:00Z" w16du:dateUtc="2025-02-11T15:06:00Z">
              <w:r>
                <w:rPr>
                  <w:rFonts w:cstheme="minorHAnsi"/>
                </w:rPr>
                <w:t>F013</w:t>
              </w:r>
            </w:ins>
          </w:p>
        </w:tc>
      </w:tr>
    </w:tbl>
    <w:p w14:paraId="35A79B78" w14:textId="77777777" w:rsidR="00D3328D" w:rsidRDefault="00D3328D" w:rsidP="00D3328D">
      <w:pPr>
        <w:rPr>
          <w:ins w:id="889" w:author="Nikolaos Vastardis [2]" w:date="2025-02-11T15:06:00Z" w16du:dateUtc="2025-02-11T15:06:00Z"/>
          <w:rFonts w:cstheme="minorHAnsi"/>
        </w:rPr>
      </w:pPr>
    </w:p>
    <w:p w14:paraId="7A0410E0" w14:textId="77777777" w:rsidR="00D3328D" w:rsidRDefault="00D3328D" w:rsidP="00D3328D">
      <w:pPr>
        <w:pStyle w:val="Caption"/>
        <w:keepNext/>
        <w:rPr>
          <w:ins w:id="890" w:author="Nikolaos Vastardis [2]" w:date="2025-02-11T15:06:00Z" w16du:dateUtc="2025-02-11T15:06:00Z"/>
        </w:rPr>
      </w:pPr>
      <w:bookmarkStart w:id="891" w:name="_Ref190174939"/>
      <w:ins w:id="892" w:author="Nikolaos Vastardis [2]" w:date="2025-02-11T15:06:00Z" w16du:dateUtc="2025-02-11T15:06:00Z">
        <w:r>
          <w:t xml:space="preserve">Table </w:t>
        </w:r>
        <w:r>
          <w:fldChar w:fldCharType="begin"/>
        </w:r>
        <w:r>
          <w:instrText xml:space="preserve"> SEQ Table \* ARABIC </w:instrText>
        </w:r>
        <w:r>
          <w:fldChar w:fldCharType="separate"/>
        </w:r>
        <w:r>
          <w:rPr>
            <w:noProof/>
          </w:rPr>
          <w:t>4</w:t>
        </w:r>
        <w:r>
          <w:fldChar w:fldCharType="end"/>
        </w:r>
        <w:bookmarkEnd w:id="891"/>
        <w:r>
          <w:t xml:space="preserve">: </w:t>
        </w:r>
        <w:r w:rsidRPr="00195681">
          <w:rPr>
            <w:lang w:val="en-GB"/>
          </w:rPr>
          <w:t>Non-Functional Requirements for the MS-2 AtoN Information Service</w:t>
        </w:r>
      </w:ins>
    </w:p>
    <w:tbl>
      <w:tblPr>
        <w:tblStyle w:val="LightShading-Accent3"/>
        <w:tblW w:w="9204" w:type="dxa"/>
        <w:tblLayout w:type="fixed"/>
        <w:tblLook w:val="0680" w:firstRow="0" w:lastRow="0" w:firstColumn="1" w:lastColumn="0" w:noHBand="1" w:noVBand="1"/>
      </w:tblPr>
      <w:tblGrid>
        <w:gridCol w:w="1693"/>
        <w:gridCol w:w="1693"/>
        <w:gridCol w:w="1962"/>
        <w:gridCol w:w="2223"/>
        <w:gridCol w:w="1633"/>
      </w:tblGrid>
      <w:tr w:rsidR="00D3328D" w:rsidRPr="001E1D4F" w14:paraId="5FF8B624" w14:textId="77777777" w:rsidTr="00195681">
        <w:trPr>
          <w:trHeight w:val="567"/>
          <w:ins w:id="893"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FBE4D5" w:themeFill="accent2" w:themeFillTint="33"/>
          </w:tcPr>
          <w:p w14:paraId="090849C1" w14:textId="77777777" w:rsidR="00D3328D" w:rsidRPr="005C6FFE" w:rsidRDefault="00D3328D" w:rsidP="00195681">
            <w:pPr>
              <w:pStyle w:val="Tabletext"/>
              <w:jc w:val="center"/>
              <w:rPr>
                <w:ins w:id="894" w:author="Nikolaos Vastardis [2]" w:date="2025-02-11T15:06:00Z" w16du:dateUtc="2025-02-11T15:06:00Z"/>
                <w:rFonts w:cstheme="minorHAnsi"/>
              </w:rPr>
            </w:pPr>
            <w:ins w:id="895" w:author="Nikolaos Vastardis [2]" w:date="2025-02-11T15:06:00Z" w16du:dateUtc="2025-02-11T15:06:00Z">
              <w:r w:rsidRPr="005C6FFE">
                <w:rPr>
                  <w:rFonts w:cstheme="minorHAnsi"/>
                </w:rPr>
                <w:t xml:space="preserve">Requirement </w:t>
              </w:r>
              <w:r>
                <w:rPr>
                  <w:rFonts w:cstheme="minorHAnsi"/>
                </w:rPr>
                <w:t>T</w:t>
              </w:r>
              <w:r w:rsidRPr="005C6FFE">
                <w:rPr>
                  <w:rFonts w:cstheme="minorHAnsi"/>
                </w:rPr>
                <w:t>ype</w:t>
              </w:r>
            </w:ins>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FBE4D5" w:themeFill="accent2" w:themeFillTint="33"/>
            <w:vAlign w:val="center"/>
          </w:tcPr>
          <w:p w14:paraId="1E0225A4" w14:textId="77777777" w:rsidR="00D3328D" w:rsidRPr="00195681"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896" w:author="Nikolaos Vastardis [2]" w:date="2025-02-11T15:06:00Z" w16du:dateUtc="2025-02-11T15:06:00Z"/>
                <w:b/>
                <w:bCs/>
              </w:rPr>
            </w:pPr>
            <w:ins w:id="897" w:author="Nikolaos Vastardis [2]" w:date="2025-02-11T15:06:00Z" w16du:dateUtc="2025-02-11T15:06:00Z">
              <w:r w:rsidRPr="00195681">
                <w:rPr>
                  <w:rFonts w:cstheme="minorHAnsi"/>
                  <w:b/>
                  <w:bCs/>
                </w:rPr>
                <w:t>Requirement Id</w:t>
              </w:r>
            </w:ins>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FBE4D5" w:themeFill="accent2" w:themeFillTint="33"/>
            <w:vAlign w:val="center"/>
          </w:tcPr>
          <w:p w14:paraId="536AC4B7" w14:textId="77777777" w:rsidR="00D3328D" w:rsidRPr="00195681"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898" w:author="Nikolaos Vastardis [2]" w:date="2025-02-11T15:06:00Z" w16du:dateUtc="2025-02-11T15:06:00Z"/>
                <w:b/>
                <w:bCs/>
                <w:sz w:val="22"/>
              </w:rPr>
            </w:pPr>
            <w:ins w:id="899" w:author="Nikolaos Vastardis [2]" w:date="2025-02-11T15:06:00Z" w16du:dateUtc="2025-02-11T15:06:00Z">
              <w:r w:rsidRPr="00195681">
                <w:rPr>
                  <w:rFonts w:cstheme="minorHAnsi"/>
                  <w:b/>
                  <w:bCs/>
                </w:rPr>
                <w:t>Requirement Name</w:t>
              </w:r>
            </w:ins>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FBE4D5" w:themeFill="accent2" w:themeFillTint="33"/>
            <w:vAlign w:val="center"/>
          </w:tcPr>
          <w:p w14:paraId="42098CE7" w14:textId="77777777" w:rsidR="00D3328D" w:rsidRPr="00195681"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900" w:author="Nikolaos Vastardis [2]" w:date="2025-02-11T15:06:00Z" w16du:dateUtc="2025-02-11T15:06:00Z"/>
                <w:b/>
                <w:bCs/>
              </w:rPr>
            </w:pPr>
            <w:ins w:id="901" w:author="Nikolaos Vastardis [2]" w:date="2025-02-11T15:06:00Z" w16du:dateUtc="2025-02-11T15:06:00Z">
              <w:r w:rsidRPr="00195681">
                <w:rPr>
                  <w:rFonts w:cstheme="minorHAnsi"/>
                  <w:b/>
                  <w:bCs/>
                </w:rPr>
                <w:t>Requirement Text</w:t>
              </w:r>
            </w:ins>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FBE4D5" w:themeFill="accent2" w:themeFillTint="33"/>
            <w:vAlign w:val="center"/>
          </w:tcPr>
          <w:p w14:paraId="036F4D64" w14:textId="77777777" w:rsidR="00D3328D" w:rsidRPr="00195681"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902" w:author="Nikolaos Vastardis [2]" w:date="2025-02-11T15:06:00Z" w16du:dateUtc="2025-02-11T15:06:00Z"/>
                <w:rFonts w:cstheme="minorHAnsi"/>
                <w:b/>
                <w:bCs/>
              </w:rPr>
            </w:pPr>
            <w:ins w:id="903" w:author="Nikolaos Vastardis [2]" w:date="2025-02-11T15:06:00Z" w16du:dateUtc="2025-02-11T15:06:00Z">
              <w:r w:rsidRPr="00195681">
                <w:rPr>
                  <w:rFonts w:cstheme="minorHAnsi"/>
                  <w:b/>
                  <w:bCs/>
                </w:rPr>
                <w:t xml:space="preserve">Feature </w:t>
              </w:r>
              <w:r>
                <w:rPr>
                  <w:rFonts w:cstheme="minorHAnsi"/>
                  <w:b/>
                  <w:bCs/>
                </w:rPr>
                <w:t>I</w:t>
              </w:r>
              <w:r w:rsidRPr="00195681">
                <w:rPr>
                  <w:rFonts w:cstheme="minorHAnsi"/>
                  <w:b/>
                  <w:bCs/>
                </w:rPr>
                <w:t>dentifier</w:t>
              </w:r>
            </w:ins>
          </w:p>
        </w:tc>
      </w:tr>
      <w:tr w:rsidR="00D3328D" w:rsidRPr="001E1D4F" w14:paraId="03B67FDC" w14:textId="77777777" w:rsidTr="00195681">
        <w:trPr>
          <w:trHeight w:val="567"/>
          <w:ins w:id="904"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6370617C" w14:textId="77777777" w:rsidR="00D3328D" w:rsidRDefault="00D3328D" w:rsidP="00195681">
            <w:pPr>
              <w:pStyle w:val="Tabletext"/>
              <w:jc w:val="center"/>
              <w:rPr>
                <w:ins w:id="905" w:author="Nikolaos Vastardis [2]" w:date="2025-02-11T15:06:00Z" w16du:dateUtc="2025-02-11T15:06:00Z"/>
                <w:rFonts w:cstheme="minorHAnsi"/>
              </w:rPr>
            </w:pPr>
            <w:ins w:id="906" w:author="Nikolaos Vastardis [2]" w:date="2025-02-11T15:06:00Z" w16du:dateUtc="2025-02-11T15:06:00Z">
              <w:r>
                <w:rPr>
                  <w:rFonts w:cstheme="minorHAnsi"/>
                </w:rPr>
                <w:t>Non-functional</w:t>
              </w:r>
            </w:ins>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6958CD27" w14:textId="77777777" w:rsidR="00D3328D"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907" w:author="Nikolaos Vastardis [2]" w:date="2025-02-11T15:06:00Z" w16du:dateUtc="2025-02-11T15:06:00Z"/>
                <w:bCs/>
              </w:rPr>
            </w:pPr>
            <w:ins w:id="908" w:author="Nikolaos Vastardis [2]" w:date="2025-02-11T15:06:00Z" w16du:dateUtc="2025-02-11T15:06:00Z">
              <w:r>
                <w:rPr>
                  <w:bCs/>
                </w:rPr>
                <w:t>MS2-NF001</w:t>
              </w:r>
            </w:ins>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EC33BB8" w14:textId="77777777" w:rsidR="00D3328D"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909" w:author="Nikolaos Vastardis [2]" w:date="2025-02-11T15:06:00Z" w16du:dateUtc="2025-02-11T15:06:00Z"/>
                <w:bCs/>
              </w:rPr>
            </w:pPr>
            <w:ins w:id="910" w:author="Nikolaos Vastardis [2]" w:date="2025-02-11T15:06:00Z" w16du:dateUtc="2025-02-11T15:06:00Z">
              <w:r>
                <w:rPr>
                  <w:sz w:val="22"/>
                </w:rPr>
                <w:t>Authorisation</w:t>
              </w:r>
            </w:ins>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72D6C08E" w14:textId="77777777" w:rsidR="00D3328D"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911" w:author="Nikolaos Vastardis [2]" w:date="2025-02-11T15:06:00Z" w16du:dateUtc="2025-02-11T15:06:00Z"/>
                <w:iCs/>
              </w:rPr>
            </w:pPr>
            <w:ins w:id="912" w:author="Nikolaos Vastardis [2]" w:date="2025-02-11T15:06:00Z" w16du:dateUtc="2025-02-11T15:06:00Z">
              <w:r>
                <w:t>Service consumers are authorised by the provider for reception of data by the service. This may be public authorization (everyone has access), or limited authorization associated with a transactional service</w:t>
              </w:r>
            </w:ins>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33A60910" w14:textId="77777777" w:rsidR="00D3328D" w:rsidRPr="001E1D4F"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913" w:author="Nikolaos Vastardis [2]" w:date="2025-02-11T15:06:00Z" w16du:dateUtc="2025-02-11T15:06:00Z"/>
                <w:rFonts w:cstheme="minorHAnsi"/>
              </w:rPr>
            </w:pPr>
            <w:ins w:id="914" w:author="Nikolaos Vastardis [2]" w:date="2025-02-11T15:06:00Z" w16du:dateUtc="2025-02-11T15:06:00Z">
              <w:r>
                <w:rPr>
                  <w:rFonts w:cstheme="minorHAnsi"/>
                </w:rPr>
                <w:t>F011</w:t>
              </w:r>
            </w:ins>
          </w:p>
        </w:tc>
      </w:tr>
      <w:tr w:rsidR="00D3328D" w:rsidRPr="001E1D4F" w14:paraId="0E00A2D2" w14:textId="77777777" w:rsidTr="00195681">
        <w:trPr>
          <w:trHeight w:val="567"/>
          <w:ins w:id="915"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B53D49F" w14:textId="77777777" w:rsidR="00D3328D" w:rsidRDefault="00D3328D" w:rsidP="00195681">
            <w:pPr>
              <w:pStyle w:val="Tabletext"/>
              <w:jc w:val="center"/>
              <w:rPr>
                <w:ins w:id="916" w:author="Nikolaos Vastardis [2]" w:date="2025-02-11T15:06:00Z" w16du:dateUtc="2025-02-11T15:06:00Z"/>
                <w:rFonts w:cstheme="minorHAnsi"/>
              </w:rPr>
            </w:pPr>
            <w:ins w:id="917" w:author="Nikolaos Vastardis [2]" w:date="2025-02-11T15:06:00Z" w16du:dateUtc="2025-02-11T15:06:00Z">
              <w:r>
                <w:rPr>
                  <w:rFonts w:cstheme="minorHAnsi"/>
                </w:rPr>
                <w:t>Non-functional</w:t>
              </w:r>
            </w:ins>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2A1085FF" w14:textId="77777777" w:rsidR="00D3328D"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918" w:author="Nikolaos Vastardis [2]" w:date="2025-02-11T15:06:00Z" w16du:dateUtc="2025-02-11T15:06:00Z"/>
                <w:bCs/>
              </w:rPr>
            </w:pPr>
            <w:ins w:id="919" w:author="Nikolaos Vastardis [2]" w:date="2025-02-11T15:06:00Z" w16du:dateUtc="2025-02-11T15:06:00Z">
              <w:r>
                <w:rPr>
                  <w:bCs/>
                </w:rPr>
                <w:t>MS2-NF002</w:t>
              </w:r>
            </w:ins>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56F13DE2" w14:textId="77777777" w:rsidR="00D3328D"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920" w:author="Nikolaos Vastardis [2]" w:date="2025-02-11T15:06:00Z" w16du:dateUtc="2025-02-11T15:06:00Z"/>
                <w:bCs/>
              </w:rPr>
            </w:pPr>
            <w:ins w:id="921" w:author="Nikolaos Vastardis [2]" w:date="2025-02-11T15:06:00Z" w16du:dateUtc="2025-02-11T15:06:00Z">
              <w:r>
                <w:rPr>
                  <w:sz w:val="22"/>
                </w:rPr>
                <w:t>Authenticity</w:t>
              </w:r>
            </w:ins>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7FDFF46B" w14:textId="77777777" w:rsidR="00D3328D"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922" w:author="Nikolaos Vastardis [2]" w:date="2025-02-11T15:06:00Z" w16du:dateUtc="2025-02-11T15:06:00Z"/>
                <w:iCs/>
              </w:rPr>
            </w:pPr>
            <w:ins w:id="923" w:author="Nikolaos Vastardis [2]" w:date="2025-02-11T15:06:00Z" w16du:dateUtc="2025-02-11T15:06:00Z">
              <w:r>
                <w:t xml:space="preserve">Service consumers </w:t>
              </w:r>
              <w:proofErr w:type="gramStart"/>
              <w:r>
                <w:t>are able to</w:t>
              </w:r>
              <w:proofErr w:type="gramEnd"/>
              <w:r>
                <w:t xml:space="preserve"> verify independently the authenticity of the AtoN information transmitted to them.</w:t>
              </w:r>
            </w:ins>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4DB0AD99" w14:textId="77777777" w:rsidR="00D3328D" w:rsidRPr="001E1D4F"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924" w:author="Nikolaos Vastardis [2]" w:date="2025-02-11T15:06:00Z" w16du:dateUtc="2025-02-11T15:06:00Z"/>
                <w:rFonts w:cstheme="minorHAnsi"/>
              </w:rPr>
            </w:pPr>
            <w:ins w:id="925" w:author="Nikolaos Vastardis [2]" w:date="2025-02-11T15:06:00Z" w16du:dateUtc="2025-02-11T15:06:00Z">
              <w:r>
                <w:rPr>
                  <w:rFonts w:cstheme="minorHAnsi"/>
                </w:rPr>
                <w:t>F006</w:t>
              </w:r>
            </w:ins>
          </w:p>
        </w:tc>
      </w:tr>
      <w:tr w:rsidR="00D3328D" w:rsidRPr="001E1D4F" w14:paraId="56EE77BC" w14:textId="77777777" w:rsidTr="00195681">
        <w:trPr>
          <w:trHeight w:val="567"/>
          <w:ins w:id="926"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49731CC4" w14:textId="77777777" w:rsidR="00D3328D" w:rsidRDefault="00D3328D" w:rsidP="00195681">
            <w:pPr>
              <w:pStyle w:val="Tabletext"/>
              <w:jc w:val="center"/>
              <w:rPr>
                <w:ins w:id="927" w:author="Nikolaos Vastardis [2]" w:date="2025-02-11T15:06:00Z" w16du:dateUtc="2025-02-11T15:06:00Z"/>
                <w:rFonts w:cstheme="minorHAnsi"/>
              </w:rPr>
            </w:pPr>
            <w:ins w:id="928" w:author="Nikolaos Vastardis [2]" w:date="2025-02-11T15:06:00Z" w16du:dateUtc="2025-02-11T15:06:00Z">
              <w:r>
                <w:rPr>
                  <w:rFonts w:cstheme="minorHAnsi"/>
                </w:rPr>
                <w:t>Non-functional</w:t>
              </w:r>
            </w:ins>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60237A2C" w14:textId="77777777" w:rsidR="00D3328D"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929" w:author="Nikolaos Vastardis [2]" w:date="2025-02-11T15:06:00Z" w16du:dateUtc="2025-02-11T15:06:00Z"/>
                <w:bCs/>
              </w:rPr>
            </w:pPr>
            <w:ins w:id="930" w:author="Nikolaos Vastardis [2]" w:date="2025-02-11T15:06:00Z" w16du:dateUtc="2025-02-11T15:06:00Z">
              <w:r>
                <w:rPr>
                  <w:bCs/>
                </w:rPr>
                <w:t>MS2-NF003</w:t>
              </w:r>
            </w:ins>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4C12C433" w14:textId="77777777" w:rsidR="00D3328D"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931" w:author="Nikolaos Vastardis [2]" w:date="2025-02-11T15:06:00Z" w16du:dateUtc="2025-02-11T15:06:00Z"/>
                <w:bCs/>
              </w:rPr>
            </w:pPr>
            <w:ins w:id="932" w:author="Nikolaos Vastardis [2]" w:date="2025-02-11T15:06:00Z" w16du:dateUtc="2025-02-11T15:06:00Z">
              <w:r>
                <w:rPr>
                  <w:sz w:val="22"/>
                </w:rPr>
                <w:t>Integrity</w:t>
              </w:r>
            </w:ins>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6FDA6AE" w14:textId="77777777" w:rsidR="00D3328D"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933" w:author="Nikolaos Vastardis [2]" w:date="2025-02-11T15:06:00Z" w16du:dateUtc="2025-02-11T15:06:00Z"/>
                <w:iCs/>
              </w:rPr>
            </w:pPr>
            <w:ins w:id="934" w:author="Nikolaos Vastardis [2]" w:date="2025-02-11T15:06:00Z" w16du:dateUtc="2025-02-11T15:06:00Z">
              <w:r>
                <w:t>It must be clear to both service provider and consumer whether changes have been made to the AtoN Information data after the dataset was created.</w:t>
              </w:r>
            </w:ins>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4BF025FF" w14:textId="77777777" w:rsidR="00D3328D" w:rsidRPr="001E1D4F"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935" w:author="Nikolaos Vastardis [2]" w:date="2025-02-11T15:06:00Z" w16du:dateUtc="2025-02-11T15:06:00Z"/>
                <w:rFonts w:cstheme="minorHAnsi"/>
              </w:rPr>
            </w:pPr>
            <w:ins w:id="936" w:author="Nikolaos Vastardis [2]" w:date="2025-02-11T15:06:00Z" w16du:dateUtc="2025-02-11T15:06:00Z">
              <w:r>
                <w:rPr>
                  <w:rFonts w:cstheme="minorHAnsi"/>
                </w:rPr>
                <w:t>F006</w:t>
              </w:r>
            </w:ins>
          </w:p>
        </w:tc>
      </w:tr>
      <w:tr w:rsidR="00D3328D" w:rsidRPr="001E1D4F" w14:paraId="6E293914" w14:textId="77777777" w:rsidTr="00195681">
        <w:trPr>
          <w:trHeight w:val="567"/>
          <w:ins w:id="937"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157447CF" w14:textId="77777777" w:rsidR="00D3328D" w:rsidRDefault="00D3328D" w:rsidP="00195681">
            <w:pPr>
              <w:pStyle w:val="Tabletext"/>
              <w:jc w:val="center"/>
              <w:rPr>
                <w:ins w:id="938" w:author="Nikolaos Vastardis [2]" w:date="2025-02-11T15:06:00Z" w16du:dateUtc="2025-02-11T15:06:00Z"/>
                <w:rFonts w:cstheme="minorHAnsi"/>
              </w:rPr>
            </w:pPr>
            <w:ins w:id="939" w:author="Nikolaos Vastardis [2]" w:date="2025-02-11T15:06:00Z" w16du:dateUtc="2025-02-11T15:06:00Z">
              <w:r>
                <w:rPr>
                  <w:rFonts w:cstheme="minorHAnsi"/>
                </w:rPr>
                <w:t>Non-functional</w:t>
              </w:r>
            </w:ins>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28F381E1" w14:textId="77777777" w:rsidR="00D3328D"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940" w:author="Nikolaos Vastardis [2]" w:date="2025-02-11T15:06:00Z" w16du:dateUtc="2025-02-11T15:06:00Z"/>
                <w:bCs/>
              </w:rPr>
            </w:pPr>
            <w:ins w:id="941" w:author="Nikolaos Vastardis [2]" w:date="2025-02-11T15:06:00Z" w16du:dateUtc="2025-02-11T15:06:00Z">
              <w:r>
                <w:rPr>
                  <w:bCs/>
                </w:rPr>
                <w:t>MS2-NF004</w:t>
              </w:r>
            </w:ins>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20CA58A0" w14:textId="77777777" w:rsidR="00D3328D"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942" w:author="Nikolaos Vastardis [2]" w:date="2025-02-11T15:06:00Z" w16du:dateUtc="2025-02-11T15:06:00Z"/>
                <w:bCs/>
              </w:rPr>
            </w:pPr>
            <w:ins w:id="943" w:author="Nikolaos Vastardis [2]" w:date="2025-02-11T15:06:00Z" w16du:dateUtc="2025-02-11T15:06:00Z">
              <w:r>
                <w:rPr>
                  <w:sz w:val="22"/>
                </w:rPr>
                <w:t>Availability</w:t>
              </w:r>
            </w:ins>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DB6BB55" w14:textId="77777777" w:rsidR="00D3328D"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944" w:author="Nikolaos Vastardis [2]" w:date="2025-02-11T15:06:00Z" w16du:dateUtc="2025-02-11T15:06:00Z"/>
                <w:iCs/>
              </w:rPr>
            </w:pPr>
            <w:ins w:id="945" w:author="Nikolaos Vastardis [2]" w:date="2025-02-11T15:06:00Z" w16du:dateUtc="2025-02-11T15:06:00Z">
              <w:r>
                <w:t>The service must be consistently available in its ability to deliver AtoN Information to its consumers. (i.e. Service should have a high availability)</w:t>
              </w:r>
            </w:ins>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363D711D" w14:textId="77777777" w:rsidR="00D3328D" w:rsidRPr="001E1D4F"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946" w:author="Nikolaos Vastardis [2]" w:date="2025-02-11T15:06:00Z" w16du:dateUtc="2025-02-11T15:06:00Z"/>
                <w:rFonts w:cstheme="minorHAnsi"/>
              </w:rPr>
            </w:pPr>
            <w:ins w:id="947" w:author="Nikolaos Vastardis [2]" w:date="2025-02-11T15:06:00Z" w16du:dateUtc="2025-02-11T15:06:00Z">
              <w:r>
                <w:rPr>
                  <w:rFonts w:cstheme="minorHAnsi"/>
                </w:rPr>
                <w:t>F001, F002, F003, F004, F007, F008, F009</w:t>
              </w:r>
            </w:ins>
          </w:p>
        </w:tc>
      </w:tr>
      <w:tr w:rsidR="00D3328D" w:rsidRPr="001E1D4F" w14:paraId="08AADA63" w14:textId="77777777" w:rsidTr="00195681">
        <w:trPr>
          <w:trHeight w:val="567"/>
          <w:ins w:id="948"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3E7FA269" w14:textId="77777777" w:rsidR="00D3328D" w:rsidRDefault="00D3328D" w:rsidP="00195681">
            <w:pPr>
              <w:pStyle w:val="Tabletext"/>
              <w:jc w:val="center"/>
              <w:rPr>
                <w:ins w:id="949" w:author="Nikolaos Vastardis [2]" w:date="2025-02-11T15:06:00Z" w16du:dateUtc="2025-02-11T15:06:00Z"/>
                <w:rFonts w:cstheme="minorHAnsi"/>
              </w:rPr>
            </w:pPr>
            <w:ins w:id="950" w:author="Nikolaos Vastardis [2]" w:date="2025-02-11T15:06:00Z" w16du:dateUtc="2025-02-11T15:06:00Z">
              <w:r>
                <w:rPr>
                  <w:rFonts w:cstheme="minorHAnsi"/>
                </w:rPr>
                <w:t>Non-functional</w:t>
              </w:r>
            </w:ins>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41867095" w14:textId="77777777" w:rsidR="00D3328D"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951" w:author="Nikolaos Vastardis [2]" w:date="2025-02-11T15:06:00Z" w16du:dateUtc="2025-02-11T15:06:00Z"/>
                <w:bCs/>
              </w:rPr>
            </w:pPr>
            <w:ins w:id="952" w:author="Nikolaos Vastardis [2]" w:date="2025-02-11T15:06:00Z" w16du:dateUtc="2025-02-11T15:06:00Z">
              <w:r>
                <w:rPr>
                  <w:bCs/>
                </w:rPr>
                <w:t>MS2-NF005</w:t>
              </w:r>
            </w:ins>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5D99E72F" w14:textId="77777777" w:rsidR="00D3328D"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953" w:author="Nikolaos Vastardis [2]" w:date="2025-02-11T15:06:00Z" w16du:dateUtc="2025-02-11T15:06:00Z"/>
                <w:bCs/>
              </w:rPr>
            </w:pPr>
            <w:ins w:id="954" w:author="Nikolaos Vastardis [2]" w:date="2025-02-11T15:06:00Z" w16du:dateUtc="2025-02-11T15:06:00Z">
              <w:r>
                <w:rPr>
                  <w:sz w:val="22"/>
                </w:rPr>
                <w:t>Responsiveness</w:t>
              </w:r>
            </w:ins>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7446D4DB" w14:textId="77777777" w:rsidR="00D3328D"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955" w:author="Nikolaos Vastardis [2]" w:date="2025-02-11T15:06:00Z" w16du:dateUtc="2025-02-11T15:06:00Z"/>
                <w:iCs/>
              </w:rPr>
            </w:pPr>
            <w:ins w:id="956" w:author="Nikolaos Vastardis [2]" w:date="2025-02-11T15:06:00Z" w16du:dateUtc="2025-02-11T15:06:00Z">
              <w:r>
                <w:t xml:space="preserve">The service must provide a response to a service consumer’s request without delay and the data </w:t>
              </w:r>
              <w:r>
                <w:lastRenderedPageBreak/>
                <w:t>provide should be (near) real</w:t>
              </w:r>
              <w:r>
                <w:noBreakHyphen/>
                <w:t>time.</w:t>
              </w:r>
            </w:ins>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5C60CD25" w14:textId="77777777" w:rsidR="00D3328D" w:rsidRPr="001E1D4F"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957" w:author="Nikolaos Vastardis [2]" w:date="2025-02-11T15:06:00Z" w16du:dateUtc="2025-02-11T15:06:00Z"/>
                <w:rFonts w:cstheme="minorHAnsi"/>
              </w:rPr>
            </w:pPr>
            <w:ins w:id="958" w:author="Nikolaos Vastardis [2]" w:date="2025-02-11T15:06:00Z" w16du:dateUtc="2025-02-11T15:06:00Z">
              <w:r>
                <w:rPr>
                  <w:rFonts w:cstheme="minorHAnsi"/>
                </w:rPr>
                <w:lastRenderedPageBreak/>
                <w:t>F003, F004, F008</w:t>
              </w:r>
            </w:ins>
          </w:p>
        </w:tc>
      </w:tr>
      <w:tr w:rsidR="00D3328D" w:rsidRPr="001E1D4F" w14:paraId="344E353F" w14:textId="77777777" w:rsidTr="00195681">
        <w:trPr>
          <w:trHeight w:val="567"/>
          <w:ins w:id="959"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1D88C88E" w14:textId="77777777" w:rsidR="00D3328D" w:rsidRDefault="00D3328D" w:rsidP="00195681">
            <w:pPr>
              <w:pStyle w:val="Tabletext"/>
              <w:jc w:val="center"/>
              <w:rPr>
                <w:ins w:id="960" w:author="Nikolaos Vastardis [2]" w:date="2025-02-11T15:06:00Z" w16du:dateUtc="2025-02-11T15:06:00Z"/>
                <w:rFonts w:cstheme="minorHAnsi"/>
              </w:rPr>
            </w:pPr>
            <w:ins w:id="961" w:author="Nikolaos Vastardis [2]" w:date="2025-02-11T15:06:00Z" w16du:dateUtc="2025-02-11T15:06:00Z">
              <w:r>
                <w:rPr>
                  <w:rFonts w:cstheme="minorHAnsi"/>
                </w:rPr>
                <w:t>Non-functional</w:t>
              </w:r>
            </w:ins>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2382B918" w14:textId="77777777" w:rsidR="00D3328D"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962" w:author="Nikolaos Vastardis [2]" w:date="2025-02-11T15:06:00Z" w16du:dateUtc="2025-02-11T15:06:00Z"/>
                <w:bCs/>
              </w:rPr>
            </w:pPr>
            <w:ins w:id="963" w:author="Nikolaos Vastardis [2]" w:date="2025-02-11T15:06:00Z" w16du:dateUtc="2025-02-11T15:06:00Z">
              <w:r>
                <w:rPr>
                  <w:bCs/>
                </w:rPr>
                <w:t>MS2-NF006</w:t>
              </w:r>
            </w:ins>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69038876" w14:textId="77777777" w:rsidR="00D3328D"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964" w:author="Nikolaos Vastardis [2]" w:date="2025-02-11T15:06:00Z" w16du:dateUtc="2025-02-11T15:06:00Z"/>
                <w:sz w:val="22"/>
              </w:rPr>
            </w:pPr>
            <w:ins w:id="965" w:author="Nikolaos Vastardis [2]" w:date="2025-02-11T15:06:00Z" w16du:dateUtc="2025-02-11T15:06:00Z">
              <w:r>
                <w:rPr>
                  <w:sz w:val="22"/>
                </w:rPr>
                <w:t>Performance</w:t>
              </w:r>
            </w:ins>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4797004B" w14:textId="77777777" w:rsidR="00D3328D"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966" w:author="Nikolaos Vastardis [2]" w:date="2025-02-11T15:06:00Z" w16du:dateUtc="2025-02-11T15:06:00Z"/>
              </w:rPr>
            </w:pPr>
            <w:ins w:id="967" w:author="Nikolaos Vastardis [2]" w:date="2025-02-11T15:06:00Z" w16du:dateUtc="2025-02-11T15:06:00Z">
              <w:r>
                <w:t>The service must be able to handle multiple requests simultaneously (e.g. 1000/sec).</w:t>
              </w:r>
            </w:ins>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6F30688" w14:textId="77777777" w:rsidR="00D3328D" w:rsidRPr="001E1D4F" w:rsidRDefault="00D3328D" w:rsidP="00195681">
            <w:pPr>
              <w:pStyle w:val="Tabletext"/>
              <w:ind w:left="0"/>
              <w:jc w:val="left"/>
              <w:cnfStyle w:val="000000000000" w:firstRow="0" w:lastRow="0" w:firstColumn="0" w:lastColumn="0" w:oddVBand="0" w:evenVBand="0" w:oddHBand="0" w:evenHBand="0" w:firstRowFirstColumn="0" w:firstRowLastColumn="0" w:lastRowFirstColumn="0" w:lastRowLastColumn="0"/>
              <w:rPr>
                <w:ins w:id="968" w:author="Nikolaos Vastardis [2]" w:date="2025-02-11T15:06:00Z" w16du:dateUtc="2025-02-11T15:06:00Z"/>
                <w:rFonts w:cstheme="minorHAnsi"/>
              </w:rPr>
            </w:pPr>
            <w:ins w:id="969" w:author="Nikolaos Vastardis [2]" w:date="2025-02-11T15:06:00Z" w16du:dateUtc="2025-02-11T15:06:00Z">
              <w:r>
                <w:rPr>
                  <w:rFonts w:cstheme="minorHAnsi"/>
                </w:rPr>
                <w:t>F012</w:t>
              </w:r>
            </w:ins>
          </w:p>
        </w:tc>
      </w:tr>
      <w:tr w:rsidR="00D3328D" w:rsidRPr="001E1D4F" w14:paraId="34789435" w14:textId="77777777" w:rsidTr="00195681">
        <w:trPr>
          <w:trHeight w:val="567"/>
          <w:ins w:id="970"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375D8150" w14:textId="77777777" w:rsidR="00D3328D" w:rsidRDefault="00D3328D" w:rsidP="00195681">
            <w:pPr>
              <w:pStyle w:val="Tabletext"/>
              <w:jc w:val="center"/>
              <w:rPr>
                <w:ins w:id="971" w:author="Nikolaos Vastardis [2]" w:date="2025-02-11T15:06:00Z" w16du:dateUtc="2025-02-11T15:06:00Z"/>
                <w:rFonts w:cstheme="minorHAnsi"/>
              </w:rPr>
            </w:pPr>
            <w:ins w:id="972" w:author="Nikolaos Vastardis [2]" w:date="2025-02-11T15:06:00Z" w16du:dateUtc="2025-02-11T15:06:00Z">
              <w:r>
                <w:rPr>
                  <w:rFonts w:cstheme="minorHAnsi"/>
                </w:rPr>
                <w:t>Non-functional</w:t>
              </w:r>
            </w:ins>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1936A239" w14:textId="77777777" w:rsidR="00D3328D"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973" w:author="Nikolaos Vastardis [2]" w:date="2025-02-11T15:06:00Z" w16du:dateUtc="2025-02-11T15:06:00Z"/>
                <w:bCs/>
              </w:rPr>
            </w:pPr>
            <w:ins w:id="974" w:author="Nikolaos Vastardis [2]" w:date="2025-02-11T15:06:00Z" w16du:dateUtc="2025-02-11T15:06:00Z">
              <w:r>
                <w:rPr>
                  <w:bCs/>
                </w:rPr>
                <w:t>MS2-NF007</w:t>
              </w:r>
            </w:ins>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5FFA151C" w14:textId="77777777" w:rsidR="00D3328D"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975" w:author="Nikolaos Vastardis [2]" w:date="2025-02-11T15:06:00Z" w16du:dateUtc="2025-02-11T15:06:00Z"/>
                <w:sz w:val="22"/>
              </w:rPr>
            </w:pPr>
            <w:ins w:id="976" w:author="Nikolaos Vastardis [2]" w:date="2025-02-11T15:06:00Z" w16du:dateUtc="2025-02-11T15:06:00Z">
              <w:r>
                <w:rPr>
                  <w:sz w:val="22"/>
                </w:rPr>
                <w:t>Portability</w:t>
              </w:r>
            </w:ins>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1808BA0D" w14:textId="77777777" w:rsidR="00D3328D"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977" w:author="Nikolaos Vastardis [2]" w:date="2025-02-11T15:06:00Z" w16du:dateUtc="2025-02-11T15:06:00Z"/>
              </w:rPr>
            </w:pPr>
            <w:ins w:id="978" w:author="Nikolaos Vastardis [2]" w:date="2025-02-11T15:06:00Z" w16du:dateUtc="2025-02-11T15:06:00Z">
              <w:r>
                <w:t>The service should make the data available in portable machine-readable formats (e.g. XML/JSON)</w:t>
              </w:r>
            </w:ins>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21D64743" w14:textId="77777777" w:rsidR="00D3328D" w:rsidRPr="001E1D4F" w:rsidRDefault="00D3328D" w:rsidP="00195681">
            <w:pPr>
              <w:pStyle w:val="Tabletext"/>
              <w:ind w:left="0"/>
              <w:jc w:val="left"/>
              <w:cnfStyle w:val="000000000000" w:firstRow="0" w:lastRow="0" w:firstColumn="0" w:lastColumn="0" w:oddVBand="0" w:evenVBand="0" w:oddHBand="0" w:evenHBand="0" w:firstRowFirstColumn="0" w:firstRowLastColumn="0" w:lastRowFirstColumn="0" w:lastRowLastColumn="0"/>
              <w:rPr>
                <w:ins w:id="979" w:author="Nikolaos Vastardis [2]" w:date="2025-02-11T15:06:00Z" w16du:dateUtc="2025-02-11T15:06:00Z"/>
                <w:rFonts w:cstheme="minorHAnsi"/>
              </w:rPr>
            </w:pPr>
            <w:ins w:id="980" w:author="Nikolaos Vastardis [2]" w:date="2025-02-11T15:06:00Z" w16du:dateUtc="2025-02-11T15:06:00Z">
              <w:r>
                <w:rPr>
                  <w:rFonts w:cstheme="minorHAnsi"/>
                </w:rPr>
                <w:t>F012</w:t>
              </w:r>
            </w:ins>
          </w:p>
        </w:tc>
      </w:tr>
      <w:tr w:rsidR="00D3328D" w:rsidRPr="001E1D4F" w14:paraId="6FA94C48" w14:textId="77777777" w:rsidTr="00195681">
        <w:trPr>
          <w:trHeight w:val="567"/>
          <w:ins w:id="981"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10DA77F1" w14:textId="77777777" w:rsidR="00D3328D" w:rsidRDefault="00D3328D" w:rsidP="00195681">
            <w:pPr>
              <w:pStyle w:val="Tabletext"/>
              <w:jc w:val="center"/>
              <w:rPr>
                <w:ins w:id="982" w:author="Nikolaos Vastardis [2]" w:date="2025-02-11T15:06:00Z" w16du:dateUtc="2025-02-11T15:06:00Z"/>
                <w:rFonts w:cstheme="minorHAnsi"/>
              </w:rPr>
            </w:pPr>
            <w:ins w:id="983" w:author="Nikolaos Vastardis [2]" w:date="2025-02-11T15:06:00Z" w16du:dateUtc="2025-02-11T15:06:00Z">
              <w:r>
                <w:rPr>
                  <w:rFonts w:cstheme="minorHAnsi"/>
                </w:rPr>
                <w:t>Non-functional</w:t>
              </w:r>
            </w:ins>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2838255B" w14:textId="77777777" w:rsidR="00D3328D"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984" w:author="Nikolaos Vastardis [2]" w:date="2025-02-11T15:06:00Z" w16du:dateUtc="2025-02-11T15:06:00Z"/>
                <w:bCs/>
              </w:rPr>
            </w:pPr>
            <w:ins w:id="985" w:author="Nikolaos Vastardis [2]" w:date="2025-02-11T15:06:00Z" w16du:dateUtc="2025-02-11T15:06:00Z">
              <w:r>
                <w:rPr>
                  <w:bCs/>
                </w:rPr>
                <w:t>MS2-NF008</w:t>
              </w:r>
            </w:ins>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CFDCE82" w14:textId="77777777" w:rsidR="00D3328D"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986" w:author="Nikolaos Vastardis [2]" w:date="2025-02-11T15:06:00Z" w16du:dateUtc="2025-02-11T15:06:00Z"/>
                <w:sz w:val="22"/>
              </w:rPr>
            </w:pPr>
            <w:ins w:id="987" w:author="Nikolaos Vastardis [2]" w:date="2025-02-11T15:06:00Z" w16du:dateUtc="2025-02-11T15:06:00Z">
              <w:r>
                <w:rPr>
                  <w:rFonts w:cstheme="minorHAnsi"/>
                </w:rPr>
                <w:t>Accessibility</w:t>
              </w:r>
            </w:ins>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7FE7F869" w14:textId="77777777" w:rsidR="00D3328D"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988" w:author="Nikolaos Vastardis [2]" w:date="2025-02-11T15:06:00Z" w16du:dateUtc="2025-02-11T15:06:00Z"/>
              </w:rPr>
            </w:pPr>
            <w:ins w:id="989" w:author="Nikolaos Vastardis [2]" w:date="2025-02-11T15:06:00Z" w16du:dateUtc="2025-02-11T15:06:00Z">
              <w:r>
                <w:t>The AtoN information should be made accessible as much as possible and modern APIs should be supported for machine-to-machine communication.</w:t>
              </w:r>
            </w:ins>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131D447" w14:textId="77777777" w:rsidR="00D3328D" w:rsidRPr="001E1D4F" w:rsidRDefault="00D3328D" w:rsidP="00195681">
            <w:pPr>
              <w:pStyle w:val="Tabletext"/>
              <w:ind w:left="0"/>
              <w:jc w:val="left"/>
              <w:cnfStyle w:val="000000000000" w:firstRow="0" w:lastRow="0" w:firstColumn="0" w:lastColumn="0" w:oddVBand="0" w:evenVBand="0" w:oddHBand="0" w:evenHBand="0" w:firstRowFirstColumn="0" w:firstRowLastColumn="0" w:lastRowFirstColumn="0" w:lastRowLastColumn="0"/>
              <w:rPr>
                <w:ins w:id="990" w:author="Nikolaos Vastardis [2]" w:date="2025-02-11T15:06:00Z" w16du:dateUtc="2025-02-11T15:06:00Z"/>
                <w:rFonts w:cstheme="minorHAnsi"/>
              </w:rPr>
            </w:pPr>
            <w:ins w:id="991" w:author="Nikolaos Vastardis [2]" w:date="2025-02-11T15:06:00Z" w16du:dateUtc="2025-02-11T15:06:00Z">
              <w:r>
                <w:rPr>
                  <w:rFonts w:cstheme="minorHAnsi"/>
                </w:rPr>
                <w:t>F012</w:t>
              </w:r>
            </w:ins>
          </w:p>
        </w:tc>
      </w:tr>
      <w:tr w:rsidR="00D3328D" w:rsidRPr="001E1D4F" w14:paraId="68E971EA" w14:textId="77777777" w:rsidTr="00195681">
        <w:trPr>
          <w:trHeight w:val="567"/>
          <w:ins w:id="992"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4CE0519B" w14:textId="77777777" w:rsidR="00D3328D" w:rsidRDefault="00D3328D" w:rsidP="00195681">
            <w:pPr>
              <w:pStyle w:val="Tabletext"/>
              <w:jc w:val="center"/>
              <w:rPr>
                <w:ins w:id="993" w:author="Nikolaos Vastardis [2]" w:date="2025-02-11T15:06:00Z" w16du:dateUtc="2025-02-11T15:06:00Z"/>
                <w:rFonts w:cstheme="minorHAnsi"/>
              </w:rPr>
            </w:pPr>
            <w:ins w:id="994" w:author="Nikolaos Vastardis [2]" w:date="2025-02-11T15:06:00Z" w16du:dateUtc="2025-02-11T15:06:00Z">
              <w:r>
                <w:rPr>
                  <w:rFonts w:cstheme="minorHAnsi"/>
                </w:rPr>
                <w:t>Non-functional</w:t>
              </w:r>
            </w:ins>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54A77874" w14:textId="77777777" w:rsidR="00D3328D"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995" w:author="Nikolaos Vastardis [2]" w:date="2025-02-11T15:06:00Z" w16du:dateUtc="2025-02-11T15:06:00Z"/>
                <w:bCs/>
              </w:rPr>
            </w:pPr>
            <w:ins w:id="996" w:author="Nikolaos Vastardis [2]" w:date="2025-02-11T15:06:00Z" w16du:dateUtc="2025-02-11T15:06:00Z">
              <w:r>
                <w:rPr>
                  <w:bCs/>
                </w:rPr>
                <w:t>MS2-NF009</w:t>
              </w:r>
            </w:ins>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37C4EF7B" w14:textId="77777777" w:rsidR="00D3328D" w:rsidRDefault="00D3328D" w:rsidP="00195681">
            <w:pPr>
              <w:pStyle w:val="Tabletext"/>
              <w:jc w:val="center"/>
              <w:cnfStyle w:val="000000000000" w:firstRow="0" w:lastRow="0" w:firstColumn="0" w:lastColumn="0" w:oddVBand="0" w:evenVBand="0" w:oddHBand="0" w:evenHBand="0" w:firstRowFirstColumn="0" w:firstRowLastColumn="0" w:lastRowFirstColumn="0" w:lastRowLastColumn="0"/>
              <w:rPr>
                <w:ins w:id="997" w:author="Nikolaos Vastardis [2]" w:date="2025-02-11T15:06:00Z" w16du:dateUtc="2025-02-11T15:06:00Z"/>
                <w:sz w:val="22"/>
              </w:rPr>
            </w:pPr>
            <w:ins w:id="998" w:author="Nikolaos Vastardis [2]" w:date="2025-02-11T15:06:00Z" w16du:dateUtc="2025-02-11T15:06:00Z">
              <w:r>
                <w:rPr>
                  <w:sz w:val="22"/>
                </w:rPr>
                <w:t>Interoperability</w:t>
              </w:r>
            </w:ins>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19240665" w14:textId="77777777" w:rsidR="00D3328D" w:rsidRDefault="00D3328D" w:rsidP="00195681">
            <w:pPr>
              <w:pStyle w:val="Tabletext"/>
              <w:jc w:val="left"/>
              <w:cnfStyle w:val="000000000000" w:firstRow="0" w:lastRow="0" w:firstColumn="0" w:lastColumn="0" w:oddVBand="0" w:evenVBand="0" w:oddHBand="0" w:evenHBand="0" w:firstRowFirstColumn="0" w:firstRowLastColumn="0" w:lastRowFirstColumn="0" w:lastRowLastColumn="0"/>
              <w:rPr>
                <w:ins w:id="999" w:author="Nikolaos Vastardis [2]" w:date="2025-02-11T15:06:00Z" w16du:dateUtc="2025-02-11T15:06:00Z"/>
              </w:rPr>
            </w:pPr>
            <w:ins w:id="1000" w:author="Nikolaos Vastardis [2]" w:date="2025-02-11T15:06:00Z" w16du:dateUtc="2025-02-11T15:06:00Z">
              <w:r>
                <w:t xml:space="preserve">The service should be interoperable as much as possible and conform to the latest relevant maritime standards (e.g. </w:t>
              </w:r>
              <w:r>
                <w:rPr>
                  <w:rFonts w:ascii="Aptos Narrow" w:eastAsia="Times New Roman" w:hAnsi="Aptos Narrow"/>
                  <w:color w:val="000000"/>
                </w:rPr>
                <w:t>IEC 63173-2 (SECOM), S</w:t>
              </w:r>
              <w:r>
                <w:rPr>
                  <w:rFonts w:ascii="Aptos Narrow" w:eastAsia="Times New Roman" w:hAnsi="Aptos Narrow"/>
                  <w:color w:val="000000"/>
                </w:rPr>
                <w:noBreakHyphen/>
                <w:t xml:space="preserve">100 </w:t>
              </w:r>
              <w:r w:rsidRPr="00B51AA0">
                <w:rPr>
                  <w:rFonts w:ascii="Aptos Narrow" w:eastAsia="Times New Roman" w:hAnsi="Aptos Narrow"/>
                  <w:color w:val="000000"/>
                </w:rPr>
                <w:t>(S</w:t>
              </w:r>
              <w:r>
                <w:rPr>
                  <w:rFonts w:ascii="Aptos Narrow" w:eastAsia="Times New Roman" w:hAnsi="Aptos Narrow"/>
                  <w:color w:val="000000"/>
                </w:rPr>
                <w:noBreakHyphen/>
              </w:r>
              <w:r w:rsidRPr="00B51AA0">
                <w:rPr>
                  <w:rFonts w:ascii="Aptos Narrow" w:eastAsia="Times New Roman" w:hAnsi="Aptos Narrow"/>
                  <w:color w:val="000000"/>
                </w:rPr>
                <w:t>124, S</w:t>
              </w:r>
              <w:r>
                <w:rPr>
                  <w:rFonts w:ascii="Aptos Narrow" w:eastAsia="Times New Roman" w:hAnsi="Aptos Narrow"/>
                  <w:color w:val="000000"/>
                </w:rPr>
                <w:noBreakHyphen/>
              </w:r>
              <w:r w:rsidRPr="00B51AA0">
                <w:rPr>
                  <w:rFonts w:ascii="Aptos Narrow" w:eastAsia="Times New Roman" w:hAnsi="Aptos Narrow"/>
                  <w:color w:val="000000"/>
                </w:rPr>
                <w:t>125, S</w:t>
              </w:r>
              <w:r>
                <w:rPr>
                  <w:rFonts w:ascii="Aptos Narrow" w:eastAsia="Times New Roman" w:hAnsi="Aptos Narrow"/>
                  <w:color w:val="000000"/>
                </w:rPr>
                <w:noBreakHyphen/>
              </w:r>
              <w:r w:rsidRPr="00B51AA0">
                <w:rPr>
                  <w:rFonts w:ascii="Aptos Narrow" w:eastAsia="Times New Roman" w:hAnsi="Aptos Narrow"/>
                  <w:color w:val="000000"/>
                </w:rPr>
                <w:t xml:space="preserve">201, </w:t>
              </w:r>
              <w:r>
                <w:rPr>
                  <w:rFonts w:ascii="Aptos Narrow" w:eastAsia="Times New Roman" w:hAnsi="Aptos Narrow"/>
                  <w:color w:val="000000"/>
                </w:rPr>
                <w:t>S</w:t>
              </w:r>
              <w:r>
                <w:rPr>
                  <w:rFonts w:ascii="Aptos Narrow" w:eastAsia="Times New Roman" w:hAnsi="Aptos Narrow"/>
                  <w:color w:val="000000"/>
                </w:rPr>
                <w:noBreakHyphen/>
              </w:r>
              <w:r w:rsidRPr="00B51AA0">
                <w:rPr>
                  <w:rFonts w:ascii="Aptos Narrow" w:eastAsia="Times New Roman" w:hAnsi="Aptos Narrow"/>
                  <w:color w:val="000000"/>
                </w:rPr>
                <w:t>240)</w:t>
              </w:r>
            </w:ins>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161619D3" w14:textId="77777777" w:rsidR="00D3328D" w:rsidRPr="001E1D4F" w:rsidRDefault="00D3328D" w:rsidP="00195681">
            <w:pPr>
              <w:pStyle w:val="Tabletext"/>
              <w:ind w:left="0"/>
              <w:jc w:val="left"/>
              <w:cnfStyle w:val="000000000000" w:firstRow="0" w:lastRow="0" w:firstColumn="0" w:lastColumn="0" w:oddVBand="0" w:evenVBand="0" w:oddHBand="0" w:evenHBand="0" w:firstRowFirstColumn="0" w:firstRowLastColumn="0" w:lastRowFirstColumn="0" w:lastRowLastColumn="0"/>
              <w:rPr>
                <w:ins w:id="1001" w:author="Nikolaos Vastardis [2]" w:date="2025-02-11T15:06:00Z" w16du:dateUtc="2025-02-11T15:06:00Z"/>
                <w:rFonts w:cstheme="minorHAnsi"/>
              </w:rPr>
            </w:pPr>
            <w:ins w:id="1002" w:author="Nikolaos Vastardis [2]" w:date="2025-02-11T15:06:00Z" w16du:dateUtc="2025-02-11T15:06:00Z">
              <w:r>
                <w:rPr>
                  <w:rFonts w:cstheme="minorHAnsi"/>
                </w:rPr>
                <w:t>F012</w:t>
              </w:r>
            </w:ins>
          </w:p>
        </w:tc>
      </w:tr>
    </w:tbl>
    <w:p w14:paraId="65027F5A" w14:textId="031F566F" w:rsidR="00C439F0" w:rsidDel="00D3328D" w:rsidRDefault="00094725" w:rsidP="00C439F0">
      <w:pPr>
        <w:pStyle w:val="BodyText"/>
        <w:rPr>
          <w:del w:id="1003" w:author="Nikolaos Vastardis [2]" w:date="2025-02-11T15:06:00Z" w16du:dateUtc="2025-02-11T15:06:00Z"/>
          <w:rFonts w:cstheme="minorHAnsi"/>
          <w:lang w:eastAsia="de-DE"/>
        </w:rPr>
      </w:pPr>
      <w:del w:id="1004" w:author="Nikolaos Vastardis [2]" w:date="2025-02-11T15:06:00Z" w16du:dateUtc="2025-02-11T15:06:00Z">
        <w:r w:rsidRPr="00613F4B" w:rsidDel="00D3328D">
          <w:rPr>
            <w:rFonts w:cstheme="minorHAnsi"/>
            <w:lang w:eastAsia="de-DE"/>
          </w:rPr>
          <w:delText xml:space="preserve">Table </w:delText>
        </w:r>
        <w:r w:rsidR="00AC0B94" w:rsidDel="00D3328D">
          <w:rPr>
            <w:rFonts w:cstheme="minorHAnsi"/>
            <w:lang w:eastAsia="de-DE"/>
          </w:rPr>
          <w:delText>3</w:delText>
        </w:r>
        <w:r w:rsidR="00E94767" w:rsidRPr="00613F4B" w:rsidDel="00D3328D">
          <w:rPr>
            <w:rFonts w:cstheme="minorHAnsi"/>
            <w:lang w:eastAsia="de-DE"/>
          </w:rPr>
          <w:delText xml:space="preserve"> lists </w:delText>
        </w:r>
        <w:r w:rsidR="00765734" w:rsidDel="00D3328D">
          <w:rPr>
            <w:rFonts w:cstheme="minorHAnsi"/>
            <w:lang w:eastAsia="de-DE"/>
          </w:rPr>
          <w:delText xml:space="preserve">the identified </w:delText>
        </w:r>
        <w:r w:rsidR="00E94767" w:rsidRPr="00613F4B" w:rsidDel="00D3328D">
          <w:rPr>
            <w:rFonts w:cstheme="minorHAnsi"/>
            <w:lang w:eastAsia="de-DE"/>
          </w:rPr>
          <w:delText xml:space="preserve">applicable </w:delText>
        </w:r>
        <w:r w:rsidR="00765734" w:rsidDel="00D3328D">
          <w:rPr>
            <w:rFonts w:cstheme="minorHAnsi"/>
            <w:lang w:eastAsia="de-DE"/>
          </w:rPr>
          <w:delText>r</w:delText>
        </w:r>
        <w:r w:rsidR="00E94767" w:rsidRPr="00613F4B" w:rsidDel="00D3328D">
          <w:rPr>
            <w:rFonts w:cstheme="minorHAnsi"/>
            <w:lang w:eastAsia="de-DE"/>
          </w:rPr>
          <w:delText>equirements</w:delText>
        </w:r>
        <w:r w:rsidR="00C439F0" w:rsidRPr="00613F4B" w:rsidDel="00D3328D">
          <w:rPr>
            <w:rFonts w:cstheme="minorHAnsi"/>
            <w:lang w:eastAsia="de-DE"/>
          </w:rPr>
          <w:delText xml:space="preserve"> for</w:delText>
        </w:r>
        <w:r w:rsidR="00C439F0" w:rsidRPr="001E1D4F" w:rsidDel="00D3328D">
          <w:rPr>
            <w:rFonts w:cstheme="minorHAnsi"/>
            <w:lang w:eastAsia="de-DE"/>
          </w:rPr>
          <w:delText xml:space="preserve"> the</w:delText>
        </w:r>
        <w:r w:rsidR="00C439F0" w:rsidRPr="001E1D4F" w:rsidDel="00D3328D">
          <w:rPr>
            <w:rFonts w:cstheme="minorHAnsi"/>
            <w:i/>
            <w:lang w:eastAsia="de-DE"/>
          </w:rPr>
          <w:delText xml:space="preserve"> </w:delText>
        </w:r>
        <w:r w:rsidR="00765734" w:rsidRPr="00765734" w:rsidDel="00D3328D">
          <w:rPr>
            <w:rFonts w:cstheme="minorHAnsi"/>
            <w:i/>
            <w:lang w:eastAsia="de-DE"/>
          </w:rPr>
          <w:delText>MS-2 A</w:delText>
        </w:r>
        <w:r w:rsidR="009B2EBE" w:rsidRPr="00765734" w:rsidDel="00D3328D">
          <w:rPr>
            <w:rFonts w:cstheme="minorHAnsi"/>
            <w:i/>
            <w:lang w:eastAsia="de-DE"/>
          </w:rPr>
          <w:delText xml:space="preserve">ids </w:delText>
        </w:r>
        <w:r w:rsidR="00765734" w:rsidRPr="00765734" w:rsidDel="00D3328D">
          <w:rPr>
            <w:rFonts w:cstheme="minorHAnsi"/>
            <w:i/>
            <w:lang w:eastAsia="de-DE"/>
          </w:rPr>
          <w:delText>t</w:delText>
        </w:r>
        <w:r w:rsidR="009B2EBE" w:rsidRPr="00765734" w:rsidDel="00D3328D">
          <w:rPr>
            <w:rFonts w:cstheme="minorHAnsi"/>
            <w:i/>
            <w:lang w:eastAsia="de-DE"/>
          </w:rPr>
          <w:delText>o Navigation</w:delText>
        </w:r>
        <w:r w:rsidR="00C439F0" w:rsidRPr="009B2EBE" w:rsidDel="00D3328D">
          <w:rPr>
            <w:rFonts w:cstheme="minorHAnsi"/>
            <w:lang w:eastAsia="de-DE"/>
          </w:rPr>
          <w:delText xml:space="preserve"> </w:delText>
        </w:r>
        <w:r w:rsidR="00C439F0" w:rsidRPr="001E1D4F" w:rsidDel="00D3328D">
          <w:rPr>
            <w:rFonts w:cstheme="minorHAnsi"/>
            <w:lang w:eastAsia="de-DE"/>
          </w:rPr>
          <w:delText>service.</w:delText>
        </w:r>
      </w:del>
    </w:p>
    <w:p w14:paraId="3EEF2C2D" w14:textId="0E7A5F93" w:rsidR="00214537" w:rsidRPr="009E4E4E" w:rsidRDefault="00214537">
      <w:pPr>
        <w:pStyle w:val="Caption"/>
        <w:jc w:val="both"/>
        <w:rPr>
          <w:lang w:val="en-US"/>
          <w:rPrChange w:id="1005" w:author="Mong, Eivind (DFO/MPO)" w:date="2025-02-11T07:34:00Z">
            <w:rPr/>
          </w:rPrChange>
        </w:rPr>
        <w:pPrChange w:id="1006" w:author="Nikolaos Vastardis [2]" w:date="2025-02-11T15:06:00Z" w16du:dateUtc="2025-02-11T15:06:00Z">
          <w:pPr>
            <w:pStyle w:val="Caption"/>
          </w:pPr>
        </w:pPrChange>
      </w:pPr>
      <w:del w:id="1007" w:author="Nikolaos Vastardis [2]" w:date="2025-02-11T15:06:00Z" w16du:dateUtc="2025-02-11T15:06:00Z">
        <w:r w:rsidRPr="009E4E4E" w:rsidDel="00D3328D">
          <w:rPr>
            <w:lang w:val="en-US"/>
            <w:rPrChange w:id="1008" w:author="Mong, Eivind (DFO/MPO)" w:date="2025-02-11T07:34:00Z">
              <w:rPr/>
            </w:rPrChange>
          </w:rPr>
          <w:delText xml:space="preserve">Table </w:delText>
        </w:r>
        <w:r w:rsidDel="00D3328D">
          <w:fldChar w:fldCharType="begin"/>
        </w:r>
        <w:r w:rsidRPr="009E4E4E" w:rsidDel="00D3328D">
          <w:rPr>
            <w:lang w:val="en-US"/>
            <w:rPrChange w:id="1009" w:author="Mong, Eivind (DFO/MPO)" w:date="2025-02-11T07:34:00Z">
              <w:rPr/>
            </w:rPrChange>
          </w:rPr>
          <w:delInstrText xml:space="preserve"> SEQ Table \* ARABIC </w:delInstrText>
        </w:r>
        <w:r w:rsidDel="00D3328D">
          <w:fldChar w:fldCharType="separate"/>
        </w:r>
        <w:r w:rsidR="008B7351" w:rsidRPr="009E4E4E" w:rsidDel="00D3328D">
          <w:rPr>
            <w:noProof/>
            <w:lang w:val="en-US"/>
            <w:rPrChange w:id="1010" w:author="Mong, Eivind (DFO/MPO)" w:date="2025-02-11T07:34:00Z">
              <w:rPr>
                <w:noProof/>
              </w:rPr>
            </w:rPrChange>
          </w:rPr>
          <w:delText>3</w:delText>
        </w:r>
        <w:r w:rsidDel="00D3328D">
          <w:rPr>
            <w:noProof/>
          </w:rPr>
          <w:fldChar w:fldCharType="end"/>
        </w:r>
        <w:r w:rsidRPr="009E4E4E" w:rsidDel="00D3328D">
          <w:rPr>
            <w:noProof/>
            <w:lang w:val="en-US"/>
            <w:rPrChange w:id="1011" w:author="Mong, Eivind (DFO/MPO)" w:date="2025-02-11T07:34:00Z">
              <w:rPr>
                <w:noProof/>
              </w:rPr>
            </w:rPrChange>
          </w:rPr>
          <w:delText xml:space="preserve"> : Requirements for the Maritime service</w:delText>
        </w:r>
      </w:del>
    </w:p>
    <w:tbl>
      <w:tblPr>
        <w:tblStyle w:val="LightShading-Accent3"/>
        <w:tblW w:w="9204" w:type="dxa"/>
        <w:tblLayout w:type="fixed"/>
        <w:tblLook w:val="0680" w:firstRow="0" w:lastRow="0" w:firstColumn="1" w:lastColumn="0" w:noHBand="1" w:noVBand="1"/>
      </w:tblPr>
      <w:tblGrid>
        <w:gridCol w:w="1693"/>
        <w:gridCol w:w="1693"/>
        <w:gridCol w:w="1962"/>
        <w:gridCol w:w="2223"/>
        <w:gridCol w:w="1633"/>
      </w:tblGrid>
      <w:tr w:rsidR="00AC0B94" w:rsidRPr="001E1D4F" w:rsidDel="00D3328D" w14:paraId="122EE137" w14:textId="179F52D1" w:rsidTr="009B2EBE">
        <w:trPr>
          <w:trHeight w:val="567"/>
          <w:del w:id="1012"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FBE4D5" w:themeFill="accent2" w:themeFillTint="33"/>
          </w:tcPr>
          <w:p w14:paraId="29F704E2" w14:textId="2F18A732" w:rsidR="00AC0B94" w:rsidRPr="00C46C81" w:rsidDel="00D3328D" w:rsidRDefault="00AC0B94" w:rsidP="000E061F">
            <w:pPr>
              <w:pStyle w:val="Tableheading"/>
              <w:rPr>
                <w:del w:id="1013" w:author="Nikolaos Vastardis [2]" w:date="2025-02-11T15:06:00Z" w16du:dateUtc="2025-02-11T15:06:00Z"/>
                <w:rFonts w:cstheme="minorHAnsi"/>
                <w:color w:val="000000" w:themeColor="text1"/>
              </w:rPr>
            </w:pPr>
            <w:del w:id="1014" w:author="Nikolaos Vastardis [2]" w:date="2025-02-11T15:06:00Z" w16du:dateUtc="2025-02-11T15:06:00Z">
              <w:r w:rsidRPr="00C46C81" w:rsidDel="00D3328D">
                <w:rPr>
                  <w:rFonts w:cstheme="minorHAnsi"/>
                  <w:b/>
                  <w:color w:val="000000" w:themeColor="text1"/>
                </w:rPr>
                <w:delText>Requirement type</w:delText>
              </w:r>
            </w:del>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FBE4D5" w:themeFill="accent2" w:themeFillTint="33"/>
            <w:vAlign w:val="center"/>
          </w:tcPr>
          <w:p w14:paraId="04830EE0" w14:textId="3938FC4D" w:rsidR="00AC0B94" w:rsidRPr="00C46C81" w:rsidDel="00D3328D" w:rsidRDefault="00AC0B94" w:rsidP="000E061F">
            <w:pPr>
              <w:pStyle w:val="Tableheading"/>
              <w:cnfStyle w:val="000000000000" w:firstRow="0" w:lastRow="0" w:firstColumn="0" w:lastColumn="0" w:oddVBand="0" w:evenVBand="0" w:oddHBand="0" w:evenHBand="0" w:firstRowFirstColumn="0" w:firstRowLastColumn="0" w:lastRowFirstColumn="0" w:lastRowLastColumn="0"/>
              <w:rPr>
                <w:del w:id="1015" w:author="Nikolaos Vastardis [2]" w:date="2025-02-11T15:06:00Z" w16du:dateUtc="2025-02-11T15:06:00Z"/>
                <w:rFonts w:cstheme="minorHAnsi"/>
                <w:b w:val="0"/>
                <w:color w:val="000000" w:themeColor="text1"/>
              </w:rPr>
            </w:pPr>
            <w:del w:id="1016" w:author="Nikolaos Vastardis [2]" w:date="2025-02-11T15:06:00Z" w16du:dateUtc="2025-02-11T15:06:00Z">
              <w:r w:rsidRPr="00C46C81" w:rsidDel="00D3328D">
                <w:rPr>
                  <w:rFonts w:cstheme="minorHAnsi"/>
                  <w:color w:val="000000" w:themeColor="text1"/>
                </w:rPr>
                <w:delText>Requirement Id</w:delText>
              </w:r>
            </w:del>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FBE4D5" w:themeFill="accent2" w:themeFillTint="33"/>
            <w:vAlign w:val="center"/>
          </w:tcPr>
          <w:p w14:paraId="32DE4ECA" w14:textId="13226BA8" w:rsidR="00AC0B94" w:rsidRPr="00C46C81" w:rsidDel="00D3328D" w:rsidRDefault="00AC0B94" w:rsidP="000E061F">
            <w:pPr>
              <w:pStyle w:val="Tableheading"/>
              <w:cnfStyle w:val="000000000000" w:firstRow="0" w:lastRow="0" w:firstColumn="0" w:lastColumn="0" w:oddVBand="0" w:evenVBand="0" w:oddHBand="0" w:evenHBand="0" w:firstRowFirstColumn="0" w:firstRowLastColumn="0" w:lastRowFirstColumn="0" w:lastRowLastColumn="0"/>
              <w:rPr>
                <w:del w:id="1017" w:author="Nikolaos Vastardis [2]" w:date="2025-02-11T15:06:00Z" w16du:dateUtc="2025-02-11T15:06:00Z"/>
                <w:rFonts w:cstheme="minorHAnsi"/>
                <w:color w:val="000000" w:themeColor="text1"/>
              </w:rPr>
            </w:pPr>
            <w:del w:id="1018" w:author="Nikolaos Vastardis [2]" w:date="2025-02-11T15:06:00Z" w16du:dateUtc="2025-02-11T15:06:00Z">
              <w:r w:rsidRPr="00C46C81" w:rsidDel="00D3328D">
                <w:rPr>
                  <w:rFonts w:cstheme="minorHAnsi"/>
                  <w:color w:val="000000" w:themeColor="text1"/>
                </w:rPr>
                <w:delText>Requirement Name</w:delText>
              </w:r>
            </w:del>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FBE4D5" w:themeFill="accent2" w:themeFillTint="33"/>
            <w:vAlign w:val="center"/>
          </w:tcPr>
          <w:p w14:paraId="158163B1" w14:textId="59C8FFAD" w:rsidR="00AC0B94" w:rsidRPr="00C46C81" w:rsidDel="00D3328D" w:rsidRDefault="00AC0B94" w:rsidP="000E061F">
            <w:pPr>
              <w:pStyle w:val="Tableheading"/>
              <w:cnfStyle w:val="000000000000" w:firstRow="0" w:lastRow="0" w:firstColumn="0" w:lastColumn="0" w:oddVBand="0" w:evenVBand="0" w:oddHBand="0" w:evenHBand="0" w:firstRowFirstColumn="0" w:firstRowLastColumn="0" w:lastRowFirstColumn="0" w:lastRowLastColumn="0"/>
              <w:rPr>
                <w:del w:id="1019" w:author="Nikolaos Vastardis [2]" w:date="2025-02-11T15:06:00Z" w16du:dateUtc="2025-02-11T15:06:00Z"/>
                <w:rFonts w:cstheme="minorHAnsi"/>
                <w:color w:val="000000" w:themeColor="text1"/>
              </w:rPr>
            </w:pPr>
            <w:del w:id="1020" w:author="Nikolaos Vastardis [2]" w:date="2025-02-11T15:06:00Z" w16du:dateUtc="2025-02-11T15:06:00Z">
              <w:r w:rsidRPr="00C46C81" w:rsidDel="00D3328D">
                <w:rPr>
                  <w:rFonts w:cstheme="minorHAnsi"/>
                  <w:color w:val="000000" w:themeColor="text1"/>
                </w:rPr>
                <w:delText>Requirement Text</w:delText>
              </w:r>
            </w:del>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FBE4D5" w:themeFill="accent2" w:themeFillTint="33"/>
            <w:vAlign w:val="center"/>
          </w:tcPr>
          <w:p w14:paraId="1FDA3BA5" w14:textId="5E3E5066" w:rsidR="00AC0B94" w:rsidRPr="00C46C81" w:rsidDel="00D3328D" w:rsidRDefault="00AC0B94" w:rsidP="000E061F">
            <w:pPr>
              <w:pStyle w:val="Tableheading"/>
              <w:cnfStyle w:val="000000000000" w:firstRow="0" w:lastRow="0" w:firstColumn="0" w:lastColumn="0" w:oddVBand="0" w:evenVBand="0" w:oddHBand="0" w:evenHBand="0" w:firstRowFirstColumn="0" w:firstRowLastColumn="0" w:lastRowFirstColumn="0" w:lastRowLastColumn="0"/>
              <w:rPr>
                <w:del w:id="1021" w:author="Nikolaos Vastardis [2]" w:date="2025-02-11T15:06:00Z" w16du:dateUtc="2025-02-11T15:06:00Z"/>
                <w:rFonts w:cstheme="minorHAnsi"/>
                <w:color w:val="000000" w:themeColor="text1"/>
              </w:rPr>
            </w:pPr>
            <w:del w:id="1022" w:author="Nikolaos Vastardis [2]" w:date="2025-02-11T15:06:00Z" w16du:dateUtc="2025-02-11T15:06:00Z">
              <w:r w:rsidRPr="00C46C81" w:rsidDel="00D3328D">
                <w:rPr>
                  <w:rFonts w:cstheme="minorHAnsi"/>
                  <w:color w:val="000000" w:themeColor="text1"/>
                </w:rPr>
                <w:delText>Feature identifier</w:delText>
              </w:r>
            </w:del>
          </w:p>
        </w:tc>
      </w:tr>
      <w:tr w:rsidR="009B2EBE" w:rsidRPr="001E1D4F" w:rsidDel="00D3328D" w14:paraId="12448895" w14:textId="0D6FE902" w:rsidTr="009B2EBE">
        <w:trPr>
          <w:trHeight w:val="567"/>
          <w:del w:id="1023"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2B82BE45" w14:textId="5D6DC918" w:rsidR="009B2EBE" w:rsidRPr="009B2EBE" w:rsidDel="00D3328D" w:rsidRDefault="009B2EBE" w:rsidP="009B2EBE">
            <w:pPr>
              <w:rPr>
                <w:del w:id="1024" w:author="Nikolaos Vastardis [2]" w:date="2025-02-11T15:06:00Z" w16du:dateUtc="2025-02-11T15:06:00Z"/>
                <w:color w:val="auto"/>
                <w:sz w:val="20"/>
                <w:szCs w:val="20"/>
              </w:rPr>
            </w:pPr>
            <w:del w:id="1025" w:author="Nikolaos Vastardis [2]" w:date="2025-02-11T15:06:00Z" w16du:dateUtc="2025-02-11T15:06:00Z">
              <w:r w:rsidRPr="009B2EBE" w:rsidDel="00D3328D">
                <w:rPr>
                  <w:rFonts w:cstheme="minorHAnsi"/>
                  <w:color w:val="auto"/>
                  <w:sz w:val="20"/>
                  <w:szCs w:val="20"/>
                </w:rPr>
                <w:delText>Functional</w:delText>
              </w:r>
            </w:del>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51CA14E3" w14:textId="1139D269"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26" w:author="Nikolaos Vastardis [2]" w:date="2025-02-11T15:06:00Z" w16du:dateUtc="2025-02-11T15:06:00Z"/>
                <w:rFonts w:cstheme="minorHAnsi"/>
              </w:rPr>
            </w:pPr>
            <w:del w:id="1027" w:author="Nikolaos Vastardis [2]" w:date="2025-02-11T15:06:00Z" w16du:dateUtc="2025-02-11T15:06:00Z">
              <w:r w:rsidDel="00D3328D">
                <w:rPr>
                  <w:bCs/>
                </w:rPr>
                <w:delText>S-</w:delText>
              </w:r>
              <w:r w:rsidR="00FA3362" w:rsidDel="00D3328D">
                <w:rPr>
                  <w:bCs/>
                </w:rPr>
                <w:delText>AtoN</w:delText>
              </w:r>
              <w:r w:rsidDel="00D3328D">
                <w:rPr>
                  <w:bCs/>
                </w:rPr>
                <w:delText>R001</w:delText>
              </w:r>
            </w:del>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50902EAB" w14:textId="134E6452"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28" w:author="Nikolaos Vastardis [2]" w:date="2025-02-11T15:06:00Z" w16du:dateUtc="2025-02-11T15:06:00Z"/>
                <w:rFonts w:cstheme="minorHAnsi"/>
              </w:rPr>
            </w:pPr>
            <w:del w:id="1029" w:author="Nikolaos Vastardis [2]" w:date="2025-02-11T15:06:00Z" w16du:dateUtc="2025-02-11T15:06:00Z">
              <w:r w:rsidDel="00D3328D">
                <w:rPr>
                  <w:bCs/>
                </w:rPr>
                <w:delText>Transmission of dataset(s)</w:delText>
              </w:r>
            </w:del>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465B26AB" w14:textId="389A9269"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30" w:author="Nikolaos Vastardis [2]" w:date="2025-02-11T15:06:00Z" w16du:dateUtc="2025-02-11T15:06:00Z"/>
                <w:rFonts w:cstheme="minorHAnsi"/>
              </w:rPr>
            </w:pPr>
            <w:del w:id="1031" w:author="Nikolaos Vastardis [2]" w:date="2025-02-11T15:06:00Z" w16du:dateUtc="2025-02-11T15:06:00Z">
              <w:r w:rsidDel="00D3328D">
                <w:rPr>
                  <w:bCs/>
                </w:rPr>
                <w:delText>The service is required to transmit S-</w:delText>
              </w:r>
              <w:r w:rsidR="00C053F1" w:rsidDel="00D3328D">
                <w:rPr>
                  <w:bCs/>
                </w:rPr>
                <w:delText>100</w:delText>
              </w:r>
              <w:r w:rsidR="00C053F1" w:rsidDel="00D3328D">
                <w:rPr>
                  <w:bCs/>
                </w:rPr>
                <w:noBreakHyphen/>
              </w:r>
              <w:r w:rsidDel="00D3328D">
                <w:rPr>
                  <w:bCs/>
                </w:rPr>
                <w:delText>compliant dataset(s) with all current and valid AtoN Information assigned to that dataset(s).</w:delText>
              </w:r>
            </w:del>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31E75214" w14:textId="2CA33D35" w:rsidR="009B2EBE" w:rsidRPr="001E1D4F" w:rsidDel="00D3328D" w:rsidRDefault="00111EFF" w:rsidP="009B2EBE">
            <w:pPr>
              <w:pStyle w:val="Tabletext"/>
              <w:cnfStyle w:val="000000000000" w:firstRow="0" w:lastRow="0" w:firstColumn="0" w:lastColumn="0" w:oddVBand="0" w:evenVBand="0" w:oddHBand="0" w:evenHBand="0" w:firstRowFirstColumn="0" w:firstRowLastColumn="0" w:lastRowFirstColumn="0" w:lastRowLastColumn="0"/>
              <w:rPr>
                <w:del w:id="1032" w:author="Nikolaos Vastardis [2]" w:date="2025-02-11T15:06:00Z" w16du:dateUtc="2025-02-11T15:06:00Z"/>
                <w:rFonts w:cstheme="minorHAnsi"/>
              </w:rPr>
            </w:pPr>
            <w:ins w:id="1033" w:author="Nikolaos Vastardis" w:date="2025-01-22T14:00:00Z">
              <w:del w:id="1034" w:author="Nikolaos Vastardis [2]" w:date="2025-02-11T15:06:00Z" w16du:dateUtc="2025-02-11T15:06:00Z">
                <w:r w:rsidDel="00D3328D">
                  <w:rPr>
                    <w:rFonts w:cstheme="minorHAnsi"/>
                  </w:rPr>
                  <w:delText>F.001</w:delText>
                </w:r>
              </w:del>
            </w:ins>
          </w:p>
        </w:tc>
      </w:tr>
      <w:tr w:rsidR="009B2EBE" w:rsidRPr="001E1D4F" w:rsidDel="00D3328D" w14:paraId="47650F26" w14:textId="57B8218B" w:rsidTr="009B2EBE">
        <w:trPr>
          <w:trHeight w:val="567"/>
          <w:del w:id="1035"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tcPr>
          <w:p w14:paraId="6A388242" w14:textId="5F23B3E6" w:rsidR="009B2EBE" w:rsidRPr="009B2EBE" w:rsidDel="00D3328D" w:rsidRDefault="009B2EBE" w:rsidP="009B2EBE">
            <w:pPr>
              <w:rPr>
                <w:del w:id="1036" w:author="Nikolaos Vastardis [2]" w:date="2025-02-11T15:06:00Z" w16du:dateUtc="2025-02-11T15:06:00Z"/>
                <w:rFonts w:cstheme="minorHAnsi"/>
                <w:color w:val="auto"/>
                <w:sz w:val="20"/>
                <w:szCs w:val="20"/>
              </w:rPr>
            </w:pPr>
            <w:del w:id="1037" w:author="Nikolaos Vastardis [2]" w:date="2025-02-11T15:06:00Z" w16du:dateUtc="2025-02-11T15:06:00Z">
              <w:r w:rsidRPr="009B2EBE" w:rsidDel="00D3328D">
                <w:rPr>
                  <w:rFonts w:cstheme="minorHAnsi"/>
                  <w:color w:val="auto"/>
                  <w:sz w:val="20"/>
                  <w:szCs w:val="20"/>
                </w:rPr>
                <w:delText>Functional</w:delText>
              </w:r>
            </w:del>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tcPr>
          <w:p w14:paraId="14EA1EC8" w14:textId="3A91279A"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38" w:author="Nikolaos Vastardis [2]" w:date="2025-02-11T15:06:00Z" w16du:dateUtc="2025-02-11T15:06:00Z"/>
                <w:rFonts w:cstheme="minorHAnsi"/>
              </w:rPr>
            </w:pPr>
            <w:del w:id="1039" w:author="Nikolaos Vastardis [2]" w:date="2025-02-11T15:06:00Z" w16du:dateUtc="2025-02-11T15:06:00Z">
              <w:r w:rsidDel="00D3328D">
                <w:rPr>
                  <w:bCs/>
                </w:rPr>
                <w:delText>S-</w:delText>
              </w:r>
              <w:r w:rsidR="00FA3362" w:rsidDel="00D3328D">
                <w:rPr>
                  <w:bCs/>
                </w:rPr>
                <w:delText>AtoN</w:delText>
              </w:r>
              <w:r w:rsidDel="00D3328D">
                <w:rPr>
                  <w:bCs/>
                </w:rPr>
                <w:delText>R002</w:delText>
              </w:r>
            </w:del>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tcPr>
          <w:p w14:paraId="74AB9B58" w14:textId="0956FDA5"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40" w:author="Nikolaos Vastardis [2]" w:date="2025-02-11T15:06:00Z" w16du:dateUtc="2025-02-11T15:06:00Z"/>
                <w:rFonts w:cstheme="minorHAnsi"/>
              </w:rPr>
            </w:pPr>
            <w:del w:id="1041" w:author="Nikolaos Vastardis [2]" w:date="2025-02-11T15:06:00Z" w16du:dateUtc="2025-02-11T15:06:00Z">
              <w:r w:rsidDel="00D3328D">
                <w:rPr>
                  <w:bCs/>
                </w:rPr>
                <w:delText>Request for dataset(s)</w:delText>
              </w:r>
            </w:del>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tcPr>
          <w:p w14:paraId="7673841D" w14:textId="1D09CF5B"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42" w:author="Nikolaos Vastardis [2]" w:date="2025-02-11T15:06:00Z" w16du:dateUtc="2025-02-11T15:06:00Z"/>
                <w:rFonts w:cstheme="minorHAnsi"/>
              </w:rPr>
            </w:pPr>
            <w:del w:id="1043" w:author="Nikolaos Vastardis [2]" w:date="2025-02-11T15:06:00Z" w16du:dateUtc="2025-02-11T15:06:00Z">
              <w:r w:rsidDel="00D3328D">
                <w:rPr>
                  <w:iCs/>
                </w:rPr>
                <w:delText xml:space="preserve">The </w:delText>
              </w:r>
              <w:r w:rsidR="00C053F1" w:rsidDel="00D3328D">
                <w:rPr>
                  <w:iCs/>
                </w:rPr>
                <w:delText>end</w:delText>
              </w:r>
              <w:r w:rsidR="00C053F1" w:rsidDel="00D3328D">
                <w:rPr>
                  <w:iCs/>
                </w:rPr>
                <w:noBreakHyphen/>
                <w:delText>users</w:delText>
              </w:r>
              <w:r w:rsidDel="00D3328D">
                <w:rPr>
                  <w:iCs/>
                </w:rPr>
                <w:delText xml:space="preserve"> can request S</w:delText>
              </w:r>
              <w:r w:rsidR="00C053F1" w:rsidDel="00D3328D">
                <w:rPr>
                  <w:iCs/>
                </w:rPr>
                <w:noBreakHyphen/>
                <w:delText>100-compliant</w:delText>
              </w:r>
              <w:r w:rsidDel="00D3328D">
                <w:rPr>
                  <w:iCs/>
                </w:rPr>
                <w:delText xml:space="preserve"> dataset(s) by name or based on a point, line, polygon geometry, or complete service content.  Service providers will respond with current data relevant to the request but will not subdivide datasets to less than that defined by the authoritative source of the data.</w:delText>
              </w:r>
            </w:del>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tcPr>
          <w:p w14:paraId="48A04432" w14:textId="1C6487BD"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44" w:author="Nikolaos Vastardis [2]" w:date="2025-02-11T15:06:00Z" w16du:dateUtc="2025-02-11T15:06:00Z"/>
                <w:rFonts w:cstheme="minorHAnsi"/>
              </w:rPr>
            </w:pPr>
          </w:p>
        </w:tc>
      </w:tr>
      <w:tr w:rsidR="009B2EBE" w:rsidRPr="001E1D4F" w:rsidDel="00D3328D" w14:paraId="785E8AD4" w14:textId="43AA7D25" w:rsidTr="009B2EBE">
        <w:trPr>
          <w:trHeight w:val="567"/>
          <w:del w:id="1045"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B030E9B" w14:textId="685A6E68" w:rsidR="009B2EBE" w:rsidRPr="009B2EBE" w:rsidDel="00D3328D" w:rsidRDefault="009B2EBE" w:rsidP="009B2EBE">
            <w:pPr>
              <w:pStyle w:val="Tabletext"/>
              <w:rPr>
                <w:del w:id="1046" w:author="Nikolaos Vastardis [2]" w:date="2025-02-11T15:06:00Z" w16du:dateUtc="2025-02-11T15:06:00Z"/>
                <w:rFonts w:cstheme="minorHAnsi"/>
              </w:rPr>
            </w:pPr>
            <w:del w:id="1047" w:author="Nikolaos Vastardis [2]" w:date="2025-02-11T15:06:00Z" w16du:dateUtc="2025-02-11T15:06:00Z">
              <w:r w:rsidRPr="009B2EBE" w:rsidDel="00D3328D">
                <w:rPr>
                  <w:rFonts w:cstheme="minorHAnsi"/>
                </w:rPr>
                <w:delText>Functional</w:delText>
              </w:r>
            </w:del>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F541612" w14:textId="60AE464E"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48" w:author="Nikolaos Vastardis [2]" w:date="2025-02-11T15:06:00Z" w16du:dateUtc="2025-02-11T15:06:00Z"/>
                <w:rFonts w:cstheme="minorHAnsi"/>
              </w:rPr>
            </w:pPr>
            <w:del w:id="1049" w:author="Nikolaos Vastardis [2]" w:date="2025-02-11T15:06:00Z" w16du:dateUtc="2025-02-11T15:06:00Z">
              <w:r w:rsidDel="00D3328D">
                <w:rPr>
                  <w:bCs/>
                </w:rPr>
                <w:delText>S-</w:delText>
              </w:r>
              <w:r w:rsidR="00FA3362" w:rsidDel="00D3328D">
                <w:rPr>
                  <w:bCs/>
                </w:rPr>
                <w:delText>AtoN</w:delText>
              </w:r>
              <w:r w:rsidDel="00D3328D">
                <w:rPr>
                  <w:bCs/>
                </w:rPr>
                <w:delText>R003</w:delText>
              </w:r>
            </w:del>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27DF6823" w14:textId="65C5B374"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50" w:author="Nikolaos Vastardis [2]" w:date="2025-02-11T15:06:00Z" w16du:dateUtc="2025-02-11T15:06:00Z"/>
                <w:rFonts w:cstheme="minorHAnsi"/>
              </w:rPr>
            </w:pPr>
            <w:del w:id="1051" w:author="Nikolaos Vastardis [2]" w:date="2025-02-11T15:06:00Z" w16du:dateUtc="2025-02-11T15:06:00Z">
              <w:r w:rsidDel="00D3328D">
                <w:rPr>
                  <w:bCs/>
                </w:rPr>
                <w:delText>Subscribe to dataset(s)</w:delText>
              </w:r>
            </w:del>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40AAD803" w14:textId="41CA2313"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52" w:author="Nikolaos Vastardis [2]" w:date="2025-02-11T15:06:00Z" w16du:dateUtc="2025-02-11T15:06:00Z"/>
                <w:rFonts w:cstheme="minorHAnsi"/>
              </w:rPr>
            </w:pPr>
            <w:del w:id="1053" w:author="Nikolaos Vastardis [2]" w:date="2025-02-11T15:06:00Z" w16du:dateUtc="2025-02-11T15:06:00Z">
              <w:r w:rsidDel="00D3328D">
                <w:rPr>
                  <w:iCs/>
                </w:rPr>
                <w:delText xml:space="preserve">The </w:delText>
              </w:r>
              <w:r w:rsidR="00C053F1" w:rsidDel="00D3328D">
                <w:rPr>
                  <w:iCs/>
                </w:rPr>
                <w:delText>end</w:delText>
              </w:r>
              <w:r w:rsidR="00C053F1" w:rsidDel="00D3328D">
                <w:rPr>
                  <w:iCs/>
                </w:rPr>
                <w:noBreakHyphen/>
                <w:delText>users</w:delText>
              </w:r>
              <w:r w:rsidDel="00D3328D">
                <w:rPr>
                  <w:iCs/>
                </w:rPr>
                <w:delText xml:space="preserve"> can subscribe to receive S-</w:delText>
              </w:r>
              <w:r w:rsidR="00C053F1" w:rsidDel="00D3328D">
                <w:rPr>
                  <w:iCs/>
                </w:rPr>
                <w:delText>100</w:delText>
              </w:r>
              <w:r w:rsidR="00C053F1" w:rsidDel="00D3328D">
                <w:rPr>
                  <w:iCs/>
                </w:rPr>
                <w:noBreakHyphen/>
                <w:delText>compliant</w:delText>
              </w:r>
              <w:r w:rsidDel="00D3328D">
                <w:rPr>
                  <w:iCs/>
                </w:rPr>
                <w:delText xml:space="preserve"> dataset(s) and their respective updates.</w:delText>
              </w:r>
            </w:del>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752DC7FF" w14:textId="02B061F4"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54" w:author="Nikolaos Vastardis [2]" w:date="2025-02-11T15:06:00Z" w16du:dateUtc="2025-02-11T15:06:00Z"/>
                <w:rFonts w:cstheme="minorHAnsi"/>
              </w:rPr>
            </w:pPr>
          </w:p>
        </w:tc>
      </w:tr>
      <w:tr w:rsidR="009B2EBE" w:rsidRPr="001E1D4F" w:rsidDel="00D3328D" w14:paraId="7FC59E00" w14:textId="6A8E15BB" w:rsidTr="009B2EBE">
        <w:trPr>
          <w:trHeight w:val="567"/>
          <w:del w:id="1055"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1A5DD514" w14:textId="6ED53E39" w:rsidR="009B2EBE" w:rsidRPr="009B2EBE" w:rsidDel="00D3328D" w:rsidRDefault="009B2EBE" w:rsidP="009B2EBE">
            <w:pPr>
              <w:pStyle w:val="Tabletext"/>
              <w:rPr>
                <w:del w:id="1056" w:author="Nikolaos Vastardis [2]" w:date="2025-02-11T15:06:00Z" w16du:dateUtc="2025-02-11T15:06:00Z"/>
                <w:rFonts w:cstheme="minorHAnsi"/>
              </w:rPr>
            </w:pPr>
            <w:del w:id="1057" w:author="Nikolaos Vastardis [2]" w:date="2025-02-11T15:06:00Z" w16du:dateUtc="2025-02-11T15:06:00Z">
              <w:r w:rsidRPr="009B2EBE" w:rsidDel="00D3328D">
                <w:rPr>
                  <w:rFonts w:cstheme="minorHAnsi"/>
                </w:rPr>
                <w:delText>Functional</w:delText>
              </w:r>
            </w:del>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1CC417A4" w14:textId="36213C5D"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58" w:author="Nikolaos Vastardis [2]" w:date="2025-02-11T15:06:00Z" w16du:dateUtc="2025-02-11T15:06:00Z"/>
                <w:rFonts w:cstheme="minorHAnsi"/>
              </w:rPr>
            </w:pPr>
            <w:del w:id="1059" w:author="Nikolaos Vastardis [2]" w:date="2025-02-11T15:06:00Z" w16du:dateUtc="2025-02-11T15:06:00Z">
              <w:r w:rsidDel="00D3328D">
                <w:rPr>
                  <w:bCs/>
                </w:rPr>
                <w:delText>S-</w:delText>
              </w:r>
              <w:r w:rsidR="00FA3362" w:rsidDel="00D3328D">
                <w:rPr>
                  <w:bCs/>
                </w:rPr>
                <w:delText>AtoN</w:delText>
              </w:r>
              <w:r w:rsidDel="00D3328D">
                <w:rPr>
                  <w:bCs/>
                </w:rPr>
                <w:delText>R004</w:delText>
              </w:r>
            </w:del>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29CBAAF9" w14:textId="3C561E92"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60" w:author="Nikolaos Vastardis [2]" w:date="2025-02-11T15:06:00Z" w16du:dateUtc="2025-02-11T15:06:00Z"/>
                <w:rFonts w:cstheme="minorHAnsi"/>
              </w:rPr>
            </w:pPr>
            <w:del w:id="1061" w:author="Nikolaos Vastardis [2]" w:date="2025-02-11T15:06:00Z" w16du:dateUtc="2025-02-11T15:06:00Z">
              <w:r w:rsidDel="00D3328D">
                <w:rPr>
                  <w:bCs/>
                </w:rPr>
                <w:delText>Determine Status of Subscription</w:delText>
              </w:r>
            </w:del>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56AD55F" w14:textId="324360EA"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62" w:author="Nikolaos Vastardis [2]" w:date="2025-02-11T15:06:00Z" w16du:dateUtc="2025-02-11T15:06:00Z"/>
                <w:rFonts w:cstheme="minorHAnsi"/>
              </w:rPr>
            </w:pPr>
            <w:del w:id="1063" w:author="Nikolaos Vastardis [2]" w:date="2025-02-11T15:06:00Z" w16du:dateUtc="2025-02-11T15:06:00Z">
              <w:r w:rsidDel="00D3328D">
                <w:rPr>
                  <w:iCs/>
                </w:rPr>
                <w:delText>The service must provide a subscription status notification. This could indicate termination of subscription from the service provider side.</w:delText>
              </w:r>
            </w:del>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6E8858DA" w14:textId="5DE9B9E9"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64" w:author="Nikolaos Vastardis [2]" w:date="2025-02-11T15:06:00Z" w16du:dateUtc="2025-02-11T15:06:00Z"/>
                <w:rFonts w:cstheme="minorHAnsi"/>
              </w:rPr>
            </w:pPr>
          </w:p>
        </w:tc>
      </w:tr>
      <w:tr w:rsidR="009B2EBE" w:rsidRPr="001E1D4F" w:rsidDel="00D3328D" w14:paraId="55AC6B39" w14:textId="05317AEF" w:rsidTr="009B2EBE">
        <w:trPr>
          <w:trHeight w:val="567"/>
          <w:del w:id="1065"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749EC024" w14:textId="45B3EC03" w:rsidR="009B2EBE" w:rsidRPr="009B2EBE" w:rsidDel="00D3328D" w:rsidRDefault="009B2EBE" w:rsidP="009B2EBE">
            <w:pPr>
              <w:pStyle w:val="Tabletext"/>
              <w:rPr>
                <w:del w:id="1066" w:author="Nikolaos Vastardis [2]" w:date="2025-02-11T15:06:00Z" w16du:dateUtc="2025-02-11T15:06:00Z"/>
                <w:rFonts w:cstheme="minorHAnsi"/>
              </w:rPr>
            </w:pPr>
            <w:del w:id="1067" w:author="Nikolaos Vastardis [2]" w:date="2025-02-11T15:06:00Z" w16du:dateUtc="2025-02-11T15:06:00Z">
              <w:r w:rsidRPr="009B2EBE" w:rsidDel="00D3328D">
                <w:rPr>
                  <w:rFonts w:cstheme="minorHAnsi"/>
                </w:rPr>
                <w:delText>Functional</w:delText>
              </w:r>
            </w:del>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93E0FDB" w14:textId="1D601F96"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68" w:author="Nikolaos Vastardis [2]" w:date="2025-02-11T15:06:00Z" w16du:dateUtc="2025-02-11T15:06:00Z"/>
                <w:rFonts w:cstheme="minorHAnsi"/>
              </w:rPr>
            </w:pPr>
            <w:del w:id="1069" w:author="Nikolaos Vastardis [2]" w:date="2025-02-11T15:06:00Z" w16du:dateUtc="2025-02-11T15:06:00Z">
              <w:r w:rsidDel="00D3328D">
                <w:rPr>
                  <w:bCs/>
                </w:rPr>
                <w:delText>S-</w:delText>
              </w:r>
              <w:r w:rsidR="00FA3362" w:rsidDel="00D3328D">
                <w:rPr>
                  <w:bCs/>
                </w:rPr>
                <w:delText>AtoN</w:delText>
              </w:r>
              <w:r w:rsidDel="00D3328D">
                <w:rPr>
                  <w:bCs/>
                </w:rPr>
                <w:delText>R005</w:delText>
              </w:r>
            </w:del>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2CF2F1E4" w14:textId="5CC574EE"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70" w:author="Nikolaos Vastardis [2]" w:date="2025-02-11T15:06:00Z" w16du:dateUtc="2025-02-11T15:06:00Z"/>
                <w:rFonts w:cstheme="minorHAnsi"/>
              </w:rPr>
            </w:pPr>
            <w:del w:id="1071" w:author="Nikolaos Vastardis [2]" w:date="2025-02-11T15:06:00Z" w16du:dateUtc="2025-02-11T15:06:00Z">
              <w:r w:rsidDel="00D3328D">
                <w:rPr>
                  <w:bCs/>
                </w:rPr>
                <w:delText>Cancellation of Subscription</w:delText>
              </w:r>
            </w:del>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7F368D8B" w14:textId="5B86066A"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72" w:author="Nikolaos Vastardis [2]" w:date="2025-02-11T15:06:00Z" w16du:dateUtc="2025-02-11T15:06:00Z"/>
                <w:rFonts w:cstheme="minorHAnsi"/>
              </w:rPr>
            </w:pPr>
            <w:del w:id="1073" w:author="Nikolaos Vastardis [2]" w:date="2025-02-11T15:06:00Z" w16du:dateUtc="2025-02-11T15:06:00Z">
              <w:r w:rsidDel="00D3328D">
                <w:rPr>
                  <w:iCs/>
                </w:rPr>
                <w:delText>The service must provide a means to cancel the subscription.</w:delText>
              </w:r>
            </w:del>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6AE105E7" w14:textId="3FB1059F"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74" w:author="Nikolaos Vastardis [2]" w:date="2025-02-11T15:06:00Z" w16du:dateUtc="2025-02-11T15:06:00Z"/>
                <w:rFonts w:cstheme="minorHAnsi"/>
              </w:rPr>
            </w:pPr>
          </w:p>
        </w:tc>
      </w:tr>
      <w:tr w:rsidR="009B2EBE" w:rsidRPr="001E1D4F" w:rsidDel="00D3328D" w14:paraId="16DA5740" w14:textId="39B85CC6" w:rsidTr="009B2EBE">
        <w:trPr>
          <w:trHeight w:val="567"/>
          <w:del w:id="1075"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5B3D4D39" w14:textId="4F946125" w:rsidR="009B2EBE" w:rsidRPr="009B2EBE" w:rsidDel="00D3328D" w:rsidRDefault="009B2EBE" w:rsidP="009B2EBE">
            <w:pPr>
              <w:pStyle w:val="Tabletext"/>
              <w:rPr>
                <w:del w:id="1076" w:author="Nikolaos Vastardis [2]" w:date="2025-02-11T15:06:00Z" w16du:dateUtc="2025-02-11T15:06:00Z"/>
                <w:rFonts w:cstheme="minorHAnsi"/>
              </w:rPr>
            </w:pPr>
            <w:del w:id="1077" w:author="Nikolaos Vastardis [2]" w:date="2025-02-11T15:06:00Z" w16du:dateUtc="2025-02-11T15:06:00Z">
              <w:r w:rsidRPr="009B2EBE" w:rsidDel="00D3328D">
                <w:rPr>
                  <w:rFonts w:cstheme="minorHAnsi"/>
                </w:rPr>
                <w:delText>Functional</w:delText>
              </w:r>
            </w:del>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59C85BF9" w14:textId="13236759"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78" w:author="Nikolaos Vastardis [2]" w:date="2025-02-11T15:06:00Z" w16du:dateUtc="2025-02-11T15:06:00Z"/>
                <w:rFonts w:cstheme="minorHAnsi"/>
              </w:rPr>
            </w:pPr>
            <w:del w:id="1079" w:author="Nikolaos Vastardis [2]" w:date="2025-02-11T15:06:00Z" w16du:dateUtc="2025-02-11T15:06:00Z">
              <w:r w:rsidDel="00D3328D">
                <w:rPr>
                  <w:bCs/>
                </w:rPr>
                <w:delText>S-125R006</w:delText>
              </w:r>
            </w:del>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767D383E" w14:textId="538EBDB7"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80" w:author="Nikolaos Vastardis [2]" w:date="2025-02-11T15:06:00Z" w16du:dateUtc="2025-02-11T15:06:00Z"/>
                <w:rFonts w:cstheme="minorHAnsi"/>
              </w:rPr>
            </w:pPr>
            <w:del w:id="1081" w:author="Nikolaos Vastardis [2]" w:date="2025-02-11T15:06:00Z" w16du:dateUtc="2025-02-11T15:06:00Z">
              <w:r w:rsidDel="00D3328D">
                <w:rPr>
                  <w:bCs/>
                </w:rPr>
                <w:delText>Change Log</w:delText>
              </w:r>
            </w:del>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3CE3AC18" w14:textId="74BF572E"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82" w:author="Nikolaos Vastardis [2]" w:date="2025-02-11T15:06:00Z" w16du:dateUtc="2025-02-11T15:06:00Z"/>
                <w:rFonts w:cstheme="minorHAnsi"/>
              </w:rPr>
            </w:pPr>
            <w:del w:id="1083" w:author="Nikolaos Vastardis [2]" w:date="2025-02-11T15:06:00Z" w16du:dateUtc="2025-02-11T15:06:00Z">
              <w:r w:rsidDel="00D3328D">
                <w:rPr>
                  <w:iCs/>
                </w:rPr>
                <w:delText>The service shall enable providers to track the record of changes to dataset(s) for an interval determined by the AtoN Administration.</w:delText>
              </w:r>
            </w:del>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054DDB15" w14:textId="6B807293"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84" w:author="Nikolaos Vastardis [2]" w:date="2025-02-11T15:06:00Z" w16du:dateUtc="2025-02-11T15:06:00Z"/>
                <w:rFonts w:cstheme="minorHAnsi"/>
              </w:rPr>
            </w:pPr>
          </w:p>
        </w:tc>
      </w:tr>
      <w:tr w:rsidR="009B2EBE" w:rsidRPr="001E1D4F" w:rsidDel="00D3328D" w14:paraId="780FF8DD" w14:textId="4ECEBCE7" w:rsidTr="009B2EBE">
        <w:trPr>
          <w:trHeight w:val="567"/>
          <w:del w:id="1085"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7C8EEC8C" w14:textId="5CB610D7" w:rsidR="009B2EBE" w:rsidDel="00D3328D" w:rsidRDefault="009B2EBE" w:rsidP="009B2EBE">
            <w:pPr>
              <w:pStyle w:val="Tabletext"/>
              <w:rPr>
                <w:del w:id="1086" w:author="Nikolaos Vastardis [2]" w:date="2025-02-11T15:06:00Z" w16du:dateUtc="2025-02-11T15:06:00Z"/>
                <w:rFonts w:cstheme="minorHAnsi"/>
              </w:rPr>
            </w:pPr>
            <w:del w:id="1087" w:author="Nikolaos Vastardis [2]" w:date="2025-02-11T15:06:00Z" w16du:dateUtc="2025-02-11T15:06:00Z">
              <w:r w:rsidDel="00D3328D">
                <w:rPr>
                  <w:rFonts w:cstheme="minorHAnsi"/>
                </w:rPr>
                <w:delText>Non-functional</w:delText>
              </w:r>
            </w:del>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1215B843" w14:textId="5488A859" w:rsidR="009B2EBE"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88" w:author="Nikolaos Vastardis [2]" w:date="2025-02-11T15:06:00Z" w16du:dateUtc="2025-02-11T15:06:00Z"/>
                <w:bCs/>
              </w:rPr>
            </w:pPr>
            <w:del w:id="1089" w:author="Nikolaos Vastardis [2]" w:date="2025-02-11T15:06:00Z" w16du:dateUtc="2025-02-11T15:06:00Z">
              <w:r w:rsidDel="00D3328D">
                <w:rPr>
                  <w:bCs/>
                </w:rPr>
                <w:delText>S-</w:delText>
              </w:r>
              <w:r w:rsidR="00FA3362" w:rsidDel="00D3328D">
                <w:rPr>
                  <w:bCs/>
                </w:rPr>
                <w:delText>AtoN</w:delText>
              </w:r>
              <w:r w:rsidDel="00D3328D">
                <w:rPr>
                  <w:bCs/>
                </w:rPr>
                <w:delText>NF001</w:delText>
              </w:r>
            </w:del>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664AB07D" w14:textId="74F62007" w:rsidR="009B2EBE"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90" w:author="Nikolaos Vastardis [2]" w:date="2025-02-11T15:06:00Z" w16du:dateUtc="2025-02-11T15:06:00Z"/>
                <w:bCs/>
              </w:rPr>
            </w:pPr>
            <w:del w:id="1091" w:author="Nikolaos Vastardis [2]" w:date="2025-02-11T15:06:00Z" w16du:dateUtc="2025-02-11T15:06:00Z">
              <w:r w:rsidDel="00D3328D">
                <w:rPr>
                  <w:sz w:val="22"/>
                </w:rPr>
                <w:delText>Authenticity</w:delText>
              </w:r>
            </w:del>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5A61968E" w14:textId="0ED87A6F" w:rsidR="009B2EBE"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92" w:author="Nikolaos Vastardis [2]" w:date="2025-02-11T15:06:00Z" w16du:dateUtc="2025-02-11T15:06:00Z"/>
                <w:iCs/>
              </w:rPr>
            </w:pPr>
            <w:del w:id="1093" w:author="Nikolaos Vastardis [2]" w:date="2025-02-11T15:06:00Z" w16du:dateUtc="2025-02-11T15:06:00Z">
              <w:r w:rsidDel="00D3328D">
                <w:delText>Service consumers are authorised by the provider for reception of data by the service. This may be public authorization (everyone has access), or limited authorization associated with a transactional service</w:delText>
              </w:r>
            </w:del>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6CD9BC0C" w14:textId="21DDA34E"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94" w:author="Nikolaos Vastardis [2]" w:date="2025-02-11T15:06:00Z" w16du:dateUtc="2025-02-11T15:06:00Z"/>
                <w:rFonts w:cstheme="minorHAnsi"/>
              </w:rPr>
            </w:pPr>
          </w:p>
        </w:tc>
      </w:tr>
      <w:tr w:rsidR="009B2EBE" w:rsidRPr="001E1D4F" w:rsidDel="00D3328D" w14:paraId="369996CE" w14:textId="3F1EC2AB" w:rsidTr="009B2EBE">
        <w:trPr>
          <w:trHeight w:val="567"/>
          <w:del w:id="1095"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2381C458" w14:textId="4EADDE70" w:rsidR="009B2EBE" w:rsidDel="00D3328D" w:rsidRDefault="009B2EBE" w:rsidP="009B2EBE">
            <w:pPr>
              <w:pStyle w:val="Tabletext"/>
              <w:rPr>
                <w:del w:id="1096" w:author="Nikolaos Vastardis [2]" w:date="2025-02-11T15:06:00Z" w16du:dateUtc="2025-02-11T15:06:00Z"/>
                <w:rFonts w:cstheme="minorHAnsi"/>
              </w:rPr>
            </w:pPr>
            <w:del w:id="1097" w:author="Nikolaos Vastardis [2]" w:date="2025-02-11T15:06:00Z" w16du:dateUtc="2025-02-11T15:06:00Z">
              <w:r w:rsidDel="00D3328D">
                <w:rPr>
                  <w:rFonts w:cstheme="minorHAnsi"/>
                </w:rPr>
                <w:delText>Non-functional</w:delText>
              </w:r>
            </w:del>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445629BA" w14:textId="2BC06C94" w:rsidR="009B2EBE"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098" w:author="Nikolaos Vastardis [2]" w:date="2025-02-11T15:06:00Z" w16du:dateUtc="2025-02-11T15:06:00Z"/>
                <w:bCs/>
              </w:rPr>
            </w:pPr>
            <w:del w:id="1099" w:author="Nikolaos Vastardis [2]" w:date="2025-02-11T15:06:00Z" w16du:dateUtc="2025-02-11T15:06:00Z">
              <w:r w:rsidDel="00D3328D">
                <w:rPr>
                  <w:bCs/>
                </w:rPr>
                <w:delText>S-</w:delText>
              </w:r>
              <w:r w:rsidR="00FA3362" w:rsidDel="00D3328D">
                <w:rPr>
                  <w:bCs/>
                </w:rPr>
                <w:delText>AtoN</w:delText>
              </w:r>
              <w:r w:rsidDel="00D3328D">
                <w:rPr>
                  <w:bCs/>
                </w:rPr>
                <w:delText>NF002</w:delText>
              </w:r>
            </w:del>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388BA288" w14:textId="269EAFA8" w:rsidR="009B2EBE"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100" w:author="Nikolaos Vastardis [2]" w:date="2025-02-11T15:06:00Z" w16du:dateUtc="2025-02-11T15:06:00Z"/>
                <w:bCs/>
              </w:rPr>
            </w:pPr>
            <w:del w:id="1101" w:author="Nikolaos Vastardis [2]" w:date="2025-02-11T15:06:00Z" w16du:dateUtc="2025-02-11T15:06:00Z">
              <w:r w:rsidDel="00D3328D">
                <w:rPr>
                  <w:sz w:val="22"/>
                </w:rPr>
                <w:delText>Service consumer authorisation</w:delText>
              </w:r>
            </w:del>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5FE70CB4" w14:textId="24E3F1C2" w:rsidR="009B2EBE"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102" w:author="Nikolaos Vastardis [2]" w:date="2025-02-11T15:06:00Z" w16du:dateUtc="2025-02-11T15:06:00Z"/>
                <w:iCs/>
              </w:rPr>
            </w:pPr>
            <w:del w:id="1103" w:author="Nikolaos Vastardis [2]" w:date="2025-02-11T15:06:00Z" w16du:dateUtc="2025-02-11T15:06:00Z">
              <w:r w:rsidDel="00D3328D">
                <w:delText>Service consumers are authorised by the provider for reception of data by the service. This may be public authorization (everyone has access), or limited authorization associated with a transactional service</w:delText>
              </w:r>
            </w:del>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3DDF324D" w14:textId="57BE6B14"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104" w:author="Nikolaos Vastardis [2]" w:date="2025-02-11T15:06:00Z" w16du:dateUtc="2025-02-11T15:06:00Z"/>
                <w:rFonts w:cstheme="minorHAnsi"/>
              </w:rPr>
            </w:pPr>
          </w:p>
        </w:tc>
      </w:tr>
      <w:tr w:rsidR="009B2EBE" w:rsidRPr="001E1D4F" w:rsidDel="00D3328D" w14:paraId="32D1E07D" w14:textId="4871845F" w:rsidTr="009B2EBE">
        <w:trPr>
          <w:trHeight w:val="567"/>
          <w:del w:id="1105"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62D4F417" w14:textId="32CC5BA8" w:rsidR="009B2EBE" w:rsidDel="00D3328D" w:rsidRDefault="009B2EBE" w:rsidP="009B2EBE">
            <w:pPr>
              <w:pStyle w:val="Tabletext"/>
              <w:rPr>
                <w:del w:id="1106" w:author="Nikolaos Vastardis [2]" w:date="2025-02-11T15:06:00Z" w16du:dateUtc="2025-02-11T15:06:00Z"/>
                <w:rFonts w:cstheme="minorHAnsi"/>
              </w:rPr>
            </w:pPr>
            <w:del w:id="1107" w:author="Nikolaos Vastardis [2]" w:date="2025-02-11T15:06:00Z" w16du:dateUtc="2025-02-11T15:06:00Z">
              <w:r w:rsidDel="00D3328D">
                <w:rPr>
                  <w:rFonts w:cstheme="minorHAnsi"/>
                </w:rPr>
                <w:delText>Non-functional</w:delText>
              </w:r>
            </w:del>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1EA50E3E" w14:textId="3FDDC8A9" w:rsidR="009B2EBE"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108" w:author="Nikolaos Vastardis [2]" w:date="2025-02-11T15:06:00Z" w16du:dateUtc="2025-02-11T15:06:00Z"/>
                <w:bCs/>
              </w:rPr>
            </w:pPr>
            <w:del w:id="1109" w:author="Nikolaos Vastardis [2]" w:date="2025-02-11T15:06:00Z" w16du:dateUtc="2025-02-11T15:06:00Z">
              <w:r w:rsidDel="00D3328D">
                <w:rPr>
                  <w:bCs/>
                </w:rPr>
                <w:delText>S-</w:delText>
              </w:r>
              <w:r w:rsidR="00FA3362" w:rsidDel="00D3328D">
                <w:rPr>
                  <w:bCs/>
                </w:rPr>
                <w:delText>AtoN</w:delText>
              </w:r>
              <w:r w:rsidDel="00D3328D">
                <w:rPr>
                  <w:bCs/>
                </w:rPr>
                <w:delText>NF003</w:delText>
              </w:r>
            </w:del>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3D202BFA" w14:textId="3D40E6E6" w:rsidR="009B2EBE"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110" w:author="Nikolaos Vastardis [2]" w:date="2025-02-11T15:06:00Z" w16du:dateUtc="2025-02-11T15:06:00Z"/>
                <w:bCs/>
              </w:rPr>
            </w:pPr>
            <w:del w:id="1111" w:author="Nikolaos Vastardis [2]" w:date="2025-02-11T15:06:00Z" w16du:dateUtc="2025-02-11T15:06:00Z">
              <w:r w:rsidDel="00D3328D">
                <w:rPr>
                  <w:sz w:val="22"/>
                </w:rPr>
                <w:delText>Integrity</w:delText>
              </w:r>
            </w:del>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1643EC4A" w14:textId="1D4E74C7" w:rsidR="009B2EBE"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112" w:author="Nikolaos Vastardis [2]" w:date="2025-02-11T15:06:00Z" w16du:dateUtc="2025-02-11T15:06:00Z"/>
                <w:iCs/>
              </w:rPr>
            </w:pPr>
            <w:del w:id="1113" w:author="Nikolaos Vastardis [2]" w:date="2025-02-11T15:06:00Z" w16du:dateUtc="2025-02-11T15:06:00Z">
              <w:r w:rsidDel="00D3328D">
                <w:delText>It must be clear to both service provider and consumer whether changes have been made to the AtoN Information data after the dataset was created.</w:delText>
              </w:r>
            </w:del>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46CC9DE3" w14:textId="65E2CA23"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114" w:author="Nikolaos Vastardis [2]" w:date="2025-02-11T15:06:00Z" w16du:dateUtc="2025-02-11T15:06:00Z"/>
                <w:rFonts w:cstheme="minorHAnsi"/>
              </w:rPr>
            </w:pPr>
          </w:p>
        </w:tc>
      </w:tr>
      <w:tr w:rsidR="009B2EBE" w:rsidRPr="001E1D4F" w:rsidDel="00D3328D" w14:paraId="6B2052EE" w14:textId="5C1A5EC2" w:rsidTr="009B2EBE">
        <w:trPr>
          <w:trHeight w:val="567"/>
          <w:del w:id="1115"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761886E2" w14:textId="2262CC0C" w:rsidR="009B2EBE" w:rsidDel="00D3328D" w:rsidRDefault="009B2EBE" w:rsidP="009B2EBE">
            <w:pPr>
              <w:pStyle w:val="Tabletext"/>
              <w:rPr>
                <w:del w:id="1116" w:author="Nikolaos Vastardis [2]" w:date="2025-02-11T15:06:00Z" w16du:dateUtc="2025-02-11T15:06:00Z"/>
                <w:rFonts w:cstheme="minorHAnsi"/>
              </w:rPr>
            </w:pPr>
            <w:del w:id="1117" w:author="Nikolaos Vastardis [2]" w:date="2025-02-11T15:06:00Z" w16du:dateUtc="2025-02-11T15:06:00Z">
              <w:r w:rsidDel="00D3328D">
                <w:rPr>
                  <w:rFonts w:cstheme="minorHAnsi"/>
                </w:rPr>
                <w:delText>Non-functional</w:delText>
              </w:r>
            </w:del>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25FB923A" w14:textId="41DFB459" w:rsidR="009B2EBE"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118" w:author="Nikolaos Vastardis [2]" w:date="2025-02-11T15:06:00Z" w16du:dateUtc="2025-02-11T15:06:00Z"/>
                <w:bCs/>
              </w:rPr>
            </w:pPr>
            <w:del w:id="1119" w:author="Nikolaos Vastardis [2]" w:date="2025-02-11T15:06:00Z" w16du:dateUtc="2025-02-11T15:06:00Z">
              <w:r w:rsidDel="00D3328D">
                <w:rPr>
                  <w:bCs/>
                </w:rPr>
                <w:delText>S-</w:delText>
              </w:r>
              <w:r w:rsidR="00FA3362" w:rsidDel="00D3328D">
                <w:rPr>
                  <w:bCs/>
                </w:rPr>
                <w:delText>AtoN</w:delText>
              </w:r>
              <w:r w:rsidDel="00D3328D">
                <w:rPr>
                  <w:bCs/>
                </w:rPr>
                <w:delText>NF004</w:delText>
              </w:r>
            </w:del>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3F2573F1" w14:textId="01B83F40" w:rsidR="009B2EBE"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120" w:author="Nikolaos Vastardis [2]" w:date="2025-02-11T15:06:00Z" w16du:dateUtc="2025-02-11T15:06:00Z"/>
                <w:bCs/>
              </w:rPr>
            </w:pPr>
            <w:del w:id="1121" w:author="Nikolaos Vastardis [2]" w:date="2025-02-11T15:06:00Z" w16du:dateUtc="2025-02-11T15:06:00Z">
              <w:r w:rsidDel="00D3328D">
                <w:rPr>
                  <w:sz w:val="22"/>
                </w:rPr>
                <w:delText>Availability</w:delText>
              </w:r>
            </w:del>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1ADDB939" w14:textId="2019E4E3" w:rsidR="009B2EBE"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122" w:author="Nikolaos Vastardis [2]" w:date="2025-02-11T15:06:00Z" w16du:dateUtc="2025-02-11T15:06:00Z"/>
                <w:iCs/>
              </w:rPr>
            </w:pPr>
            <w:del w:id="1123" w:author="Nikolaos Vastardis [2]" w:date="2025-02-11T15:06:00Z" w16du:dateUtc="2025-02-11T15:06:00Z">
              <w:r w:rsidDel="00D3328D">
                <w:delText>The service must be consistently available in its ability to deliver AtoN Information to its consumers. (i.e. Service should have a high availability)</w:delText>
              </w:r>
            </w:del>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47177CEC" w14:textId="1C6EA771"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124" w:author="Nikolaos Vastardis [2]" w:date="2025-02-11T15:06:00Z" w16du:dateUtc="2025-02-11T15:06:00Z"/>
                <w:rFonts w:cstheme="minorHAnsi"/>
              </w:rPr>
            </w:pPr>
          </w:p>
        </w:tc>
      </w:tr>
      <w:tr w:rsidR="009B2EBE" w:rsidRPr="001E1D4F" w:rsidDel="00D3328D" w14:paraId="720F527A" w14:textId="255ED929" w:rsidTr="009B2EBE">
        <w:trPr>
          <w:trHeight w:val="567"/>
          <w:del w:id="1125" w:author="Nikolaos Vastardis [2]" w:date="2025-02-11T15:06:00Z"/>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2E7EC8A3" w14:textId="1FB439BA" w:rsidR="009B2EBE" w:rsidDel="00D3328D" w:rsidRDefault="009B2EBE" w:rsidP="009B2EBE">
            <w:pPr>
              <w:pStyle w:val="Tabletext"/>
              <w:rPr>
                <w:del w:id="1126" w:author="Nikolaos Vastardis [2]" w:date="2025-02-11T15:06:00Z" w16du:dateUtc="2025-02-11T15:06:00Z"/>
                <w:rFonts w:cstheme="minorHAnsi"/>
              </w:rPr>
            </w:pPr>
            <w:del w:id="1127" w:author="Nikolaos Vastardis [2]" w:date="2025-02-11T15:06:00Z" w16du:dateUtc="2025-02-11T15:06:00Z">
              <w:r w:rsidDel="00D3328D">
                <w:rPr>
                  <w:rFonts w:cstheme="minorHAnsi"/>
                </w:rPr>
                <w:delText>Non-functional</w:delText>
              </w:r>
            </w:del>
          </w:p>
        </w:tc>
        <w:tc>
          <w:tcPr>
            <w:tcW w:w="16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50E3D1AE" w14:textId="7C763E3B" w:rsidR="009B2EBE"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128" w:author="Nikolaos Vastardis [2]" w:date="2025-02-11T15:06:00Z" w16du:dateUtc="2025-02-11T15:06:00Z"/>
                <w:bCs/>
              </w:rPr>
            </w:pPr>
            <w:del w:id="1129" w:author="Nikolaos Vastardis [2]" w:date="2025-02-11T15:06:00Z" w16du:dateUtc="2025-02-11T15:06:00Z">
              <w:r w:rsidDel="00D3328D">
                <w:rPr>
                  <w:bCs/>
                </w:rPr>
                <w:delText>S-</w:delText>
              </w:r>
              <w:r w:rsidR="00FA3362" w:rsidDel="00D3328D">
                <w:rPr>
                  <w:bCs/>
                </w:rPr>
                <w:delText>AtoN</w:delText>
              </w:r>
              <w:r w:rsidDel="00D3328D">
                <w:rPr>
                  <w:bCs/>
                </w:rPr>
                <w:delText>NF005</w:delText>
              </w:r>
            </w:del>
          </w:p>
        </w:tc>
        <w:tc>
          <w:tcPr>
            <w:tcW w:w="196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4EEFF074" w14:textId="7311909F" w:rsidR="009B2EBE"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130" w:author="Nikolaos Vastardis [2]" w:date="2025-02-11T15:06:00Z" w16du:dateUtc="2025-02-11T15:06:00Z"/>
                <w:bCs/>
              </w:rPr>
            </w:pPr>
            <w:del w:id="1131" w:author="Nikolaos Vastardis [2]" w:date="2025-02-11T15:06:00Z" w16du:dateUtc="2025-02-11T15:06:00Z">
              <w:r w:rsidDel="00D3328D">
                <w:rPr>
                  <w:sz w:val="22"/>
                </w:rPr>
                <w:delText>Performance – Time behaviour</w:delText>
              </w:r>
            </w:del>
          </w:p>
        </w:tc>
        <w:tc>
          <w:tcPr>
            <w:tcW w:w="222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65E86FB9" w14:textId="2DFEB810" w:rsidR="009B2EBE"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132" w:author="Nikolaos Vastardis [2]" w:date="2025-02-11T15:06:00Z" w16du:dateUtc="2025-02-11T15:06:00Z"/>
                <w:iCs/>
              </w:rPr>
            </w:pPr>
            <w:del w:id="1133" w:author="Nikolaos Vastardis [2]" w:date="2025-02-11T15:06:00Z" w16du:dateUtc="2025-02-11T15:06:00Z">
              <w:r w:rsidDel="00D3328D">
                <w:delText>The service must provide a response to a service consumer’s request without delay.</w:delText>
              </w:r>
            </w:del>
          </w:p>
        </w:tc>
        <w:tc>
          <w:tcPr>
            <w:tcW w:w="163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p w14:paraId="21130764" w14:textId="1FE81448" w:rsidR="009B2EBE" w:rsidRPr="001E1D4F" w:rsidDel="00D3328D" w:rsidRDefault="009B2EBE" w:rsidP="009B2EBE">
            <w:pPr>
              <w:pStyle w:val="Tabletext"/>
              <w:cnfStyle w:val="000000000000" w:firstRow="0" w:lastRow="0" w:firstColumn="0" w:lastColumn="0" w:oddVBand="0" w:evenVBand="0" w:oddHBand="0" w:evenHBand="0" w:firstRowFirstColumn="0" w:firstRowLastColumn="0" w:lastRowFirstColumn="0" w:lastRowLastColumn="0"/>
              <w:rPr>
                <w:del w:id="1134" w:author="Nikolaos Vastardis [2]" w:date="2025-02-11T15:06:00Z" w16du:dateUtc="2025-02-11T15:06:00Z"/>
                <w:rFonts w:cstheme="minorHAnsi"/>
              </w:rPr>
            </w:pPr>
          </w:p>
        </w:tc>
      </w:tr>
    </w:tbl>
    <w:p w14:paraId="794D7394" w14:textId="2D994DC7" w:rsidR="00C439F0" w:rsidRPr="001E1D4F" w:rsidDel="00C83AD9" w:rsidRDefault="00C439F0" w:rsidP="00C439F0">
      <w:pPr>
        <w:rPr>
          <w:del w:id="1135" w:author="Nikolaos Vastardis" w:date="2025-02-12T09:49:00Z" w16du:dateUtc="2025-02-12T09:49:00Z"/>
          <w:rFonts w:cstheme="minorHAnsi"/>
        </w:rPr>
      </w:pPr>
    </w:p>
    <w:p w14:paraId="2B57FDA9" w14:textId="549FFC96" w:rsidR="00A31890" w:rsidRDefault="00A31890">
      <w:pPr>
        <w:spacing w:after="200" w:line="276" w:lineRule="auto"/>
        <w:rPr>
          <w:rFonts w:cstheme="minorHAnsi"/>
        </w:rPr>
      </w:pPr>
      <w:r>
        <w:rPr>
          <w:rFonts w:cstheme="minorHAnsi"/>
        </w:rPr>
        <w:br w:type="page"/>
      </w:r>
    </w:p>
    <w:p w14:paraId="4CF15541" w14:textId="7324770B" w:rsidR="00645251" w:rsidRDefault="00A31890" w:rsidP="00645251">
      <w:pPr>
        <w:pStyle w:val="Heading1"/>
      </w:pPr>
      <w:r w:rsidRPr="00A31890">
        <w:lastRenderedPageBreak/>
        <w:t xml:space="preserve">Business process </w:t>
      </w:r>
      <w:r>
        <w:t>model</w:t>
      </w:r>
    </w:p>
    <w:p w14:paraId="6BFD8BE0" w14:textId="77777777" w:rsidR="00645251" w:rsidRPr="00645251" w:rsidRDefault="00645251" w:rsidP="00765734">
      <w:pPr>
        <w:pStyle w:val="SeparationlineHeading1"/>
      </w:pPr>
    </w:p>
    <w:p w14:paraId="0C3CB9A0" w14:textId="6F079237" w:rsidR="00645251" w:rsidRDefault="004A0018" w:rsidP="00765734">
      <w:r>
        <w:fldChar w:fldCharType="begin"/>
      </w:r>
      <w:r>
        <w:instrText xml:space="preserve"> REF _Ref188279456 \h </w:instrText>
      </w:r>
      <w:r>
        <w:fldChar w:fldCharType="separate"/>
      </w:r>
      <w:r>
        <w:t xml:space="preserve">Figure </w:t>
      </w:r>
      <w:r>
        <w:rPr>
          <w:noProof/>
        </w:rPr>
        <w:t>2</w:t>
      </w:r>
      <w:r>
        <w:fldChar w:fldCharType="end"/>
      </w:r>
      <w:r w:rsidR="00214537" w:rsidRPr="00214537">
        <w:t xml:space="preserve"> on the left depicts the general business process for the update of AtoN information on ENC’s as it is in the current situation. The AtoN information service aims to automate the collection AtoN updates and delivery to the service consumer this is depicted on the right side of the figure</w:t>
      </w:r>
      <w:r w:rsidR="00214537">
        <w:t>.</w:t>
      </w:r>
    </w:p>
    <w:p w14:paraId="769301CC" w14:textId="77777777" w:rsidR="004A0018" w:rsidRDefault="004A0018" w:rsidP="004A0018">
      <w:pPr>
        <w:pStyle w:val="BodytextBlue"/>
        <w:keepNext/>
      </w:pPr>
      <w:commentRangeStart w:id="1136"/>
      <w:commentRangeStart w:id="1137"/>
      <w:r>
        <w:rPr>
          <w:noProof/>
        </w:rPr>
        <w:drawing>
          <wp:inline distT="0" distB="0" distL="0" distR="0" wp14:anchorId="57EF482B" wp14:editId="3026226B">
            <wp:extent cx="5645150" cy="3216718"/>
            <wp:effectExtent l="0" t="0" r="0" b="3175"/>
            <wp:docPr id="11550772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077266" name="Picture 1"/>
                    <pic:cNvPicPr>
                      <a:picLocks noChangeAspect="1" noChangeArrowheads="1"/>
                    </pic:cNvPicPr>
                  </pic:nvPicPr>
                  <pic:blipFill>
                    <a:blip r:embed="rId16"/>
                    <a:stretch>
                      <a:fillRect/>
                    </a:stretch>
                  </pic:blipFill>
                  <pic:spPr bwMode="auto">
                    <a:xfrm>
                      <a:off x="0" y="0"/>
                      <a:ext cx="5645150" cy="3216718"/>
                    </a:xfrm>
                    <a:prstGeom prst="rect">
                      <a:avLst/>
                    </a:prstGeom>
                    <a:noFill/>
                  </pic:spPr>
                </pic:pic>
              </a:graphicData>
            </a:graphic>
          </wp:inline>
        </w:drawing>
      </w:r>
      <w:commentRangeEnd w:id="1136"/>
      <w:commentRangeEnd w:id="1137"/>
      <w:r w:rsidR="0032689D">
        <w:rPr>
          <w:rStyle w:val="CommentReference"/>
          <w:rFonts w:eastAsia="Calibri"/>
          <w:i w:val="0"/>
          <w:color w:val="auto"/>
        </w:rPr>
        <w:commentReference w:id="1136"/>
      </w:r>
      <w:r w:rsidR="00DC2472">
        <w:rPr>
          <w:rStyle w:val="CommentReference"/>
          <w:rFonts w:eastAsia="Calibri"/>
          <w:i w:val="0"/>
          <w:color w:val="auto"/>
        </w:rPr>
        <w:commentReference w:id="1137"/>
      </w:r>
    </w:p>
    <w:p w14:paraId="3F193F2F" w14:textId="316E9D5E" w:rsidR="000F7851" w:rsidRPr="009E4E4E" w:rsidRDefault="004A0018" w:rsidP="00765734">
      <w:pPr>
        <w:pStyle w:val="Caption"/>
        <w:rPr>
          <w:lang w:val="en-US"/>
          <w:rPrChange w:id="1138" w:author="Mong, Eivind (DFO/MPO)" w:date="2025-02-11T07:34:00Z">
            <w:rPr/>
          </w:rPrChange>
        </w:rPr>
      </w:pPr>
      <w:bookmarkStart w:id="1139" w:name="_Ref188279456"/>
      <w:r w:rsidRPr="009E4E4E">
        <w:rPr>
          <w:lang w:val="en-US"/>
          <w:rPrChange w:id="1140" w:author="Mong, Eivind (DFO/MPO)" w:date="2025-02-11T07:34:00Z">
            <w:rPr/>
          </w:rPrChange>
        </w:rPr>
        <w:t xml:space="preserve">Figure </w:t>
      </w:r>
      <w:r>
        <w:fldChar w:fldCharType="begin"/>
      </w:r>
      <w:r w:rsidRPr="009E4E4E">
        <w:rPr>
          <w:lang w:val="en-US"/>
          <w:rPrChange w:id="1141" w:author="Mong, Eivind (DFO/MPO)" w:date="2025-02-11T07:34:00Z">
            <w:rPr/>
          </w:rPrChange>
        </w:rPr>
        <w:instrText xml:space="preserve"> SEQ Figure \* ARABIC </w:instrText>
      </w:r>
      <w:r>
        <w:fldChar w:fldCharType="separate"/>
      </w:r>
      <w:ins w:id="1142" w:author="Nikolaos Vastardis [2]" w:date="2025-02-11T15:07:00Z" w16du:dateUtc="2025-02-11T15:07:00Z">
        <w:r w:rsidR="00D3328D">
          <w:rPr>
            <w:noProof/>
            <w:lang w:val="en-US"/>
          </w:rPr>
          <w:t>2</w:t>
        </w:r>
      </w:ins>
      <w:del w:id="1143" w:author="Nikolaos Vastardis [2]" w:date="2025-02-11T15:07:00Z" w16du:dateUtc="2025-02-11T15:07:00Z">
        <w:r w:rsidRPr="009E4E4E" w:rsidDel="00D3328D">
          <w:rPr>
            <w:noProof/>
            <w:lang w:val="en-US"/>
            <w:rPrChange w:id="1144" w:author="Mong, Eivind (DFO/MPO)" w:date="2025-02-11T07:34:00Z">
              <w:rPr>
                <w:noProof/>
              </w:rPr>
            </w:rPrChange>
          </w:rPr>
          <w:delText>2</w:delText>
        </w:r>
      </w:del>
      <w:r>
        <w:rPr>
          <w:noProof/>
        </w:rPr>
        <w:fldChar w:fldCharType="end"/>
      </w:r>
      <w:bookmarkEnd w:id="1139"/>
      <w:r w:rsidRPr="009E4E4E">
        <w:rPr>
          <w:noProof/>
          <w:lang w:val="en-US"/>
          <w:rPrChange w:id="1145" w:author="Mong, Eivind (DFO/MPO)" w:date="2025-02-11T07:34:00Z">
            <w:rPr>
              <w:noProof/>
            </w:rPr>
          </w:rPrChange>
        </w:rPr>
        <w:t xml:space="preserve"> : </w:t>
      </w:r>
      <w:ins w:id="1146" w:author="Nikolaos Vastardis [2]" w:date="2025-02-11T15:06:00Z" w16du:dateUtc="2025-02-11T15:06:00Z">
        <w:r w:rsidR="00D3328D">
          <w:rPr>
            <w:noProof/>
          </w:rPr>
          <w:t>Business Process Model for AtoN Information in ENCs</w:t>
        </w:r>
      </w:ins>
      <w:del w:id="1147" w:author="Nikolaos Vastardis [2]" w:date="2025-02-11T15:06:00Z" w16du:dateUtc="2025-02-11T15:06:00Z">
        <w:r w:rsidRPr="009E4E4E" w:rsidDel="00D3328D">
          <w:rPr>
            <w:noProof/>
            <w:lang w:val="en-US"/>
            <w:rPrChange w:id="1148" w:author="Mong, Eivind (DFO/MPO)" w:date="2025-02-11T07:34:00Z">
              <w:rPr>
                <w:noProof/>
              </w:rPr>
            </w:rPrChange>
          </w:rPr>
          <w:delText>Business Process Model for AtoN Information in ENCs</w:delText>
        </w:r>
      </w:del>
      <w:r w:rsidRPr="009E4E4E">
        <w:rPr>
          <w:noProof/>
          <w:lang w:val="en-US"/>
          <w:rPrChange w:id="1149" w:author="Mong, Eivind (DFO/MPO)" w:date="2025-02-11T07:34:00Z">
            <w:rPr>
              <w:noProof/>
            </w:rPr>
          </w:rPrChange>
        </w:rPr>
        <w:t>.</w:t>
      </w:r>
    </w:p>
    <w:p w14:paraId="0A31FFFD" w14:textId="77777777" w:rsidR="00765734" w:rsidRPr="009E4E4E" w:rsidRDefault="00765734" w:rsidP="00765734">
      <w:pPr>
        <w:rPr>
          <w:lang w:val="en-US"/>
          <w:rPrChange w:id="1150" w:author="Mong, Eivind (DFO/MPO)" w:date="2025-02-11T07:34:00Z">
            <w:rPr>
              <w:lang w:val="fr-FR"/>
            </w:rPr>
          </w:rPrChange>
        </w:rPr>
      </w:pPr>
    </w:p>
    <w:p w14:paraId="7BCA0D64" w14:textId="77777777" w:rsidR="00D3328D" w:rsidRDefault="00D3328D" w:rsidP="00D3328D">
      <w:pPr>
        <w:keepNext/>
        <w:jc w:val="center"/>
        <w:rPr>
          <w:ins w:id="1151" w:author="Nikolaos Vastardis [2]" w:date="2025-02-11T15:07:00Z" w16du:dateUtc="2025-02-11T15:07:00Z"/>
        </w:rPr>
      </w:pPr>
      <w:ins w:id="1152" w:author="Nikolaos Vastardis [2]" w:date="2025-02-11T15:07:00Z" w16du:dateUtc="2025-02-11T15:07:00Z">
        <w:r>
          <w:rPr>
            <w:noProof/>
            <w:lang w:val="fr-FR"/>
          </w:rPr>
          <w:drawing>
            <wp:inline distT="0" distB="0" distL="0" distR="0" wp14:anchorId="71593FCB" wp14:editId="3BA49996">
              <wp:extent cx="5057307" cy="3814762"/>
              <wp:effectExtent l="0" t="0" r="0" b="0"/>
              <wp:docPr id="1050404816" name="Picture 1" descr="A computer screen 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404816" name="Picture 1" descr="A computer screen shot of a computer screen&#10;&#10;AI-generated content may be incorrect."/>
                      <pic:cNvPicPr/>
                    </pic:nvPicPr>
                    <pic:blipFill>
                      <a:blip r:embed="rId17"/>
                      <a:stretch>
                        <a:fillRect/>
                      </a:stretch>
                    </pic:blipFill>
                    <pic:spPr>
                      <a:xfrm>
                        <a:off x="0" y="0"/>
                        <a:ext cx="5077330" cy="3829865"/>
                      </a:xfrm>
                      <a:prstGeom prst="rect">
                        <a:avLst/>
                      </a:prstGeom>
                    </pic:spPr>
                  </pic:pic>
                </a:graphicData>
              </a:graphic>
            </wp:inline>
          </w:drawing>
        </w:r>
      </w:ins>
    </w:p>
    <w:p w14:paraId="705997F4" w14:textId="0D6A468B" w:rsidR="00C83AD9" w:rsidRPr="00C83AD9" w:rsidRDefault="00D3328D" w:rsidP="00C83AD9">
      <w:pPr>
        <w:pStyle w:val="Caption"/>
        <w:rPr>
          <w:ins w:id="1153" w:author="Nikolaos Vastardis" w:date="2025-02-12T09:34:00Z" w16du:dateUtc="2025-02-12T09:34:00Z"/>
        </w:rPr>
      </w:pPr>
      <w:ins w:id="1154" w:author="Nikolaos Vastardis [2]" w:date="2025-02-11T15:07:00Z" w16du:dateUtc="2025-02-11T15:07:00Z">
        <w:r>
          <w:t xml:space="preserve">Figure </w:t>
        </w:r>
        <w:r>
          <w:fldChar w:fldCharType="begin"/>
        </w:r>
        <w:r>
          <w:instrText xml:space="preserve"> SEQ Figure \* ARABIC </w:instrText>
        </w:r>
      </w:ins>
      <w:r>
        <w:fldChar w:fldCharType="separate"/>
      </w:r>
      <w:ins w:id="1155" w:author="Nikolaos Vastardis [2]" w:date="2025-02-11T15:07:00Z" w16du:dateUtc="2025-02-11T15:07:00Z">
        <w:r>
          <w:rPr>
            <w:noProof/>
          </w:rPr>
          <w:t>3</w:t>
        </w:r>
        <w:r>
          <w:fldChar w:fldCharType="end"/>
        </w:r>
        <w:r>
          <w:t xml:space="preserve">: </w:t>
        </w:r>
        <w:r w:rsidRPr="00451A6D">
          <w:t xml:space="preserve">The S-100 </w:t>
        </w:r>
        <w:proofErr w:type="spellStart"/>
        <w:r w:rsidRPr="00451A6D">
          <w:t>Operational</w:t>
        </w:r>
        <w:proofErr w:type="spellEnd"/>
        <w:r w:rsidRPr="00451A6D">
          <w:t xml:space="preserve"> </w:t>
        </w:r>
        <w:proofErr w:type="spellStart"/>
        <w:r w:rsidRPr="00451A6D">
          <w:t>Context</w:t>
        </w:r>
        <w:proofErr w:type="spellEnd"/>
        <w:r w:rsidRPr="00451A6D">
          <w:t xml:space="preserve"> in </w:t>
        </w:r>
        <w:proofErr w:type="spellStart"/>
        <w:r w:rsidRPr="00451A6D">
          <w:t>terms</w:t>
        </w:r>
        <w:proofErr w:type="spellEnd"/>
        <w:r w:rsidRPr="00451A6D">
          <w:t xml:space="preserve"> of the AtoN Information distribution</w:t>
        </w:r>
      </w:ins>
    </w:p>
    <w:p w14:paraId="4C340E8E" w14:textId="294F77A5" w:rsidR="00505410" w:rsidRDefault="00784298" w:rsidP="00505410">
      <w:pPr>
        <w:pStyle w:val="Heading1"/>
        <w:rPr>
          <w:ins w:id="1156" w:author="Nikolaos Vastardis" w:date="2025-02-12T09:34:00Z" w16du:dateUtc="2025-02-12T09:34:00Z"/>
        </w:rPr>
      </w:pPr>
      <w:ins w:id="1157" w:author="Nikolaos Vastardis" w:date="2025-02-12T09:38:00Z" w16du:dateUtc="2025-02-12T09:38:00Z">
        <w:r>
          <w:lastRenderedPageBreak/>
          <w:t>Acronyms and Terminology</w:t>
        </w:r>
      </w:ins>
    </w:p>
    <w:p w14:paraId="00DE935E" w14:textId="77777777" w:rsidR="00505410" w:rsidRDefault="00505410" w:rsidP="00505410">
      <w:pPr>
        <w:pStyle w:val="SeparationlineHeading1"/>
        <w:rPr>
          <w:ins w:id="1158" w:author="Nikolaos Vastardis" w:date="2025-02-12T09:35:00Z" w16du:dateUtc="2025-02-12T09:35:00Z"/>
        </w:rPr>
      </w:pPr>
    </w:p>
    <w:p w14:paraId="2F66B759" w14:textId="06559FEC" w:rsidR="00505410" w:rsidRDefault="00784298" w:rsidP="00784298">
      <w:pPr>
        <w:pStyle w:val="Heading2"/>
        <w:rPr>
          <w:ins w:id="1159" w:author="Nikolaos Vastardis" w:date="2025-02-12T09:40:00Z" w16du:dateUtc="2025-02-12T09:40:00Z"/>
        </w:rPr>
      </w:pPr>
      <w:ins w:id="1160" w:author="Nikolaos Vastardis" w:date="2025-02-12T09:39:00Z" w16du:dateUtc="2025-02-12T09:39:00Z">
        <w:r>
          <w:t>Acron</w:t>
        </w:r>
      </w:ins>
      <w:ins w:id="1161" w:author="Nikolaos Vastardis" w:date="2025-02-12T09:40:00Z" w16du:dateUtc="2025-02-12T09:40:00Z">
        <w:r>
          <w:t>yms</w:t>
        </w:r>
      </w:ins>
    </w:p>
    <w:p w14:paraId="4846BF0A" w14:textId="77777777" w:rsidR="00784298" w:rsidRDefault="00784298" w:rsidP="00784298">
      <w:pPr>
        <w:pStyle w:val="SeparationlineHeading2"/>
        <w:rPr>
          <w:ins w:id="1162" w:author="Nikolaos Vastardis" w:date="2025-02-12T09:40:00Z" w16du:dateUtc="2025-02-12T09:40:00Z"/>
        </w:rPr>
      </w:pPr>
    </w:p>
    <w:tbl>
      <w:tblPr>
        <w:tblW w:w="8931" w:type="dxa"/>
        <w:tblLayout w:type="fixed"/>
        <w:tblLook w:val="04A0" w:firstRow="1" w:lastRow="0" w:firstColumn="1" w:lastColumn="0" w:noHBand="0" w:noVBand="1"/>
      </w:tblPr>
      <w:tblGrid>
        <w:gridCol w:w="2619"/>
        <w:gridCol w:w="142"/>
        <w:gridCol w:w="6170"/>
      </w:tblGrid>
      <w:tr w:rsidR="00784298" w:rsidRPr="00784298" w14:paraId="507909EA" w14:textId="77777777" w:rsidTr="00784298">
        <w:trPr>
          <w:ins w:id="1163" w:author="Nikolaos Vastardis" w:date="2025-02-12T09:40:00Z"/>
        </w:trPr>
        <w:tc>
          <w:tcPr>
            <w:tcW w:w="2761" w:type="dxa"/>
            <w:gridSpan w:val="2"/>
          </w:tcPr>
          <w:p w14:paraId="01E8C183" w14:textId="77777777" w:rsidR="00784298" w:rsidRPr="00784298" w:rsidRDefault="00784298">
            <w:pPr>
              <w:widowControl w:val="0"/>
              <w:suppressAutoHyphens/>
              <w:spacing w:before="0" w:after="200" w:line="276" w:lineRule="auto"/>
              <w:ind w:right="108"/>
              <w:jc w:val="left"/>
              <w:rPr>
                <w:ins w:id="1164" w:author="Nikolaos Vastardis" w:date="2025-02-12T09:40:00Z" w16du:dateUtc="2025-02-12T09:40:00Z"/>
                <w:rFonts w:eastAsia="Helvetica" w:cstheme="minorHAnsi"/>
                <w:b/>
                <w:bCs/>
                <w:color w:val="08374B"/>
                <w:sz w:val="24"/>
                <w:szCs w:val="24"/>
                <w:lang w:eastAsia="en-US"/>
                <w:rPrChange w:id="1165" w:author="Nikolaos Vastardis" w:date="2025-02-12T09:48:00Z" w16du:dateUtc="2025-02-12T09:48:00Z">
                  <w:rPr>
                    <w:ins w:id="1166" w:author="Nikolaos Vastardis" w:date="2025-02-12T09:40:00Z" w16du:dateUtc="2025-02-12T09:40:00Z"/>
                    <w:rFonts w:ascii="Helvetica" w:eastAsia="Helvetica" w:hAnsi="Helvetica" w:cs="Helvetica"/>
                    <w:b/>
                    <w:bCs/>
                    <w:color w:val="08374B"/>
                    <w:sz w:val="24"/>
                    <w:lang w:eastAsia="en-US"/>
                  </w:rPr>
                </w:rPrChange>
              </w:rPr>
              <w:pPrChange w:id="1167" w:author="Nikolaos Vastardis" w:date="2025-02-12T09:44:00Z" w16du:dateUtc="2025-02-12T09:44:00Z">
                <w:pPr>
                  <w:widowControl w:val="0"/>
                  <w:numPr>
                    <w:numId w:val="68"/>
                  </w:numPr>
                  <w:tabs>
                    <w:tab w:val="num" w:pos="0"/>
                  </w:tabs>
                  <w:suppressAutoHyphens/>
                  <w:spacing w:before="0" w:after="200" w:line="276" w:lineRule="auto"/>
                  <w:ind w:left="1080" w:right="108" w:hanging="720"/>
                  <w:jc w:val="left"/>
                </w:pPr>
              </w:pPrChange>
            </w:pPr>
            <w:ins w:id="1168" w:author="Nikolaos Vastardis" w:date="2025-02-12T09:40:00Z" w16du:dateUtc="2025-02-12T09:40:00Z">
              <w:r w:rsidRPr="00784298">
                <w:rPr>
                  <w:rFonts w:eastAsia="Helvetica" w:cstheme="minorHAnsi"/>
                  <w:b/>
                  <w:bCs/>
                  <w:color w:val="08374B"/>
                  <w:sz w:val="24"/>
                  <w:szCs w:val="24"/>
                  <w:lang w:eastAsia="en-US"/>
                  <w:rPrChange w:id="1169" w:author="Nikolaos Vastardis" w:date="2025-02-12T09:48:00Z" w16du:dateUtc="2025-02-12T09:48:00Z">
                    <w:rPr>
                      <w:rFonts w:ascii="Helvetica" w:eastAsia="Helvetica" w:hAnsi="Helvetica" w:cs="Helvetica"/>
                      <w:b/>
                      <w:bCs/>
                      <w:color w:val="08374B"/>
                      <w:sz w:val="24"/>
                      <w:lang w:eastAsia="en-US"/>
                    </w:rPr>
                  </w:rPrChange>
                </w:rPr>
                <w:t>Term</w:t>
              </w:r>
            </w:ins>
          </w:p>
        </w:tc>
        <w:tc>
          <w:tcPr>
            <w:tcW w:w="6170" w:type="dxa"/>
          </w:tcPr>
          <w:p w14:paraId="59547C54" w14:textId="77777777" w:rsidR="00784298" w:rsidRPr="00784298" w:rsidRDefault="00784298">
            <w:pPr>
              <w:widowControl w:val="0"/>
              <w:suppressAutoHyphens/>
              <w:spacing w:before="0" w:after="200" w:line="276" w:lineRule="auto"/>
              <w:ind w:left="-106" w:right="108"/>
              <w:jc w:val="left"/>
              <w:rPr>
                <w:ins w:id="1170" w:author="Nikolaos Vastardis" w:date="2025-02-12T09:40:00Z" w16du:dateUtc="2025-02-12T09:40:00Z"/>
                <w:rFonts w:eastAsia="Helvetica" w:cstheme="minorHAnsi"/>
                <w:b/>
                <w:bCs/>
                <w:color w:val="08374B"/>
                <w:sz w:val="24"/>
                <w:szCs w:val="24"/>
                <w:lang w:eastAsia="en-US"/>
                <w:rPrChange w:id="1171" w:author="Nikolaos Vastardis" w:date="2025-02-12T09:48:00Z" w16du:dateUtc="2025-02-12T09:48:00Z">
                  <w:rPr>
                    <w:ins w:id="1172" w:author="Nikolaos Vastardis" w:date="2025-02-12T09:40:00Z" w16du:dateUtc="2025-02-12T09:40:00Z"/>
                    <w:rFonts w:ascii="Helvetica 55 Roman" w:eastAsia="Helvetica" w:hAnsi="Helvetica 55 Roman" w:cs="Helvetica"/>
                    <w:b/>
                    <w:bCs/>
                    <w:color w:val="08374B"/>
                    <w:sz w:val="24"/>
                    <w:lang w:eastAsia="en-US"/>
                  </w:rPr>
                </w:rPrChange>
              </w:rPr>
              <w:pPrChange w:id="1173" w:author="Nikolaos Vastardis" w:date="2025-02-12T09:44:00Z" w16du:dateUtc="2025-02-12T09:44:00Z">
                <w:pPr>
                  <w:widowControl w:val="0"/>
                  <w:numPr>
                    <w:numId w:val="68"/>
                  </w:numPr>
                  <w:tabs>
                    <w:tab w:val="num" w:pos="0"/>
                  </w:tabs>
                  <w:suppressAutoHyphens/>
                  <w:spacing w:before="0" w:after="200" w:line="276" w:lineRule="auto"/>
                  <w:ind w:left="-106" w:right="108" w:hanging="720"/>
                  <w:jc w:val="left"/>
                </w:pPr>
              </w:pPrChange>
            </w:pPr>
            <w:ins w:id="1174" w:author="Nikolaos Vastardis" w:date="2025-02-12T09:40:00Z" w16du:dateUtc="2025-02-12T09:40:00Z">
              <w:r w:rsidRPr="00784298">
                <w:rPr>
                  <w:rFonts w:eastAsia="Helvetica" w:cstheme="minorHAnsi"/>
                  <w:b/>
                  <w:bCs/>
                  <w:color w:val="08374B"/>
                  <w:sz w:val="24"/>
                  <w:szCs w:val="24"/>
                  <w:lang w:eastAsia="en-US"/>
                  <w:rPrChange w:id="1175" w:author="Nikolaos Vastardis" w:date="2025-02-12T09:48:00Z" w16du:dateUtc="2025-02-12T09:48:00Z">
                    <w:rPr>
                      <w:rFonts w:ascii="Helvetica" w:eastAsia="Helvetica" w:hAnsi="Helvetica" w:cs="Helvetica"/>
                      <w:b/>
                      <w:bCs/>
                      <w:color w:val="08374B"/>
                      <w:sz w:val="24"/>
                      <w:lang w:eastAsia="en-US"/>
                    </w:rPr>
                  </w:rPrChange>
                </w:rPr>
                <w:t>Definition</w:t>
              </w:r>
            </w:ins>
          </w:p>
        </w:tc>
      </w:tr>
      <w:tr w:rsidR="00784298" w:rsidRPr="00784298" w14:paraId="6C88632A" w14:textId="77777777" w:rsidTr="00784298">
        <w:trPr>
          <w:ins w:id="1176" w:author="Nikolaos Vastardis" w:date="2025-02-12T09:44:00Z"/>
        </w:trPr>
        <w:tc>
          <w:tcPr>
            <w:tcW w:w="2761" w:type="dxa"/>
            <w:gridSpan w:val="2"/>
          </w:tcPr>
          <w:p w14:paraId="2C3A2552" w14:textId="051E412C" w:rsidR="00784298" w:rsidRPr="00784298" w:rsidRDefault="00784298">
            <w:pPr>
              <w:widowControl w:val="0"/>
              <w:suppressAutoHyphens/>
              <w:spacing w:before="0" w:after="200" w:line="276" w:lineRule="auto"/>
              <w:ind w:right="108"/>
              <w:jc w:val="left"/>
              <w:rPr>
                <w:ins w:id="1177" w:author="Nikolaos Vastardis" w:date="2025-02-12T09:44:00Z" w16du:dateUtc="2025-02-12T09:44:00Z"/>
                <w:rFonts w:eastAsia="Helvetica" w:cstheme="minorHAnsi"/>
                <w:b/>
                <w:bCs/>
                <w:color w:val="08374B"/>
                <w:lang w:eastAsia="en-US"/>
                <w:rPrChange w:id="1178" w:author="Nikolaos Vastardis" w:date="2025-02-12T09:48:00Z" w16du:dateUtc="2025-02-12T09:48:00Z">
                  <w:rPr>
                    <w:ins w:id="1179" w:author="Nikolaos Vastardis" w:date="2025-02-12T09:44:00Z" w16du:dateUtc="2025-02-12T09:44:00Z"/>
                    <w:rFonts w:ascii="Helvetica" w:eastAsia="Helvetica" w:hAnsi="Helvetica" w:cs="Helvetica"/>
                    <w:b/>
                    <w:bCs/>
                    <w:color w:val="08374B"/>
                    <w:sz w:val="24"/>
                    <w:lang w:eastAsia="en-US"/>
                  </w:rPr>
                </w:rPrChange>
              </w:rPr>
              <w:pPrChange w:id="1180" w:author="Nikolaos Vastardis" w:date="2025-02-12T09:44:00Z" w16du:dateUtc="2025-02-12T09:44:00Z">
                <w:pPr>
                  <w:widowControl w:val="0"/>
                  <w:numPr>
                    <w:numId w:val="68"/>
                  </w:numPr>
                  <w:tabs>
                    <w:tab w:val="num" w:pos="0"/>
                  </w:tabs>
                  <w:suppressAutoHyphens/>
                  <w:spacing w:before="0" w:after="200" w:line="276" w:lineRule="auto"/>
                  <w:ind w:left="1080" w:right="108" w:hanging="720"/>
                  <w:jc w:val="left"/>
                </w:pPr>
              </w:pPrChange>
            </w:pPr>
            <w:ins w:id="1181" w:author="Nikolaos Vastardis" w:date="2025-02-12T09:44:00Z" w16du:dateUtc="2025-02-12T09:44:00Z">
              <w:r w:rsidRPr="00784298">
                <w:rPr>
                  <w:rFonts w:eastAsia="Helvetica" w:cstheme="minorHAnsi"/>
                  <w:b/>
                  <w:bCs/>
                  <w:color w:val="08374B"/>
                  <w:lang w:eastAsia="en-US"/>
                  <w:rPrChange w:id="1182" w:author="Nikolaos Vastardis" w:date="2025-02-12T09:48:00Z" w16du:dateUtc="2025-02-12T09:48:00Z">
                    <w:rPr>
                      <w:rFonts w:ascii="Helvetica" w:eastAsia="Helvetica" w:hAnsi="Helvetica" w:cs="Helvetica"/>
                      <w:b/>
                      <w:bCs/>
                      <w:color w:val="08374B"/>
                      <w:sz w:val="24"/>
                      <w:lang w:eastAsia="en-US"/>
                    </w:rPr>
                  </w:rPrChange>
                </w:rPr>
                <w:t>AtoN</w:t>
              </w:r>
            </w:ins>
          </w:p>
        </w:tc>
        <w:tc>
          <w:tcPr>
            <w:tcW w:w="6170" w:type="dxa"/>
          </w:tcPr>
          <w:p w14:paraId="4DB67A8D" w14:textId="69A322DF" w:rsidR="00784298" w:rsidRPr="00784298" w:rsidRDefault="00784298">
            <w:pPr>
              <w:widowControl w:val="0"/>
              <w:suppressAutoHyphens/>
              <w:spacing w:before="0" w:after="200" w:line="276" w:lineRule="auto"/>
              <w:ind w:left="-106" w:right="108"/>
              <w:jc w:val="left"/>
              <w:rPr>
                <w:ins w:id="1183" w:author="Nikolaos Vastardis" w:date="2025-02-12T09:44:00Z" w16du:dateUtc="2025-02-12T09:44:00Z"/>
                <w:rFonts w:eastAsia="Helvetica" w:cstheme="minorHAnsi"/>
                <w:color w:val="08374B"/>
                <w:lang w:eastAsia="en-US"/>
                <w:rPrChange w:id="1184" w:author="Nikolaos Vastardis" w:date="2025-02-12T09:48:00Z" w16du:dateUtc="2025-02-12T09:48:00Z">
                  <w:rPr>
                    <w:ins w:id="1185" w:author="Nikolaos Vastardis" w:date="2025-02-12T09:44:00Z" w16du:dateUtc="2025-02-12T09:44:00Z"/>
                    <w:rFonts w:ascii="Helvetica" w:eastAsia="Helvetica" w:hAnsi="Helvetica" w:cs="Helvetica"/>
                    <w:b/>
                    <w:bCs/>
                    <w:color w:val="08374B"/>
                    <w:sz w:val="24"/>
                    <w:lang w:eastAsia="en-US"/>
                  </w:rPr>
                </w:rPrChange>
              </w:rPr>
              <w:pPrChange w:id="1186" w:author="Nikolaos Vastardis" w:date="2025-02-12T09:44:00Z" w16du:dateUtc="2025-02-12T09:44:00Z">
                <w:pPr>
                  <w:widowControl w:val="0"/>
                  <w:numPr>
                    <w:numId w:val="68"/>
                  </w:numPr>
                  <w:tabs>
                    <w:tab w:val="num" w:pos="0"/>
                  </w:tabs>
                  <w:suppressAutoHyphens/>
                  <w:spacing w:before="0" w:after="200" w:line="276" w:lineRule="auto"/>
                  <w:ind w:left="-106" w:right="108" w:hanging="720"/>
                  <w:jc w:val="left"/>
                </w:pPr>
              </w:pPrChange>
            </w:pPr>
            <w:ins w:id="1187" w:author="Nikolaos Vastardis" w:date="2025-02-12T09:44:00Z" w16du:dateUtc="2025-02-12T09:44:00Z">
              <w:r w:rsidRPr="00784298">
                <w:rPr>
                  <w:rFonts w:eastAsia="Helvetica" w:cstheme="minorHAnsi"/>
                  <w:color w:val="08374B"/>
                  <w:lang w:eastAsia="en-US"/>
                  <w:rPrChange w:id="1188" w:author="Nikolaos Vastardis" w:date="2025-02-12T09:48:00Z" w16du:dateUtc="2025-02-12T09:48:00Z">
                    <w:rPr>
                      <w:rFonts w:ascii="Helvetica" w:eastAsia="Helvetica" w:hAnsi="Helvetica" w:cs="Helvetica"/>
                      <w:color w:val="08374B"/>
                      <w:sz w:val="24"/>
                      <w:lang w:eastAsia="en-US"/>
                    </w:rPr>
                  </w:rPrChange>
                </w:rPr>
                <w:t>Aids to Navigation</w:t>
              </w:r>
            </w:ins>
          </w:p>
        </w:tc>
      </w:tr>
      <w:tr w:rsidR="00784298" w:rsidRPr="00784298" w14:paraId="35F1FB0D" w14:textId="77777777" w:rsidTr="00784298">
        <w:trPr>
          <w:ins w:id="1189" w:author="Nikolaos Vastardis" w:date="2025-02-12T09:40:00Z"/>
        </w:trPr>
        <w:tc>
          <w:tcPr>
            <w:tcW w:w="2619" w:type="dxa"/>
          </w:tcPr>
          <w:p w14:paraId="44B66B3F" w14:textId="77777777" w:rsidR="00784298" w:rsidRPr="00784298" w:rsidRDefault="00784298" w:rsidP="00784298">
            <w:pPr>
              <w:suppressAutoHyphens/>
              <w:spacing w:before="0" w:line="276" w:lineRule="auto"/>
              <w:contextualSpacing/>
              <w:jc w:val="left"/>
              <w:rPr>
                <w:ins w:id="1190" w:author="Nikolaos Vastardis" w:date="2025-02-12T09:40:00Z" w16du:dateUtc="2025-02-12T09:40:00Z"/>
                <w:rFonts w:eastAsia="Helvetica" w:cstheme="minorHAnsi"/>
                <w:b/>
                <w:color w:val="08374B"/>
                <w:lang w:eastAsia="fr-FR"/>
                <w:rPrChange w:id="1191" w:author="Nikolaos Vastardis" w:date="2025-02-12T09:48:00Z" w16du:dateUtc="2025-02-12T09:48:00Z">
                  <w:rPr>
                    <w:ins w:id="1192" w:author="Nikolaos Vastardis" w:date="2025-02-12T09:40:00Z" w16du:dateUtc="2025-02-12T09:40:00Z"/>
                    <w:rFonts w:ascii="Helvetica" w:eastAsia="Helvetica" w:hAnsi="Helvetica" w:cs="Helvetica"/>
                    <w:b/>
                    <w:color w:val="08374B"/>
                    <w:sz w:val="24"/>
                    <w:lang w:eastAsia="fr-FR"/>
                  </w:rPr>
                </w:rPrChange>
              </w:rPr>
            </w:pPr>
            <w:ins w:id="1193" w:author="Nikolaos Vastardis" w:date="2025-02-12T09:40:00Z" w16du:dateUtc="2025-02-12T09:40:00Z">
              <w:r w:rsidRPr="00784298">
                <w:rPr>
                  <w:rFonts w:eastAsia="Helvetica" w:cstheme="minorHAnsi"/>
                  <w:b/>
                  <w:color w:val="08374B"/>
                  <w:lang w:eastAsia="fr-FR"/>
                  <w:rPrChange w:id="1194" w:author="Nikolaos Vastardis" w:date="2025-02-12T09:48:00Z" w16du:dateUtc="2025-02-12T09:48:00Z">
                    <w:rPr>
                      <w:rFonts w:ascii="Helvetica" w:eastAsia="Helvetica" w:hAnsi="Helvetica" w:cs="Helvetica"/>
                      <w:b/>
                      <w:color w:val="08374B"/>
                      <w:sz w:val="24"/>
                      <w:lang w:eastAsia="fr-FR"/>
                    </w:rPr>
                  </w:rPrChange>
                </w:rPr>
                <w:t>API</w:t>
              </w:r>
            </w:ins>
          </w:p>
        </w:tc>
        <w:tc>
          <w:tcPr>
            <w:tcW w:w="6312" w:type="dxa"/>
            <w:gridSpan w:val="2"/>
          </w:tcPr>
          <w:p w14:paraId="253D2203" w14:textId="77777777" w:rsidR="00784298" w:rsidRPr="00784298" w:rsidRDefault="00784298" w:rsidP="00784298">
            <w:pPr>
              <w:suppressAutoHyphens/>
              <w:spacing w:before="0" w:line="276" w:lineRule="auto"/>
              <w:jc w:val="left"/>
              <w:rPr>
                <w:ins w:id="1195" w:author="Nikolaos Vastardis" w:date="2025-02-12T09:40:00Z" w16du:dateUtc="2025-02-12T09:40:00Z"/>
                <w:rFonts w:eastAsia="Helvetica" w:cstheme="minorHAnsi"/>
                <w:color w:val="08374B"/>
                <w:lang w:eastAsia="fr-FR"/>
                <w:rPrChange w:id="1196" w:author="Nikolaos Vastardis" w:date="2025-02-12T09:48:00Z" w16du:dateUtc="2025-02-12T09:48:00Z">
                  <w:rPr>
                    <w:ins w:id="1197" w:author="Nikolaos Vastardis" w:date="2025-02-12T09:40:00Z" w16du:dateUtc="2025-02-12T09:40:00Z"/>
                    <w:rFonts w:ascii="Helvetica" w:eastAsia="Helvetica" w:hAnsi="Helvetica" w:cs="Helvetica"/>
                    <w:color w:val="08374B"/>
                    <w:sz w:val="24"/>
                    <w:lang w:eastAsia="fr-FR"/>
                  </w:rPr>
                </w:rPrChange>
              </w:rPr>
            </w:pPr>
            <w:ins w:id="1198" w:author="Nikolaos Vastardis" w:date="2025-02-12T09:40:00Z" w16du:dateUtc="2025-02-12T09:40:00Z">
              <w:r w:rsidRPr="00784298">
                <w:rPr>
                  <w:rFonts w:eastAsia="Helvetica" w:cstheme="minorHAnsi"/>
                  <w:color w:val="08374B"/>
                  <w:lang w:eastAsia="fr-FR"/>
                  <w:rPrChange w:id="1199" w:author="Nikolaos Vastardis" w:date="2025-02-12T09:48:00Z" w16du:dateUtc="2025-02-12T09:48:00Z">
                    <w:rPr>
                      <w:rFonts w:ascii="Helvetica" w:eastAsia="Helvetica" w:hAnsi="Helvetica" w:cs="Helvetica"/>
                      <w:color w:val="08374B"/>
                      <w:sz w:val="24"/>
                      <w:lang w:eastAsia="fr-FR"/>
                    </w:rPr>
                  </w:rPrChange>
                </w:rPr>
                <w:t>Application Programming Interface</w:t>
              </w:r>
            </w:ins>
          </w:p>
        </w:tc>
      </w:tr>
      <w:tr w:rsidR="00784298" w:rsidRPr="00784298" w14:paraId="09F65565" w14:textId="77777777" w:rsidTr="00784298">
        <w:trPr>
          <w:ins w:id="1200" w:author="Nikolaos Vastardis" w:date="2025-02-12T09:40:00Z"/>
        </w:trPr>
        <w:tc>
          <w:tcPr>
            <w:tcW w:w="2619" w:type="dxa"/>
          </w:tcPr>
          <w:p w14:paraId="201A072D" w14:textId="77777777" w:rsidR="00784298" w:rsidRPr="00784298" w:rsidRDefault="00784298" w:rsidP="00784298">
            <w:pPr>
              <w:suppressAutoHyphens/>
              <w:spacing w:before="0" w:line="276" w:lineRule="auto"/>
              <w:contextualSpacing/>
              <w:jc w:val="left"/>
              <w:rPr>
                <w:ins w:id="1201" w:author="Nikolaos Vastardis" w:date="2025-02-12T09:40:00Z" w16du:dateUtc="2025-02-12T09:40:00Z"/>
                <w:rFonts w:eastAsia="Helvetica" w:cstheme="minorHAnsi"/>
                <w:b/>
                <w:color w:val="08374B"/>
                <w:lang w:eastAsia="fr-FR"/>
                <w:rPrChange w:id="1202" w:author="Nikolaos Vastardis" w:date="2025-02-12T09:48:00Z" w16du:dateUtc="2025-02-12T09:48:00Z">
                  <w:rPr>
                    <w:ins w:id="1203" w:author="Nikolaos Vastardis" w:date="2025-02-12T09:40:00Z" w16du:dateUtc="2025-02-12T09:40:00Z"/>
                    <w:rFonts w:ascii="Helvetica" w:eastAsia="Helvetica" w:hAnsi="Helvetica" w:cs="Helvetica"/>
                    <w:b/>
                    <w:color w:val="08374B"/>
                    <w:sz w:val="24"/>
                    <w:lang w:eastAsia="fr-FR"/>
                  </w:rPr>
                </w:rPrChange>
              </w:rPr>
            </w:pPr>
            <w:ins w:id="1204" w:author="Nikolaos Vastardis" w:date="2025-02-12T09:40:00Z" w16du:dateUtc="2025-02-12T09:40:00Z">
              <w:r w:rsidRPr="00784298">
                <w:rPr>
                  <w:rFonts w:eastAsia="Helvetica" w:cstheme="minorHAnsi"/>
                  <w:b/>
                  <w:color w:val="08374B"/>
                  <w:lang w:eastAsia="fr-FR"/>
                  <w:rPrChange w:id="1205" w:author="Nikolaos Vastardis" w:date="2025-02-12T09:48:00Z" w16du:dateUtc="2025-02-12T09:48:00Z">
                    <w:rPr>
                      <w:rFonts w:ascii="Helvetica" w:eastAsia="Helvetica" w:hAnsi="Helvetica" w:cs="Helvetica"/>
                      <w:b/>
                      <w:color w:val="08374B"/>
                      <w:sz w:val="24"/>
                      <w:lang w:eastAsia="fr-FR"/>
                    </w:rPr>
                  </w:rPrChange>
                </w:rPr>
                <w:t>MRN</w:t>
              </w:r>
            </w:ins>
          </w:p>
        </w:tc>
        <w:tc>
          <w:tcPr>
            <w:tcW w:w="6312" w:type="dxa"/>
            <w:gridSpan w:val="2"/>
          </w:tcPr>
          <w:p w14:paraId="2192175A" w14:textId="77777777" w:rsidR="00784298" w:rsidRPr="00784298" w:rsidRDefault="00784298" w:rsidP="00784298">
            <w:pPr>
              <w:suppressAutoHyphens/>
              <w:spacing w:before="0" w:line="276" w:lineRule="auto"/>
              <w:jc w:val="left"/>
              <w:rPr>
                <w:ins w:id="1206" w:author="Nikolaos Vastardis" w:date="2025-02-12T09:40:00Z" w16du:dateUtc="2025-02-12T09:40:00Z"/>
                <w:rFonts w:eastAsia="Helvetica" w:cstheme="minorHAnsi"/>
                <w:color w:val="08374B"/>
                <w:lang w:eastAsia="fr-FR"/>
                <w:rPrChange w:id="1207" w:author="Nikolaos Vastardis" w:date="2025-02-12T09:48:00Z" w16du:dateUtc="2025-02-12T09:48:00Z">
                  <w:rPr>
                    <w:ins w:id="1208" w:author="Nikolaos Vastardis" w:date="2025-02-12T09:40:00Z" w16du:dateUtc="2025-02-12T09:40:00Z"/>
                    <w:rFonts w:ascii="Helvetica" w:eastAsia="Helvetica" w:hAnsi="Helvetica" w:cs="Helvetica"/>
                    <w:color w:val="08374B"/>
                    <w:sz w:val="24"/>
                    <w:lang w:eastAsia="fr-FR"/>
                  </w:rPr>
                </w:rPrChange>
              </w:rPr>
            </w:pPr>
            <w:ins w:id="1209" w:author="Nikolaos Vastardis" w:date="2025-02-12T09:40:00Z" w16du:dateUtc="2025-02-12T09:40:00Z">
              <w:r w:rsidRPr="00784298">
                <w:rPr>
                  <w:rFonts w:eastAsia="Helvetica" w:cstheme="minorHAnsi"/>
                  <w:color w:val="08374B"/>
                  <w:lang w:eastAsia="fr-FR"/>
                  <w:rPrChange w:id="1210" w:author="Nikolaos Vastardis" w:date="2025-02-12T09:48:00Z" w16du:dateUtc="2025-02-12T09:48:00Z">
                    <w:rPr>
                      <w:rFonts w:ascii="Helvetica" w:eastAsia="Helvetica" w:hAnsi="Helvetica" w:cs="Helvetica"/>
                      <w:color w:val="08374B"/>
                      <w:sz w:val="24"/>
                      <w:lang w:eastAsia="fr-FR"/>
                    </w:rPr>
                  </w:rPrChange>
                </w:rPr>
                <w:t>Maritime Resource Name</w:t>
              </w:r>
            </w:ins>
          </w:p>
        </w:tc>
      </w:tr>
      <w:tr w:rsidR="00784298" w:rsidRPr="00784298" w14:paraId="3B98C9A7" w14:textId="77777777" w:rsidTr="00784298">
        <w:trPr>
          <w:ins w:id="1211" w:author="Nikolaos Vastardis" w:date="2025-02-12T09:44:00Z"/>
        </w:trPr>
        <w:tc>
          <w:tcPr>
            <w:tcW w:w="2619" w:type="dxa"/>
          </w:tcPr>
          <w:p w14:paraId="35EF5AD1" w14:textId="48C39D35" w:rsidR="00784298" w:rsidRPr="00784298" w:rsidRDefault="00784298" w:rsidP="00784298">
            <w:pPr>
              <w:suppressAutoHyphens/>
              <w:spacing w:before="0" w:line="276" w:lineRule="auto"/>
              <w:contextualSpacing/>
              <w:jc w:val="left"/>
              <w:rPr>
                <w:ins w:id="1212" w:author="Nikolaos Vastardis" w:date="2025-02-12T09:44:00Z" w16du:dateUtc="2025-02-12T09:44:00Z"/>
                <w:rFonts w:eastAsia="Helvetica" w:cstheme="minorHAnsi"/>
                <w:b/>
                <w:color w:val="08374B"/>
                <w:lang w:eastAsia="fr-FR"/>
                <w:rPrChange w:id="1213" w:author="Nikolaos Vastardis" w:date="2025-02-12T09:48:00Z" w16du:dateUtc="2025-02-12T09:48:00Z">
                  <w:rPr>
                    <w:ins w:id="1214" w:author="Nikolaos Vastardis" w:date="2025-02-12T09:44:00Z" w16du:dateUtc="2025-02-12T09:44:00Z"/>
                    <w:rFonts w:ascii="Helvetica" w:eastAsia="Helvetica" w:hAnsi="Helvetica" w:cs="Helvetica"/>
                    <w:b/>
                    <w:color w:val="08374B"/>
                    <w:sz w:val="24"/>
                    <w:lang w:eastAsia="fr-FR"/>
                  </w:rPr>
                </w:rPrChange>
              </w:rPr>
            </w:pPr>
            <w:ins w:id="1215" w:author="Nikolaos Vastardis" w:date="2025-02-12T09:44:00Z" w16du:dateUtc="2025-02-12T09:44:00Z">
              <w:r w:rsidRPr="00784298">
                <w:rPr>
                  <w:rFonts w:eastAsia="Helvetica" w:cstheme="minorHAnsi"/>
                  <w:b/>
                  <w:color w:val="08374B"/>
                  <w:lang w:eastAsia="fr-FR"/>
                  <w:rPrChange w:id="1216" w:author="Nikolaos Vastardis" w:date="2025-02-12T09:48:00Z" w16du:dateUtc="2025-02-12T09:48:00Z">
                    <w:rPr>
                      <w:rFonts w:ascii="Helvetica" w:eastAsia="Helvetica" w:hAnsi="Helvetica" w:cs="Helvetica"/>
                      <w:b/>
                      <w:color w:val="08374B"/>
                      <w:sz w:val="24"/>
                      <w:lang w:eastAsia="fr-FR"/>
                    </w:rPr>
                  </w:rPrChange>
                </w:rPr>
                <w:t>MSI</w:t>
              </w:r>
            </w:ins>
          </w:p>
        </w:tc>
        <w:tc>
          <w:tcPr>
            <w:tcW w:w="6312" w:type="dxa"/>
            <w:gridSpan w:val="2"/>
          </w:tcPr>
          <w:p w14:paraId="3A7BD4A0" w14:textId="4D44CEA6" w:rsidR="00784298" w:rsidRPr="00784298" w:rsidRDefault="00784298" w:rsidP="00784298">
            <w:pPr>
              <w:suppressAutoHyphens/>
              <w:spacing w:before="0" w:line="276" w:lineRule="auto"/>
              <w:jc w:val="left"/>
              <w:rPr>
                <w:ins w:id="1217" w:author="Nikolaos Vastardis" w:date="2025-02-12T09:44:00Z" w16du:dateUtc="2025-02-12T09:44:00Z"/>
                <w:rFonts w:eastAsia="Helvetica" w:cstheme="minorHAnsi"/>
                <w:color w:val="08374B"/>
                <w:lang w:eastAsia="fr-FR"/>
                <w:rPrChange w:id="1218" w:author="Nikolaos Vastardis" w:date="2025-02-12T09:48:00Z" w16du:dateUtc="2025-02-12T09:48:00Z">
                  <w:rPr>
                    <w:ins w:id="1219" w:author="Nikolaos Vastardis" w:date="2025-02-12T09:44:00Z" w16du:dateUtc="2025-02-12T09:44:00Z"/>
                    <w:rFonts w:ascii="Helvetica" w:eastAsia="Helvetica" w:hAnsi="Helvetica" w:cs="Helvetica"/>
                    <w:color w:val="08374B"/>
                    <w:sz w:val="24"/>
                    <w:lang w:eastAsia="fr-FR"/>
                  </w:rPr>
                </w:rPrChange>
              </w:rPr>
            </w:pPr>
            <w:ins w:id="1220" w:author="Nikolaos Vastardis" w:date="2025-02-12T09:44:00Z" w16du:dateUtc="2025-02-12T09:44:00Z">
              <w:r w:rsidRPr="00784298">
                <w:rPr>
                  <w:rFonts w:eastAsia="Helvetica" w:cstheme="minorHAnsi"/>
                  <w:color w:val="08374B"/>
                  <w:lang w:eastAsia="fr-FR"/>
                  <w:rPrChange w:id="1221" w:author="Nikolaos Vastardis" w:date="2025-02-12T09:48:00Z" w16du:dateUtc="2025-02-12T09:48:00Z">
                    <w:rPr>
                      <w:rFonts w:ascii="Helvetica" w:eastAsia="Helvetica" w:hAnsi="Helvetica" w:cs="Helvetica"/>
                      <w:color w:val="08374B"/>
                      <w:sz w:val="24"/>
                      <w:lang w:eastAsia="fr-FR"/>
                    </w:rPr>
                  </w:rPrChange>
                </w:rPr>
                <w:t xml:space="preserve">Maritime </w:t>
              </w:r>
            </w:ins>
            <w:ins w:id="1222" w:author="Nikolaos Vastardis" w:date="2025-02-12T09:45:00Z" w16du:dateUtc="2025-02-12T09:45:00Z">
              <w:r w:rsidRPr="00784298">
                <w:rPr>
                  <w:rFonts w:eastAsia="Helvetica" w:cstheme="minorHAnsi"/>
                  <w:color w:val="08374B"/>
                  <w:lang w:eastAsia="fr-FR"/>
                  <w:rPrChange w:id="1223" w:author="Nikolaos Vastardis" w:date="2025-02-12T09:48:00Z" w16du:dateUtc="2025-02-12T09:48:00Z">
                    <w:rPr>
                      <w:rFonts w:ascii="Helvetica" w:eastAsia="Helvetica" w:hAnsi="Helvetica" w:cs="Helvetica"/>
                      <w:color w:val="08374B"/>
                      <w:sz w:val="24"/>
                      <w:lang w:eastAsia="fr-FR"/>
                    </w:rPr>
                  </w:rPrChange>
                </w:rPr>
                <w:t>Safety Information</w:t>
              </w:r>
            </w:ins>
          </w:p>
        </w:tc>
      </w:tr>
      <w:tr w:rsidR="00784298" w:rsidRPr="00784298" w14:paraId="5FF4A6E9" w14:textId="77777777" w:rsidTr="00784298">
        <w:trPr>
          <w:ins w:id="1224" w:author="Nikolaos Vastardis" w:date="2025-02-12T09:44:00Z"/>
        </w:trPr>
        <w:tc>
          <w:tcPr>
            <w:tcW w:w="2619" w:type="dxa"/>
          </w:tcPr>
          <w:p w14:paraId="160699E9" w14:textId="1DAFC7B6" w:rsidR="00784298" w:rsidRPr="00784298" w:rsidRDefault="00784298" w:rsidP="00784298">
            <w:pPr>
              <w:suppressAutoHyphens/>
              <w:spacing w:before="0" w:line="276" w:lineRule="auto"/>
              <w:contextualSpacing/>
              <w:jc w:val="left"/>
              <w:rPr>
                <w:ins w:id="1225" w:author="Nikolaos Vastardis" w:date="2025-02-12T09:44:00Z" w16du:dateUtc="2025-02-12T09:44:00Z"/>
                <w:rFonts w:eastAsia="Helvetica" w:cstheme="minorHAnsi"/>
                <w:b/>
                <w:color w:val="08374B"/>
                <w:lang w:eastAsia="fr-FR"/>
                <w:rPrChange w:id="1226" w:author="Nikolaos Vastardis" w:date="2025-02-12T09:48:00Z" w16du:dateUtc="2025-02-12T09:48:00Z">
                  <w:rPr>
                    <w:ins w:id="1227" w:author="Nikolaos Vastardis" w:date="2025-02-12T09:44:00Z" w16du:dateUtc="2025-02-12T09:44:00Z"/>
                    <w:rFonts w:ascii="Helvetica" w:eastAsia="Helvetica" w:hAnsi="Helvetica" w:cs="Helvetica"/>
                    <w:b/>
                    <w:color w:val="08374B"/>
                    <w:sz w:val="24"/>
                    <w:lang w:eastAsia="fr-FR"/>
                  </w:rPr>
                </w:rPrChange>
              </w:rPr>
            </w:pPr>
            <w:ins w:id="1228" w:author="Nikolaos Vastardis" w:date="2025-02-12T09:44:00Z" w16du:dateUtc="2025-02-12T09:44:00Z">
              <w:r w:rsidRPr="00784298">
                <w:rPr>
                  <w:rFonts w:eastAsia="Helvetica" w:cstheme="minorHAnsi"/>
                  <w:b/>
                  <w:color w:val="08374B"/>
                  <w:lang w:eastAsia="fr-FR"/>
                  <w:rPrChange w:id="1229" w:author="Nikolaos Vastardis" w:date="2025-02-12T09:48:00Z" w16du:dateUtc="2025-02-12T09:48:00Z">
                    <w:rPr>
                      <w:rFonts w:ascii="Helvetica" w:eastAsia="Helvetica" w:hAnsi="Helvetica" w:cs="Helvetica"/>
                      <w:b/>
                      <w:color w:val="08374B"/>
                      <w:sz w:val="24"/>
                      <w:lang w:eastAsia="fr-FR"/>
                    </w:rPr>
                  </w:rPrChange>
                </w:rPr>
                <w:t>NW</w:t>
              </w:r>
            </w:ins>
          </w:p>
        </w:tc>
        <w:tc>
          <w:tcPr>
            <w:tcW w:w="6312" w:type="dxa"/>
            <w:gridSpan w:val="2"/>
          </w:tcPr>
          <w:p w14:paraId="164B4076" w14:textId="2DFFA178" w:rsidR="00784298" w:rsidRPr="00784298" w:rsidRDefault="00784298" w:rsidP="00784298">
            <w:pPr>
              <w:suppressAutoHyphens/>
              <w:spacing w:before="0" w:line="276" w:lineRule="auto"/>
              <w:jc w:val="left"/>
              <w:rPr>
                <w:ins w:id="1230" w:author="Nikolaos Vastardis" w:date="2025-02-12T09:44:00Z" w16du:dateUtc="2025-02-12T09:44:00Z"/>
                <w:rFonts w:eastAsia="Helvetica" w:cstheme="minorHAnsi"/>
                <w:color w:val="08374B"/>
                <w:lang w:eastAsia="fr-FR"/>
                <w:rPrChange w:id="1231" w:author="Nikolaos Vastardis" w:date="2025-02-12T09:48:00Z" w16du:dateUtc="2025-02-12T09:48:00Z">
                  <w:rPr>
                    <w:ins w:id="1232" w:author="Nikolaos Vastardis" w:date="2025-02-12T09:44:00Z" w16du:dateUtc="2025-02-12T09:44:00Z"/>
                    <w:rFonts w:ascii="Helvetica" w:eastAsia="Helvetica" w:hAnsi="Helvetica" w:cs="Helvetica"/>
                    <w:color w:val="08374B"/>
                    <w:sz w:val="24"/>
                    <w:lang w:eastAsia="fr-FR"/>
                  </w:rPr>
                </w:rPrChange>
              </w:rPr>
            </w:pPr>
            <w:ins w:id="1233" w:author="Nikolaos Vastardis" w:date="2025-02-12T09:44:00Z" w16du:dateUtc="2025-02-12T09:44:00Z">
              <w:r w:rsidRPr="00784298">
                <w:rPr>
                  <w:rFonts w:eastAsia="Helvetica" w:cstheme="minorHAnsi"/>
                  <w:color w:val="08374B"/>
                  <w:lang w:eastAsia="fr-FR"/>
                  <w:rPrChange w:id="1234" w:author="Nikolaos Vastardis" w:date="2025-02-12T09:48:00Z" w16du:dateUtc="2025-02-12T09:48:00Z">
                    <w:rPr>
                      <w:rFonts w:ascii="Helvetica" w:eastAsia="Helvetica" w:hAnsi="Helvetica" w:cs="Helvetica"/>
                      <w:color w:val="08374B"/>
                      <w:sz w:val="24"/>
                      <w:lang w:eastAsia="fr-FR"/>
                    </w:rPr>
                  </w:rPrChange>
                </w:rPr>
                <w:t>Navigational Warning</w:t>
              </w:r>
            </w:ins>
          </w:p>
        </w:tc>
      </w:tr>
      <w:tr w:rsidR="00C83AD9" w:rsidRPr="00C83AD9" w14:paraId="1859B88B" w14:textId="77777777" w:rsidTr="00784298">
        <w:trPr>
          <w:ins w:id="1235" w:author="Nikolaos Vastardis" w:date="2025-02-12T09:53:00Z"/>
        </w:trPr>
        <w:tc>
          <w:tcPr>
            <w:tcW w:w="2619" w:type="dxa"/>
          </w:tcPr>
          <w:p w14:paraId="4D4AA13C" w14:textId="61C25688" w:rsidR="00C83AD9" w:rsidRPr="00C83AD9" w:rsidRDefault="00C83AD9" w:rsidP="00784298">
            <w:pPr>
              <w:suppressAutoHyphens/>
              <w:spacing w:before="0" w:line="276" w:lineRule="auto"/>
              <w:contextualSpacing/>
              <w:jc w:val="left"/>
              <w:rPr>
                <w:ins w:id="1236" w:author="Nikolaos Vastardis" w:date="2025-02-12T09:53:00Z" w16du:dateUtc="2025-02-12T09:53:00Z"/>
                <w:rFonts w:eastAsia="Helvetica" w:cstheme="minorHAnsi"/>
                <w:b/>
                <w:color w:val="08374B"/>
                <w:lang w:eastAsia="fr-FR"/>
              </w:rPr>
            </w:pPr>
            <w:ins w:id="1237" w:author="Nikolaos Vastardis" w:date="2025-02-12T09:53:00Z" w16du:dateUtc="2025-02-12T09:53:00Z">
              <w:r>
                <w:rPr>
                  <w:rFonts w:eastAsia="Helvetica" w:cstheme="minorHAnsi"/>
                  <w:b/>
                  <w:color w:val="08374B"/>
                  <w:lang w:eastAsia="fr-FR"/>
                </w:rPr>
                <w:t>OEM</w:t>
              </w:r>
            </w:ins>
          </w:p>
        </w:tc>
        <w:tc>
          <w:tcPr>
            <w:tcW w:w="6312" w:type="dxa"/>
            <w:gridSpan w:val="2"/>
          </w:tcPr>
          <w:p w14:paraId="43185AA1" w14:textId="55FBB7AA" w:rsidR="00C83AD9" w:rsidRPr="00C83AD9" w:rsidRDefault="00C83AD9" w:rsidP="00784298">
            <w:pPr>
              <w:suppressAutoHyphens/>
              <w:spacing w:before="0" w:line="276" w:lineRule="auto"/>
              <w:jc w:val="left"/>
              <w:rPr>
                <w:ins w:id="1238" w:author="Nikolaos Vastardis" w:date="2025-02-12T09:53:00Z" w16du:dateUtc="2025-02-12T09:53:00Z"/>
                <w:rFonts w:eastAsia="Helvetica" w:cstheme="minorHAnsi"/>
                <w:color w:val="08374B"/>
                <w:lang w:eastAsia="fr-FR"/>
              </w:rPr>
            </w:pPr>
            <w:ins w:id="1239" w:author="Nikolaos Vastardis" w:date="2025-02-12T09:53:00Z" w16du:dateUtc="2025-02-12T09:53:00Z">
              <w:r>
                <w:rPr>
                  <w:rFonts w:eastAsia="Helvetica" w:cstheme="minorHAnsi"/>
                  <w:color w:val="08374B"/>
                  <w:lang w:eastAsia="fr-FR"/>
                </w:rPr>
                <w:t>Original Equipment Manufacturer</w:t>
              </w:r>
            </w:ins>
          </w:p>
        </w:tc>
      </w:tr>
      <w:tr w:rsidR="00C83AD9" w:rsidRPr="00C83AD9" w14:paraId="77F6592E" w14:textId="77777777" w:rsidTr="00784298">
        <w:trPr>
          <w:ins w:id="1240" w:author="Nikolaos Vastardis" w:date="2025-02-12T09:51:00Z"/>
        </w:trPr>
        <w:tc>
          <w:tcPr>
            <w:tcW w:w="2619" w:type="dxa"/>
          </w:tcPr>
          <w:p w14:paraId="2B82928C" w14:textId="1E3FC35F" w:rsidR="00C83AD9" w:rsidRPr="00C83AD9" w:rsidRDefault="00C83AD9" w:rsidP="00784298">
            <w:pPr>
              <w:suppressAutoHyphens/>
              <w:spacing w:before="0" w:line="276" w:lineRule="auto"/>
              <w:contextualSpacing/>
              <w:jc w:val="left"/>
              <w:rPr>
                <w:ins w:id="1241" w:author="Nikolaos Vastardis" w:date="2025-02-12T09:51:00Z" w16du:dateUtc="2025-02-12T09:51:00Z"/>
                <w:rFonts w:eastAsia="Helvetica" w:cstheme="minorHAnsi"/>
                <w:b/>
                <w:color w:val="08374B"/>
                <w:lang w:eastAsia="fr-FR"/>
              </w:rPr>
            </w:pPr>
            <w:ins w:id="1242" w:author="Nikolaos Vastardis" w:date="2025-02-12T09:51:00Z" w16du:dateUtc="2025-02-12T09:51:00Z">
              <w:r>
                <w:rPr>
                  <w:rFonts w:eastAsia="Helvetica" w:cstheme="minorHAnsi"/>
                  <w:b/>
                  <w:color w:val="08374B"/>
                  <w:lang w:eastAsia="fr-FR"/>
                </w:rPr>
                <w:t>RENC</w:t>
              </w:r>
            </w:ins>
          </w:p>
        </w:tc>
        <w:tc>
          <w:tcPr>
            <w:tcW w:w="6312" w:type="dxa"/>
            <w:gridSpan w:val="2"/>
          </w:tcPr>
          <w:p w14:paraId="4B3CD64E" w14:textId="09154041" w:rsidR="00C83AD9" w:rsidRPr="00C83AD9" w:rsidRDefault="00C83AD9" w:rsidP="00784298">
            <w:pPr>
              <w:suppressAutoHyphens/>
              <w:spacing w:before="0" w:line="276" w:lineRule="auto"/>
              <w:jc w:val="left"/>
              <w:rPr>
                <w:ins w:id="1243" w:author="Nikolaos Vastardis" w:date="2025-02-12T09:51:00Z" w16du:dateUtc="2025-02-12T09:51:00Z"/>
                <w:rFonts w:eastAsia="Helvetica" w:cstheme="minorHAnsi"/>
                <w:color w:val="08374B"/>
                <w:lang w:eastAsia="fr-FR"/>
              </w:rPr>
            </w:pPr>
            <w:ins w:id="1244" w:author="Nikolaos Vastardis" w:date="2025-02-12T09:51:00Z" w16du:dateUtc="2025-02-12T09:51:00Z">
              <w:r>
                <w:rPr>
                  <w:rFonts w:eastAsia="Helvetica" w:cstheme="minorHAnsi"/>
                  <w:color w:val="08374B"/>
                  <w:lang w:eastAsia="fr-FR"/>
                </w:rPr>
                <w:t>Regional ENC Coordination Centre</w:t>
              </w:r>
            </w:ins>
          </w:p>
        </w:tc>
      </w:tr>
      <w:tr w:rsidR="00C83AD9" w:rsidRPr="00C83AD9" w14:paraId="51518B89" w14:textId="77777777" w:rsidTr="00784298">
        <w:trPr>
          <w:ins w:id="1245" w:author="Nikolaos Vastardis" w:date="2025-02-12T09:53:00Z"/>
        </w:trPr>
        <w:tc>
          <w:tcPr>
            <w:tcW w:w="2619" w:type="dxa"/>
          </w:tcPr>
          <w:p w14:paraId="73C9296D" w14:textId="7044E547" w:rsidR="00C83AD9" w:rsidRDefault="00C83AD9" w:rsidP="00784298">
            <w:pPr>
              <w:suppressAutoHyphens/>
              <w:spacing w:before="0" w:line="276" w:lineRule="auto"/>
              <w:contextualSpacing/>
              <w:jc w:val="left"/>
              <w:rPr>
                <w:ins w:id="1246" w:author="Nikolaos Vastardis" w:date="2025-02-12T09:53:00Z" w16du:dateUtc="2025-02-12T09:53:00Z"/>
                <w:rFonts w:eastAsia="Helvetica" w:cstheme="minorHAnsi"/>
                <w:b/>
                <w:color w:val="08374B"/>
                <w:lang w:eastAsia="fr-FR"/>
              </w:rPr>
            </w:pPr>
            <w:ins w:id="1247" w:author="Nikolaos Vastardis" w:date="2025-02-12T09:53:00Z" w16du:dateUtc="2025-02-12T09:53:00Z">
              <w:r>
                <w:rPr>
                  <w:rFonts w:eastAsia="Helvetica" w:cstheme="minorHAnsi"/>
                  <w:b/>
                  <w:color w:val="08374B"/>
                  <w:lang w:eastAsia="fr-FR"/>
                </w:rPr>
                <w:t>SOLAS</w:t>
              </w:r>
            </w:ins>
          </w:p>
        </w:tc>
        <w:tc>
          <w:tcPr>
            <w:tcW w:w="6312" w:type="dxa"/>
            <w:gridSpan w:val="2"/>
          </w:tcPr>
          <w:p w14:paraId="074731E3" w14:textId="35B00145" w:rsidR="00C83AD9" w:rsidRDefault="00C83AD9" w:rsidP="00784298">
            <w:pPr>
              <w:suppressAutoHyphens/>
              <w:spacing w:before="0" w:line="276" w:lineRule="auto"/>
              <w:jc w:val="left"/>
              <w:rPr>
                <w:ins w:id="1248" w:author="Nikolaos Vastardis" w:date="2025-02-12T09:53:00Z" w16du:dateUtc="2025-02-12T09:53:00Z"/>
                <w:rFonts w:eastAsia="Helvetica" w:cstheme="minorHAnsi"/>
                <w:color w:val="08374B"/>
                <w:lang w:eastAsia="fr-FR"/>
              </w:rPr>
            </w:pPr>
            <w:ins w:id="1249" w:author="Nikolaos Vastardis" w:date="2025-02-12T09:53:00Z" w16du:dateUtc="2025-02-12T09:53:00Z">
              <w:r>
                <w:rPr>
                  <w:rFonts w:eastAsia="Helvetica" w:cstheme="minorHAnsi"/>
                  <w:color w:val="08374B"/>
                  <w:lang w:eastAsia="fr-FR"/>
                </w:rPr>
                <w:t xml:space="preserve">Safety of Life at Sea Convention </w:t>
              </w:r>
            </w:ins>
            <w:ins w:id="1250" w:author="Nikolaos Vastardis" w:date="2025-02-12T09:54:00Z" w16du:dateUtc="2025-02-12T09:54:00Z">
              <w:r>
                <w:rPr>
                  <w:rFonts w:eastAsia="Helvetica" w:cstheme="minorHAnsi"/>
                  <w:color w:val="08374B"/>
                  <w:lang w:eastAsia="fr-FR"/>
                </w:rPr>
                <w:t>(IMO)</w:t>
              </w:r>
            </w:ins>
          </w:p>
        </w:tc>
      </w:tr>
      <w:tr w:rsidR="00C83AD9" w:rsidRPr="00C83AD9" w14:paraId="3BB5407D" w14:textId="77777777" w:rsidTr="00784298">
        <w:trPr>
          <w:ins w:id="1251" w:author="Nikolaos Vastardis" w:date="2025-02-12T09:52:00Z"/>
        </w:trPr>
        <w:tc>
          <w:tcPr>
            <w:tcW w:w="2619" w:type="dxa"/>
          </w:tcPr>
          <w:p w14:paraId="4CE62E38" w14:textId="15331273" w:rsidR="00C83AD9" w:rsidRDefault="00C83AD9" w:rsidP="00784298">
            <w:pPr>
              <w:suppressAutoHyphens/>
              <w:spacing w:before="0" w:line="276" w:lineRule="auto"/>
              <w:contextualSpacing/>
              <w:jc w:val="left"/>
              <w:rPr>
                <w:ins w:id="1252" w:author="Nikolaos Vastardis" w:date="2025-02-12T09:52:00Z" w16du:dateUtc="2025-02-12T09:52:00Z"/>
                <w:rFonts w:eastAsia="Helvetica" w:cstheme="minorHAnsi"/>
                <w:b/>
                <w:color w:val="08374B"/>
                <w:lang w:eastAsia="fr-FR"/>
              </w:rPr>
            </w:pPr>
            <w:ins w:id="1253" w:author="Nikolaos Vastardis" w:date="2025-02-12T09:52:00Z" w16du:dateUtc="2025-02-12T09:52:00Z">
              <w:r>
                <w:rPr>
                  <w:rFonts w:eastAsia="Helvetica" w:cstheme="minorHAnsi"/>
                  <w:b/>
                  <w:color w:val="08374B"/>
                  <w:lang w:eastAsia="fr-FR"/>
                </w:rPr>
                <w:t xml:space="preserve">VAR </w:t>
              </w:r>
            </w:ins>
          </w:p>
        </w:tc>
        <w:tc>
          <w:tcPr>
            <w:tcW w:w="6312" w:type="dxa"/>
            <w:gridSpan w:val="2"/>
          </w:tcPr>
          <w:p w14:paraId="3587F455" w14:textId="3AD3FCE3" w:rsidR="00C83AD9" w:rsidRDefault="00C83AD9" w:rsidP="00784298">
            <w:pPr>
              <w:suppressAutoHyphens/>
              <w:spacing w:before="0" w:line="276" w:lineRule="auto"/>
              <w:jc w:val="left"/>
              <w:rPr>
                <w:ins w:id="1254" w:author="Nikolaos Vastardis" w:date="2025-02-12T09:52:00Z" w16du:dateUtc="2025-02-12T09:52:00Z"/>
                <w:rFonts w:eastAsia="Helvetica" w:cstheme="minorHAnsi"/>
                <w:color w:val="08374B"/>
                <w:lang w:eastAsia="fr-FR"/>
              </w:rPr>
            </w:pPr>
            <w:ins w:id="1255" w:author="Nikolaos Vastardis" w:date="2025-02-12T09:52:00Z" w16du:dateUtc="2025-02-12T09:52:00Z">
              <w:r>
                <w:rPr>
                  <w:rFonts w:eastAsia="Helvetica" w:cstheme="minorHAnsi"/>
                  <w:color w:val="08374B"/>
                  <w:lang w:eastAsia="fr-FR"/>
                </w:rPr>
                <w:t>Value Added Reseller</w:t>
              </w:r>
            </w:ins>
          </w:p>
        </w:tc>
      </w:tr>
      <w:tr w:rsidR="00C83AD9" w:rsidRPr="00C83AD9" w14:paraId="21C48672" w14:textId="77777777" w:rsidTr="00784298">
        <w:trPr>
          <w:ins w:id="1256" w:author="Nikolaos Vastardis" w:date="2025-02-12T09:50:00Z"/>
        </w:trPr>
        <w:tc>
          <w:tcPr>
            <w:tcW w:w="2619" w:type="dxa"/>
          </w:tcPr>
          <w:p w14:paraId="5CC565D8" w14:textId="4DFD5947" w:rsidR="00C83AD9" w:rsidRPr="00C83AD9" w:rsidRDefault="00C83AD9" w:rsidP="00784298">
            <w:pPr>
              <w:suppressAutoHyphens/>
              <w:spacing w:before="0" w:line="276" w:lineRule="auto"/>
              <w:contextualSpacing/>
              <w:jc w:val="left"/>
              <w:rPr>
                <w:ins w:id="1257" w:author="Nikolaos Vastardis" w:date="2025-02-12T09:50:00Z" w16du:dateUtc="2025-02-12T09:50:00Z"/>
                <w:rFonts w:eastAsia="Helvetica" w:cstheme="minorHAnsi"/>
                <w:b/>
                <w:color w:val="08374B"/>
                <w:lang w:eastAsia="fr-FR"/>
              </w:rPr>
            </w:pPr>
            <w:ins w:id="1258" w:author="Nikolaos Vastardis" w:date="2025-02-12T09:50:00Z" w16du:dateUtc="2025-02-12T09:50:00Z">
              <w:r>
                <w:rPr>
                  <w:rFonts w:eastAsia="Helvetica" w:cstheme="minorHAnsi"/>
                  <w:b/>
                  <w:color w:val="08374B"/>
                  <w:lang w:eastAsia="fr-FR"/>
                </w:rPr>
                <w:t>VTS</w:t>
              </w:r>
            </w:ins>
          </w:p>
        </w:tc>
        <w:tc>
          <w:tcPr>
            <w:tcW w:w="6312" w:type="dxa"/>
            <w:gridSpan w:val="2"/>
          </w:tcPr>
          <w:p w14:paraId="1BE0FFDD" w14:textId="65D42CD9" w:rsidR="00C83AD9" w:rsidRPr="00C83AD9" w:rsidRDefault="00C83AD9" w:rsidP="00784298">
            <w:pPr>
              <w:suppressAutoHyphens/>
              <w:spacing w:before="0" w:line="276" w:lineRule="auto"/>
              <w:jc w:val="left"/>
              <w:rPr>
                <w:ins w:id="1259" w:author="Nikolaos Vastardis" w:date="2025-02-12T09:50:00Z" w16du:dateUtc="2025-02-12T09:50:00Z"/>
                <w:rFonts w:eastAsia="Helvetica" w:cstheme="minorHAnsi"/>
                <w:color w:val="08374B"/>
                <w:lang w:eastAsia="fr-FR"/>
              </w:rPr>
            </w:pPr>
            <w:ins w:id="1260" w:author="Nikolaos Vastardis" w:date="2025-02-12T09:51:00Z" w16du:dateUtc="2025-02-12T09:51:00Z">
              <w:r>
                <w:rPr>
                  <w:rFonts w:eastAsia="Helvetica" w:cstheme="minorHAnsi"/>
                  <w:color w:val="08374B"/>
                  <w:lang w:eastAsia="fr-FR"/>
                </w:rPr>
                <w:t>Vessel Traffic Services</w:t>
              </w:r>
            </w:ins>
          </w:p>
        </w:tc>
      </w:tr>
    </w:tbl>
    <w:p w14:paraId="32C157CF" w14:textId="77777777" w:rsidR="00784298" w:rsidRPr="00784298" w:rsidRDefault="00784298">
      <w:pPr>
        <w:pStyle w:val="Corpsdetexte1"/>
        <w:rPr>
          <w:ins w:id="1261" w:author="Nikolaos Vastardis" w:date="2025-02-12T09:40:00Z" w16du:dateUtc="2025-02-12T09:40:00Z"/>
        </w:rPr>
        <w:pPrChange w:id="1262" w:author="Nikolaos Vastardis" w:date="2025-02-12T09:40:00Z" w16du:dateUtc="2025-02-12T09:40:00Z">
          <w:pPr>
            <w:pStyle w:val="Heading2"/>
          </w:pPr>
        </w:pPrChange>
      </w:pPr>
    </w:p>
    <w:p w14:paraId="78C4A6D2" w14:textId="209646A0" w:rsidR="00784298" w:rsidRDefault="00784298" w:rsidP="00784298">
      <w:pPr>
        <w:pStyle w:val="Heading2"/>
        <w:rPr>
          <w:ins w:id="1263" w:author="Nikolaos Vastardis" w:date="2025-02-12T09:40:00Z" w16du:dateUtc="2025-02-12T09:40:00Z"/>
        </w:rPr>
      </w:pPr>
      <w:ins w:id="1264" w:author="Nikolaos Vastardis" w:date="2025-02-12T09:40:00Z" w16du:dateUtc="2025-02-12T09:40:00Z">
        <w:r>
          <w:t>Terminology</w:t>
        </w:r>
      </w:ins>
    </w:p>
    <w:p w14:paraId="27E1B540" w14:textId="77777777" w:rsidR="00784298" w:rsidRPr="00784298" w:rsidRDefault="00784298">
      <w:pPr>
        <w:pStyle w:val="SeparationlineHeading2"/>
        <w:rPr>
          <w:ins w:id="1265" w:author="Nikolaos Vastardis" w:date="2025-02-12T09:40:00Z" w16du:dateUtc="2025-02-12T09:40:00Z"/>
        </w:rPr>
        <w:pPrChange w:id="1266" w:author="Nikolaos Vastardis" w:date="2025-02-12T09:40:00Z" w16du:dateUtc="2025-02-12T09:40:00Z">
          <w:pPr>
            <w:pStyle w:val="Corpsdetexte1"/>
          </w:pPr>
        </w:pPrChange>
      </w:pPr>
    </w:p>
    <w:tbl>
      <w:tblPr>
        <w:tblW w:w="9214" w:type="dxa"/>
        <w:tblLayout w:type="fixed"/>
        <w:tblLook w:val="04A0" w:firstRow="1" w:lastRow="0" w:firstColumn="1" w:lastColumn="0" w:noHBand="0" w:noVBand="1"/>
      </w:tblPr>
      <w:tblGrid>
        <w:gridCol w:w="2490"/>
        <w:gridCol w:w="6724"/>
      </w:tblGrid>
      <w:tr w:rsidR="00784298" w:rsidRPr="00784298" w14:paraId="2DFA1DF7" w14:textId="77777777" w:rsidTr="00784298">
        <w:trPr>
          <w:ins w:id="1267" w:author="Nikolaos Vastardis" w:date="2025-02-12T09:41:00Z"/>
        </w:trPr>
        <w:tc>
          <w:tcPr>
            <w:tcW w:w="2490" w:type="dxa"/>
          </w:tcPr>
          <w:p w14:paraId="61CAEAFC" w14:textId="77777777" w:rsidR="00784298" w:rsidRPr="00784298" w:rsidRDefault="00784298">
            <w:pPr>
              <w:widowControl w:val="0"/>
              <w:suppressAutoHyphens/>
              <w:spacing w:before="0" w:line="276" w:lineRule="auto"/>
              <w:ind w:left="37" w:right="108"/>
              <w:jc w:val="left"/>
              <w:rPr>
                <w:ins w:id="1268" w:author="Nikolaos Vastardis" w:date="2025-02-12T09:41:00Z" w16du:dateUtc="2025-02-12T09:41:00Z"/>
                <w:rFonts w:eastAsia="Helvetica" w:cstheme="minorHAnsi"/>
                <w:b/>
                <w:bCs/>
                <w:color w:val="08374B"/>
                <w:sz w:val="24"/>
                <w:szCs w:val="24"/>
                <w:lang w:eastAsia="en-US"/>
                <w:rPrChange w:id="1269" w:author="Nikolaos Vastardis" w:date="2025-02-12T09:48:00Z" w16du:dateUtc="2025-02-12T09:48:00Z">
                  <w:rPr>
                    <w:ins w:id="1270" w:author="Nikolaos Vastardis" w:date="2025-02-12T09:41:00Z" w16du:dateUtc="2025-02-12T09:41:00Z"/>
                    <w:rFonts w:ascii="Helvetica" w:eastAsia="Helvetica" w:hAnsi="Helvetica" w:cs="Helvetica"/>
                    <w:b/>
                    <w:bCs/>
                    <w:color w:val="08374B"/>
                    <w:sz w:val="24"/>
                    <w:szCs w:val="24"/>
                    <w:lang w:eastAsia="en-US"/>
                  </w:rPr>
                </w:rPrChange>
              </w:rPr>
              <w:pPrChange w:id="1271" w:author="Nikolaos Vastardis" w:date="2025-02-12T09:43:00Z" w16du:dateUtc="2025-02-12T09:43:00Z">
                <w:pPr>
                  <w:widowControl w:val="0"/>
                  <w:numPr>
                    <w:numId w:val="69"/>
                  </w:numPr>
                  <w:tabs>
                    <w:tab w:val="num" w:pos="0"/>
                  </w:tabs>
                  <w:suppressAutoHyphens/>
                  <w:spacing w:before="0" w:after="200" w:line="276" w:lineRule="auto"/>
                  <w:ind w:left="1080" w:right="108" w:hanging="720"/>
                  <w:contextualSpacing/>
                  <w:jc w:val="left"/>
                </w:pPr>
              </w:pPrChange>
            </w:pPr>
            <w:ins w:id="1272" w:author="Nikolaos Vastardis" w:date="2025-02-12T09:41:00Z" w16du:dateUtc="2025-02-12T09:41:00Z">
              <w:r w:rsidRPr="00784298">
                <w:rPr>
                  <w:rFonts w:eastAsia="Helvetica" w:cstheme="minorHAnsi"/>
                  <w:b/>
                  <w:bCs/>
                  <w:color w:val="08374B"/>
                  <w:sz w:val="24"/>
                  <w:szCs w:val="24"/>
                  <w:lang w:eastAsia="en-US"/>
                  <w:rPrChange w:id="1273" w:author="Nikolaos Vastardis" w:date="2025-02-12T09:48:00Z" w16du:dateUtc="2025-02-12T09:48:00Z">
                    <w:rPr>
                      <w:rFonts w:ascii="Helvetica" w:eastAsia="Helvetica" w:hAnsi="Helvetica" w:cs="Helvetica"/>
                      <w:b/>
                      <w:bCs/>
                      <w:color w:val="08374B"/>
                      <w:sz w:val="24"/>
                      <w:szCs w:val="24"/>
                      <w:lang w:eastAsia="en-US"/>
                    </w:rPr>
                  </w:rPrChange>
                </w:rPr>
                <w:t>Term</w:t>
              </w:r>
            </w:ins>
          </w:p>
        </w:tc>
        <w:tc>
          <w:tcPr>
            <w:tcW w:w="6724" w:type="dxa"/>
          </w:tcPr>
          <w:p w14:paraId="40A5A6BB" w14:textId="77777777" w:rsidR="00784298" w:rsidRPr="00784298" w:rsidRDefault="00784298">
            <w:pPr>
              <w:widowControl w:val="0"/>
              <w:suppressAutoHyphens/>
              <w:spacing w:before="0" w:line="276" w:lineRule="auto"/>
              <w:ind w:left="108" w:right="108"/>
              <w:jc w:val="left"/>
              <w:rPr>
                <w:ins w:id="1274" w:author="Nikolaos Vastardis" w:date="2025-02-12T09:41:00Z" w16du:dateUtc="2025-02-12T09:41:00Z"/>
                <w:rFonts w:eastAsia="Helvetica" w:cstheme="minorHAnsi"/>
                <w:b/>
                <w:bCs/>
                <w:color w:val="08374B"/>
                <w:sz w:val="24"/>
                <w:szCs w:val="24"/>
                <w:lang w:eastAsia="en-US"/>
                <w:rPrChange w:id="1275" w:author="Nikolaos Vastardis" w:date="2025-02-12T09:48:00Z" w16du:dateUtc="2025-02-12T09:48:00Z">
                  <w:rPr>
                    <w:ins w:id="1276" w:author="Nikolaos Vastardis" w:date="2025-02-12T09:41:00Z" w16du:dateUtc="2025-02-12T09:41:00Z"/>
                    <w:rFonts w:ascii="Helvetica 55 Roman" w:eastAsia="Helvetica" w:hAnsi="Helvetica 55 Roman" w:cs="Helvetica"/>
                    <w:b/>
                    <w:bCs/>
                    <w:color w:val="08374B"/>
                    <w:sz w:val="24"/>
                    <w:lang w:eastAsia="en-US"/>
                  </w:rPr>
                </w:rPrChange>
              </w:rPr>
              <w:pPrChange w:id="1277" w:author="Nikolaos Vastardis" w:date="2025-02-12T09:43:00Z" w16du:dateUtc="2025-02-12T09:43:00Z">
                <w:pPr>
                  <w:widowControl w:val="0"/>
                  <w:numPr>
                    <w:numId w:val="69"/>
                  </w:numPr>
                  <w:tabs>
                    <w:tab w:val="num" w:pos="0"/>
                  </w:tabs>
                  <w:suppressAutoHyphens/>
                  <w:spacing w:before="0" w:after="200" w:line="276" w:lineRule="auto"/>
                  <w:ind w:left="108" w:right="108" w:hanging="720"/>
                  <w:contextualSpacing/>
                  <w:jc w:val="left"/>
                </w:pPr>
              </w:pPrChange>
            </w:pPr>
            <w:ins w:id="1278" w:author="Nikolaos Vastardis" w:date="2025-02-12T09:41:00Z" w16du:dateUtc="2025-02-12T09:41:00Z">
              <w:r w:rsidRPr="00784298">
                <w:rPr>
                  <w:rFonts w:eastAsia="Helvetica" w:cstheme="minorHAnsi"/>
                  <w:b/>
                  <w:bCs/>
                  <w:color w:val="08374B"/>
                  <w:sz w:val="24"/>
                  <w:szCs w:val="24"/>
                  <w:lang w:eastAsia="en-US"/>
                  <w:rPrChange w:id="1279" w:author="Nikolaos Vastardis" w:date="2025-02-12T09:48:00Z" w16du:dateUtc="2025-02-12T09:48:00Z">
                    <w:rPr>
                      <w:rFonts w:ascii="Helvetica" w:eastAsia="Helvetica" w:hAnsi="Helvetica" w:cs="Helvetica"/>
                      <w:b/>
                      <w:bCs/>
                      <w:color w:val="08374B"/>
                      <w:sz w:val="24"/>
                      <w:lang w:eastAsia="en-US"/>
                    </w:rPr>
                  </w:rPrChange>
                </w:rPr>
                <w:t>Definition</w:t>
              </w:r>
            </w:ins>
          </w:p>
        </w:tc>
      </w:tr>
      <w:tr w:rsidR="00784298" w:rsidRPr="00784298" w14:paraId="78790464" w14:textId="77777777" w:rsidTr="00784298">
        <w:trPr>
          <w:ins w:id="1280" w:author="Nikolaos Vastardis" w:date="2025-02-12T09:41:00Z"/>
        </w:trPr>
        <w:tc>
          <w:tcPr>
            <w:tcW w:w="2490" w:type="dxa"/>
          </w:tcPr>
          <w:p w14:paraId="3A6D6BFB" w14:textId="514CBCAA" w:rsidR="00784298" w:rsidRPr="00784298" w:rsidRDefault="00784298">
            <w:pPr>
              <w:tabs>
                <w:tab w:val="left" w:pos="709"/>
              </w:tabs>
              <w:suppressAutoHyphens/>
              <w:spacing w:before="0" w:line="276" w:lineRule="auto"/>
              <w:ind w:left="37" w:right="108"/>
              <w:jc w:val="left"/>
              <w:rPr>
                <w:ins w:id="1281" w:author="Nikolaos Vastardis" w:date="2025-02-12T09:41:00Z" w16du:dateUtc="2025-02-12T09:41:00Z"/>
                <w:rFonts w:eastAsia="Helvetica" w:cstheme="minorHAnsi"/>
                <w:b/>
                <w:color w:val="08374B"/>
                <w:lang w:eastAsia="en-US"/>
                <w:rPrChange w:id="1282" w:author="Nikolaos Vastardis" w:date="2025-02-12T09:48:00Z" w16du:dateUtc="2025-02-12T09:48:00Z">
                  <w:rPr>
                    <w:ins w:id="1283" w:author="Nikolaos Vastardis" w:date="2025-02-12T09:41:00Z" w16du:dateUtc="2025-02-12T09:41:00Z"/>
                    <w:rFonts w:ascii="Helvetica 55 Roman" w:eastAsia="Helvetica" w:hAnsi="Helvetica 55 Roman" w:cs="Helvetica"/>
                    <w:b/>
                    <w:color w:val="08374B"/>
                    <w:sz w:val="24"/>
                    <w:szCs w:val="24"/>
                    <w:lang w:eastAsia="en-US"/>
                  </w:rPr>
                </w:rPrChange>
              </w:rPr>
              <w:pPrChange w:id="1284" w:author="Nikolaos Vastardis" w:date="2025-02-12T09:45:00Z" w16du:dateUtc="2025-02-12T09:45:00Z">
                <w:pPr>
                  <w:numPr>
                    <w:numId w:val="69"/>
                  </w:numPr>
                  <w:tabs>
                    <w:tab w:val="num" w:pos="0"/>
                    <w:tab w:val="left" w:pos="709"/>
                  </w:tabs>
                  <w:suppressAutoHyphens/>
                  <w:spacing w:before="0" w:after="200" w:line="276" w:lineRule="auto"/>
                  <w:ind w:left="108" w:right="108" w:hanging="720"/>
                  <w:contextualSpacing/>
                  <w:jc w:val="left"/>
                </w:pPr>
              </w:pPrChange>
            </w:pPr>
            <w:ins w:id="1285" w:author="Nikolaos Vastardis" w:date="2025-02-12T09:41:00Z" w16du:dateUtc="2025-02-12T09:41:00Z">
              <w:r w:rsidRPr="00784298">
                <w:rPr>
                  <w:rFonts w:eastAsia="Helvetica" w:cstheme="minorHAnsi"/>
                  <w:b/>
                  <w:color w:val="08374B"/>
                  <w:lang w:eastAsia="en-US"/>
                  <w:rPrChange w:id="1286" w:author="Nikolaos Vastardis" w:date="2025-02-12T09:48:00Z" w16du:dateUtc="2025-02-12T09:48:00Z">
                    <w:rPr>
                      <w:rFonts w:ascii="Helvetica 55 Roman" w:eastAsia="Helvetica" w:hAnsi="Helvetica 55 Roman" w:cs="Helvetica"/>
                      <w:b/>
                      <w:color w:val="08374B"/>
                      <w:sz w:val="24"/>
                      <w:szCs w:val="24"/>
                      <w:lang w:eastAsia="en-US"/>
                    </w:rPr>
                  </w:rPrChange>
                </w:rPr>
                <w:t>Maritime Safety Information</w:t>
              </w:r>
            </w:ins>
          </w:p>
        </w:tc>
        <w:tc>
          <w:tcPr>
            <w:tcW w:w="6724" w:type="dxa"/>
          </w:tcPr>
          <w:p w14:paraId="12D46024" w14:textId="77777777" w:rsidR="00784298" w:rsidRPr="00784298" w:rsidRDefault="00784298">
            <w:pPr>
              <w:tabs>
                <w:tab w:val="left" w:pos="709"/>
              </w:tabs>
              <w:suppressAutoHyphens/>
              <w:spacing w:before="0" w:line="276" w:lineRule="auto"/>
              <w:ind w:left="108" w:right="108"/>
              <w:rPr>
                <w:ins w:id="1287" w:author="Nikolaos Vastardis" w:date="2025-02-12T09:41:00Z" w16du:dateUtc="2025-02-12T09:41:00Z"/>
                <w:rFonts w:eastAsia="Helvetica" w:cstheme="minorHAnsi"/>
                <w:color w:val="08374B"/>
                <w:lang w:eastAsia="en-US"/>
                <w:rPrChange w:id="1288" w:author="Nikolaos Vastardis" w:date="2025-02-12T09:48:00Z" w16du:dateUtc="2025-02-12T09:48:00Z">
                  <w:rPr>
                    <w:ins w:id="1289" w:author="Nikolaos Vastardis" w:date="2025-02-12T09:41:00Z" w16du:dateUtc="2025-02-12T09:41:00Z"/>
                    <w:rFonts w:ascii="Helvetica 55 Roman" w:eastAsia="Helvetica" w:hAnsi="Helvetica 55 Roman" w:cs="Helvetica"/>
                    <w:color w:val="08374B"/>
                    <w:lang w:eastAsia="en-US"/>
                  </w:rPr>
                </w:rPrChange>
              </w:rPr>
              <w:pPrChange w:id="1290" w:author="Nikolaos Vastardis" w:date="2025-02-12T09:43:00Z" w16du:dateUtc="2025-02-12T09:43:00Z">
                <w:pPr>
                  <w:numPr>
                    <w:numId w:val="69"/>
                  </w:numPr>
                  <w:tabs>
                    <w:tab w:val="num" w:pos="0"/>
                    <w:tab w:val="left" w:pos="709"/>
                  </w:tabs>
                  <w:suppressAutoHyphens/>
                  <w:spacing w:before="0" w:after="200" w:line="276" w:lineRule="auto"/>
                  <w:ind w:left="108" w:right="108" w:hanging="720"/>
                  <w:contextualSpacing/>
                  <w:jc w:val="left"/>
                </w:pPr>
              </w:pPrChange>
            </w:pPr>
            <w:ins w:id="1291" w:author="Nikolaos Vastardis" w:date="2025-02-12T09:41:00Z" w16du:dateUtc="2025-02-12T09:41:00Z">
              <w:r w:rsidRPr="00784298">
                <w:rPr>
                  <w:rFonts w:eastAsia="Helvetica" w:cstheme="minorHAnsi"/>
                  <w:color w:val="08374B"/>
                  <w:lang w:eastAsia="en-US"/>
                  <w:rPrChange w:id="1292" w:author="Nikolaos Vastardis" w:date="2025-02-12T09:48:00Z" w16du:dateUtc="2025-02-12T09:48:00Z">
                    <w:rPr>
                      <w:rFonts w:ascii="Helvetica 55 Roman" w:eastAsia="Helvetica" w:hAnsi="Helvetica 55 Roman" w:cs="Helvetica"/>
                      <w:color w:val="08374B"/>
                      <w:lang w:eastAsia="en-US"/>
                    </w:rPr>
                  </w:rPrChange>
                </w:rPr>
                <w:t>Navigational and meteorological warnings, meteorological forecasts and other urgent safety-related messages.</w:t>
              </w:r>
            </w:ins>
          </w:p>
        </w:tc>
      </w:tr>
      <w:tr w:rsidR="00784298" w:rsidRPr="00784298" w14:paraId="671D48ED" w14:textId="77777777" w:rsidTr="00784298">
        <w:trPr>
          <w:ins w:id="1293" w:author="Nikolaos Vastardis" w:date="2025-02-12T09:41:00Z"/>
        </w:trPr>
        <w:tc>
          <w:tcPr>
            <w:tcW w:w="2490" w:type="dxa"/>
          </w:tcPr>
          <w:p w14:paraId="55AA5CD3" w14:textId="244D654F" w:rsidR="00784298" w:rsidRPr="00784298" w:rsidRDefault="00784298">
            <w:pPr>
              <w:tabs>
                <w:tab w:val="left" w:pos="709"/>
              </w:tabs>
              <w:suppressAutoHyphens/>
              <w:spacing w:before="0" w:line="276" w:lineRule="auto"/>
              <w:ind w:left="37" w:right="108"/>
              <w:jc w:val="left"/>
              <w:rPr>
                <w:ins w:id="1294" w:author="Nikolaos Vastardis" w:date="2025-02-12T09:41:00Z" w16du:dateUtc="2025-02-12T09:41:00Z"/>
                <w:rFonts w:eastAsia="Helvetica" w:cstheme="minorHAnsi"/>
                <w:b/>
                <w:color w:val="08374B"/>
                <w:lang w:eastAsia="en-US"/>
                <w:rPrChange w:id="1295" w:author="Nikolaos Vastardis" w:date="2025-02-12T09:48:00Z" w16du:dateUtc="2025-02-12T09:48:00Z">
                  <w:rPr>
                    <w:ins w:id="1296" w:author="Nikolaos Vastardis" w:date="2025-02-12T09:41:00Z" w16du:dateUtc="2025-02-12T09:41:00Z"/>
                    <w:rFonts w:ascii="Helvetica 55 Roman" w:eastAsia="Helvetica" w:hAnsi="Helvetica 55 Roman" w:cs="Helvetica"/>
                    <w:b/>
                    <w:color w:val="08374B"/>
                    <w:sz w:val="24"/>
                    <w:szCs w:val="24"/>
                    <w:lang w:eastAsia="en-US"/>
                  </w:rPr>
                </w:rPrChange>
              </w:rPr>
              <w:pPrChange w:id="1297" w:author="Nikolaos Vastardis" w:date="2025-02-12T09:45:00Z" w16du:dateUtc="2025-02-12T09:45:00Z">
                <w:pPr>
                  <w:numPr>
                    <w:numId w:val="69"/>
                  </w:numPr>
                  <w:tabs>
                    <w:tab w:val="num" w:pos="0"/>
                    <w:tab w:val="left" w:pos="709"/>
                  </w:tabs>
                  <w:suppressAutoHyphens/>
                  <w:spacing w:before="0" w:after="200" w:line="276" w:lineRule="auto"/>
                  <w:ind w:left="108" w:right="108" w:hanging="720"/>
                  <w:contextualSpacing/>
                  <w:jc w:val="left"/>
                </w:pPr>
              </w:pPrChange>
            </w:pPr>
            <w:ins w:id="1298" w:author="Nikolaos Vastardis" w:date="2025-02-12T09:41:00Z" w16du:dateUtc="2025-02-12T09:41:00Z">
              <w:r w:rsidRPr="00784298">
                <w:rPr>
                  <w:rFonts w:eastAsia="Helvetica" w:cstheme="minorHAnsi"/>
                  <w:b/>
                  <w:color w:val="08374B"/>
                  <w:lang w:eastAsia="en-US"/>
                  <w:rPrChange w:id="1299" w:author="Nikolaos Vastardis" w:date="2025-02-12T09:48:00Z" w16du:dateUtc="2025-02-12T09:48:00Z">
                    <w:rPr>
                      <w:rFonts w:ascii="Helvetica 55 Roman" w:eastAsia="Helvetica" w:hAnsi="Helvetica 55 Roman" w:cs="Helvetica"/>
                      <w:b/>
                      <w:color w:val="08374B"/>
                      <w:sz w:val="24"/>
                      <w:szCs w:val="24"/>
                      <w:lang w:eastAsia="en-US"/>
                    </w:rPr>
                  </w:rPrChange>
                </w:rPr>
                <w:t>Navigational Warning</w:t>
              </w:r>
            </w:ins>
          </w:p>
        </w:tc>
        <w:tc>
          <w:tcPr>
            <w:tcW w:w="6724" w:type="dxa"/>
          </w:tcPr>
          <w:p w14:paraId="40DC8669" w14:textId="1B301919" w:rsidR="00784298" w:rsidRPr="00784298" w:rsidRDefault="00784298">
            <w:pPr>
              <w:tabs>
                <w:tab w:val="left" w:pos="709"/>
              </w:tabs>
              <w:suppressAutoHyphens/>
              <w:spacing w:before="0" w:line="276" w:lineRule="auto"/>
              <w:ind w:left="108" w:right="108"/>
              <w:rPr>
                <w:ins w:id="1300" w:author="Nikolaos Vastardis" w:date="2025-02-12T09:41:00Z" w16du:dateUtc="2025-02-12T09:41:00Z"/>
                <w:rFonts w:eastAsia="Helvetica" w:cstheme="minorHAnsi"/>
                <w:color w:val="08374B"/>
                <w:lang w:eastAsia="en-US"/>
                <w:rPrChange w:id="1301" w:author="Nikolaos Vastardis" w:date="2025-02-12T09:48:00Z" w16du:dateUtc="2025-02-12T09:48:00Z">
                  <w:rPr>
                    <w:ins w:id="1302" w:author="Nikolaos Vastardis" w:date="2025-02-12T09:41:00Z" w16du:dateUtc="2025-02-12T09:41:00Z"/>
                    <w:rFonts w:ascii="Helvetica 55 Roman" w:eastAsia="Helvetica" w:hAnsi="Helvetica 55 Roman" w:cs="Helvetica"/>
                    <w:color w:val="08374B"/>
                    <w:lang w:eastAsia="en-US"/>
                  </w:rPr>
                </w:rPrChange>
              </w:rPr>
              <w:pPrChange w:id="1303" w:author="Nikolaos Vastardis" w:date="2025-02-12T09:43:00Z" w16du:dateUtc="2025-02-12T09:43:00Z">
                <w:pPr>
                  <w:numPr>
                    <w:numId w:val="69"/>
                  </w:numPr>
                  <w:tabs>
                    <w:tab w:val="num" w:pos="0"/>
                    <w:tab w:val="left" w:pos="709"/>
                  </w:tabs>
                  <w:suppressAutoHyphens/>
                  <w:spacing w:before="0" w:after="200" w:line="276" w:lineRule="auto"/>
                  <w:ind w:left="108" w:right="108" w:hanging="720"/>
                  <w:contextualSpacing/>
                  <w:jc w:val="left"/>
                </w:pPr>
              </w:pPrChange>
            </w:pPr>
            <w:ins w:id="1304" w:author="Nikolaos Vastardis" w:date="2025-02-12T09:41:00Z" w16du:dateUtc="2025-02-12T09:41:00Z">
              <w:r w:rsidRPr="00784298">
                <w:rPr>
                  <w:rFonts w:eastAsia="Helvetica" w:cstheme="minorHAnsi"/>
                  <w:color w:val="08374B"/>
                  <w:lang w:eastAsia="en-US"/>
                  <w:rPrChange w:id="1305" w:author="Nikolaos Vastardis" w:date="2025-02-12T09:48:00Z" w16du:dateUtc="2025-02-12T09:48:00Z">
                    <w:rPr>
                      <w:rFonts w:ascii="Helvetica 55 Roman" w:eastAsia="Helvetica" w:hAnsi="Helvetica 55 Roman" w:cs="Helvetica"/>
                      <w:color w:val="08374B"/>
                      <w:lang w:eastAsia="en-US"/>
                    </w:rPr>
                  </w:rPrChange>
                </w:rPr>
                <w:t>A broadcast message containing urgent information relevant to safe navigation.</w:t>
              </w:r>
            </w:ins>
          </w:p>
        </w:tc>
      </w:tr>
      <w:tr w:rsidR="00784298" w:rsidRPr="00784298" w14:paraId="693D1CE7" w14:textId="77777777" w:rsidTr="00784298">
        <w:trPr>
          <w:ins w:id="1306" w:author="Nikolaos Vastardis" w:date="2025-02-12T09:41:00Z"/>
        </w:trPr>
        <w:tc>
          <w:tcPr>
            <w:tcW w:w="2490" w:type="dxa"/>
          </w:tcPr>
          <w:p w14:paraId="6983A3AE" w14:textId="77777777" w:rsidR="00784298" w:rsidRPr="00784298" w:rsidRDefault="00784298">
            <w:pPr>
              <w:tabs>
                <w:tab w:val="left" w:pos="709"/>
              </w:tabs>
              <w:suppressAutoHyphens/>
              <w:spacing w:before="0" w:line="276" w:lineRule="auto"/>
              <w:ind w:left="37" w:right="108"/>
              <w:jc w:val="left"/>
              <w:rPr>
                <w:ins w:id="1307" w:author="Nikolaos Vastardis" w:date="2025-02-12T09:41:00Z" w16du:dateUtc="2025-02-12T09:41:00Z"/>
                <w:rFonts w:eastAsia="Helvetica" w:cstheme="minorHAnsi"/>
                <w:b/>
                <w:color w:val="08374B"/>
                <w:lang w:eastAsia="en-US"/>
                <w:rPrChange w:id="1308" w:author="Nikolaos Vastardis" w:date="2025-02-12T09:48:00Z" w16du:dateUtc="2025-02-12T09:48:00Z">
                  <w:rPr>
                    <w:ins w:id="1309" w:author="Nikolaos Vastardis" w:date="2025-02-12T09:41:00Z" w16du:dateUtc="2025-02-12T09:41:00Z"/>
                    <w:rFonts w:ascii="Helvetica 55 Roman" w:eastAsia="Helvetica" w:hAnsi="Helvetica 55 Roman" w:cs="Helvetica"/>
                    <w:b/>
                    <w:color w:val="08374B"/>
                    <w:sz w:val="24"/>
                    <w:szCs w:val="24"/>
                    <w:lang w:eastAsia="en-US"/>
                  </w:rPr>
                </w:rPrChange>
              </w:rPr>
              <w:pPrChange w:id="1310" w:author="Nikolaos Vastardis" w:date="2025-02-12T09:45:00Z" w16du:dateUtc="2025-02-12T09:45:00Z">
                <w:pPr>
                  <w:numPr>
                    <w:numId w:val="69"/>
                  </w:numPr>
                  <w:tabs>
                    <w:tab w:val="num" w:pos="0"/>
                    <w:tab w:val="left" w:pos="709"/>
                  </w:tabs>
                  <w:suppressAutoHyphens/>
                  <w:spacing w:before="0" w:after="200" w:line="276" w:lineRule="auto"/>
                  <w:ind w:left="108" w:right="108" w:hanging="720"/>
                  <w:contextualSpacing/>
                  <w:jc w:val="left"/>
                </w:pPr>
              </w:pPrChange>
            </w:pPr>
            <w:ins w:id="1311" w:author="Nikolaos Vastardis" w:date="2025-02-12T09:41:00Z" w16du:dateUtc="2025-02-12T09:41:00Z">
              <w:r w:rsidRPr="00784298">
                <w:rPr>
                  <w:rFonts w:eastAsia="Helvetica" w:cstheme="minorHAnsi"/>
                  <w:b/>
                  <w:color w:val="08374B"/>
                  <w:lang w:eastAsia="en-US"/>
                  <w:rPrChange w:id="1312" w:author="Nikolaos Vastardis" w:date="2025-02-12T09:48:00Z" w16du:dateUtc="2025-02-12T09:48:00Z">
                    <w:rPr>
                      <w:rFonts w:ascii="Helvetica 55 Roman" w:eastAsia="Helvetica" w:hAnsi="Helvetica 55 Roman" w:cs="Helvetica"/>
                      <w:b/>
                      <w:color w:val="08374B"/>
                      <w:sz w:val="24"/>
                      <w:szCs w:val="24"/>
                      <w:lang w:eastAsia="en-US"/>
                    </w:rPr>
                  </w:rPrChange>
                </w:rPr>
                <w:t>Navaid</w:t>
              </w:r>
            </w:ins>
          </w:p>
        </w:tc>
        <w:tc>
          <w:tcPr>
            <w:tcW w:w="6724" w:type="dxa"/>
          </w:tcPr>
          <w:p w14:paraId="7A2B4684" w14:textId="77777777" w:rsidR="00784298" w:rsidRPr="00784298" w:rsidRDefault="00784298">
            <w:pPr>
              <w:tabs>
                <w:tab w:val="left" w:pos="709"/>
              </w:tabs>
              <w:suppressAutoHyphens/>
              <w:spacing w:before="0" w:line="276" w:lineRule="auto"/>
              <w:ind w:left="108" w:right="108"/>
              <w:rPr>
                <w:ins w:id="1313" w:author="Nikolaos Vastardis" w:date="2025-02-12T09:41:00Z" w16du:dateUtc="2025-02-12T09:41:00Z"/>
                <w:rFonts w:eastAsia="Helvetica" w:cstheme="minorHAnsi"/>
                <w:color w:val="08374B"/>
                <w:lang w:eastAsia="en-US"/>
                <w:rPrChange w:id="1314" w:author="Nikolaos Vastardis" w:date="2025-02-12T09:48:00Z" w16du:dateUtc="2025-02-12T09:48:00Z">
                  <w:rPr>
                    <w:ins w:id="1315" w:author="Nikolaos Vastardis" w:date="2025-02-12T09:41:00Z" w16du:dateUtc="2025-02-12T09:41:00Z"/>
                    <w:rFonts w:ascii="Helvetica 55 Roman" w:eastAsia="Helvetica" w:hAnsi="Helvetica 55 Roman" w:cs="Helvetica"/>
                    <w:color w:val="08374B"/>
                    <w:lang w:eastAsia="en-US"/>
                  </w:rPr>
                </w:rPrChange>
              </w:rPr>
              <w:pPrChange w:id="1316" w:author="Nikolaos Vastardis" w:date="2025-02-12T09:43:00Z" w16du:dateUtc="2025-02-12T09:43:00Z">
                <w:pPr>
                  <w:numPr>
                    <w:numId w:val="69"/>
                  </w:numPr>
                  <w:tabs>
                    <w:tab w:val="num" w:pos="0"/>
                    <w:tab w:val="left" w:pos="709"/>
                  </w:tabs>
                  <w:suppressAutoHyphens/>
                  <w:spacing w:before="0" w:after="200" w:line="276" w:lineRule="auto"/>
                  <w:ind w:left="108" w:right="108" w:hanging="720"/>
                  <w:contextualSpacing/>
                  <w:jc w:val="left"/>
                </w:pPr>
              </w:pPrChange>
            </w:pPr>
            <w:ins w:id="1317" w:author="Nikolaos Vastardis" w:date="2025-02-12T09:41:00Z" w16du:dateUtc="2025-02-12T09:41:00Z">
              <w:r w:rsidRPr="00784298">
                <w:rPr>
                  <w:rFonts w:eastAsia="Helvetica" w:cstheme="minorHAnsi"/>
                  <w:color w:val="08374B"/>
                  <w:lang w:eastAsia="en-US"/>
                  <w:rPrChange w:id="1318" w:author="Nikolaos Vastardis" w:date="2025-02-12T09:48:00Z" w16du:dateUtc="2025-02-12T09:48:00Z">
                    <w:rPr>
                      <w:rFonts w:ascii="Helvetica 55 Roman" w:eastAsia="Helvetica" w:hAnsi="Helvetica 55 Roman" w:cs="Helvetica"/>
                      <w:color w:val="08374B"/>
                      <w:lang w:eastAsia="en-US"/>
                    </w:rPr>
                  </w:rPrChange>
                </w:rPr>
                <w:t>An instrument, device or nautical publication carried on board a vessel for the purpose of assisting navigation.</w:t>
              </w:r>
            </w:ins>
          </w:p>
        </w:tc>
      </w:tr>
      <w:tr w:rsidR="00784298" w:rsidRPr="00784298" w14:paraId="3EBDC9D5" w14:textId="77777777" w:rsidTr="00784298">
        <w:trPr>
          <w:ins w:id="1319" w:author="Nikolaos Vastardis" w:date="2025-02-12T09:41:00Z"/>
        </w:trPr>
        <w:tc>
          <w:tcPr>
            <w:tcW w:w="2490" w:type="dxa"/>
          </w:tcPr>
          <w:p w14:paraId="688AB9EF" w14:textId="77777777" w:rsidR="00784298" w:rsidRPr="00784298" w:rsidRDefault="00784298">
            <w:pPr>
              <w:tabs>
                <w:tab w:val="left" w:pos="709"/>
              </w:tabs>
              <w:suppressAutoHyphens/>
              <w:spacing w:before="0" w:line="276" w:lineRule="auto"/>
              <w:ind w:left="37" w:right="108"/>
              <w:jc w:val="left"/>
              <w:rPr>
                <w:ins w:id="1320" w:author="Nikolaos Vastardis" w:date="2025-02-12T09:41:00Z" w16du:dateUtc="2025-02-12T09:41:00Z"/>
                <w:rFonts w:eastAsia="Helvetica" w:cstheme="minorHAnsi"/>
                <w:b/>
                <w:color w:val="08374B"/>
                <w:lang w:eastAsia="en-US"/>
                <w:rPrChange w:id="1321" w:author="Nikolaos Vastardis" w:date="2025-02-12T09:48:00Z" w16du:dateUtc="2025-02-12T09:48:00Z">
                  <w:rPr>
                    <w:ins w:id="1322" w:author="Nikolaos Vastardis" w:date="2025-02-12T09:41:00Z" w16du:dateUtc="2025-02-12T09:41:00Z"/>
                    <w:rFonts w:ascii="Helvetica 55 Roman" w:eastAsia="Helvetica" w:hAnsi="Helvetica 55 Roman" w:cs="Helvetica"/>
                    <w:b/>
                    <w:color w:val="08374B"/>
                    <w:sz w:val="24"/>
                    <w:szCs w:val="24"/>
                    <w:lang w:eastAsia="en-US"/>
                  </w:rPr>
                </w:rPrChange>
              </w:rPr>
              <w:pPrChange w:id="1323" w:author="Nikolaos Vastardis" w:date="2025-02-12T09:45:00Z" w16du:dateUtc="2025-02-12T09:45:00Z">
                <w:pPr>
                  <w:numPr>
                    <w:numId w:val="69"/>
                  </w:numPr>
                  <w:tabs>
                    <w:tab w:val="num" w:pos="0"/>
                    <w:tab w:val="left" w:pos="709"/>
                  </w:tabs>
                  <w:suppressAutoHyphens/>
                  <w:spacing w:before="0" w:after="200" w:line="276" w:lineRule="auto"/>
                  <w:ind w:left="108" w:right="108" w:hanging="720"/>
                  <w:contextualSpacing/>
                  <w:jc w:val="left"/>
                </w:pPr>
              </w:pPrChange>
            </w:pPr>
            <w:ins w:id="1324" w:author="Nikolaos Vastardis" w:date="2025-02-12T09:41:00Z" w16du:dateUtc="2025-02-12T09:41:00Z">
              <w:r w:rsidRPr="00784298">
                <w:rPr>
                  <w:rFonts w:eastAsia="Helvetica" w:cstheme="minorHAnsi"/>
                  <w:b/>
                  <w:color w:val="08374B"/>
                  <w:lang w:eastAsia="en-US"/>
                  <w:rPrChange w:id="1325" w:author="Nikolaos Vastardis" w:date="2025-02-12T09:48:00Z" w16du:dateUtc="2025-02-12T09:48:00Z">
                    <w:rPr>
                      <w:rFonts w:ascii="Helvetica 55 Roman" w:eastAsia="Helvetica" w:hAnsi="Helvetica 55 Roman" w:cs="Helvetica"/>
                      <w:b/>
                      <w:color w:val="08374B"/>
                      <w:sz w:val="24"/>
                      <w:szCs w:val="24"/>
                      <w:lang w:eastAsia="en-US"/>
                    </w:rPr>
                  </w:rPrChange>
                </w:rPr>
                <w:t>NAVAREA</w:t>
              </w:r>
            </w:ins>
          </w:p>
        </w:tc>
        <w:tc>
          <w:tcPr>
            <w:tcW w:w="6724" w:type="dxa"/>
          </w:tcPr>
          <w:p w14:paraId="2D0BF4DF" w14:textId="77777777" w:rsidR="00784298" w:rsidRPr="00784298" w:rsidRDefault="00784298">
            <w:pPr>
              <w:tabs>
                <w:tab w:val="left" w:pos="709"/>
              </w:tabs>
              <w:suppressAutoHyphens/>
              <w:spacing w:before="0" w:line="276" w:lineRule="auto"/>
              <w:ind w:left="108" w:right="108"/>
              <w:rPr>
                <w:ins w:id="1326" w:author="Nikolaos Vastardis" w:date="2025-02-12T09:41:00Z" w16du:dateUtc="2025-02-12T09:41:00Z"/>
                <w:rFonts w:eastAsia="Helvetica" w:cstheme="minorHAnsi"/>
                <w:color w:val="08374B"/>
                <w:lang w:eastAsia="en-US"/>
                <w:rPrChange w:id="1327" w:author="Nikolaos Vastardis" w:date="2025-02-12T09:48:00Z" w16du:dateUtc="2025-02-12T09:48:00Z">
                  <w:rPr>
                    <w:ins w:id="1328" w:author="Nikolaos Vastardis" w:date="2025-02-12T09:41:00Z" w16du:dateUtc="2025-02-12T09:41:00Z"/>
                    <w:rFonts w:ascii="Helvetica 55 Roman" w:eastAsia="Helvetica" w:hAnsi="Helvetica 55 Roman" w:cs="Helvetica"/>
                    <w:color w:val="08374B"/>
                    <w:lang w:eastAsia="en-US"/>
                  </w:rPr>
                </w:rPrChange>
              </w:rPr>
              <w:pPrChange w:id="1329" w:author="Nikolaos Vastardis" w:date="2025-02-12T09:43:00Z" w16du:dateUtc="2025-02-12T09:43:00Z">
                <w:pPr>
                  <w:numPr>
                    <w:numId w:val="69"/>
                  </w:numPr>
                  <w:tabs>
                    <w:tab w:val="num" w:pos="0"/>
                    <w:tab w:val="left" w:pos="709"/>
                  </w:tabs>
                  <w:suppressAutoHyphens/>
                  <w:spacing w:before="0" w:after="200" w:line="276" w:lineRule="auto"/>
                  <w:ind w:left="108" w:right="108" w:hanging="720"/>
                  <w:contextualSpacing/>
                  <w:jc w:val="left"/>
                </w:pPr>
              </w:pPrChange>
            </w:pPr>
            <w:ins w:id="1330" w:author="Nikolaos Vastardis" w:date="2025-02-12T09:41:00Z" w16du:dateUtc="2025-02-12T09:41:00Z">
              <w:r w:rsidRPr="00784298">
                <w:rPr>
                  <w:rFonts w:eastAsia="Helvetica" w:cstheme="minorHAnsi"/>
                  <w:color w:val="08374B"/>
                  <w:lang w:eastAsia="en-US"/>
                  <w:rPrChange w:id="1331" w:author="Nikolaos Vastardis" w:date="2025-02-12T09:48:00Z" w16du:dateUtc="2025-02-12T09:48:00Z">
                    <w:rPr>
                      <w:rFonts w:ascii="Helvetica 55 Roman" w:eastAsia="Helvetica" w:hAnsi="Helvetica 55 Roman" w:cs="Helvetica"/>
                      <w:color w:val="08374B"/>
                      <w:lang w:eastAsia="en-US"/>
                    </w:rPr>
                  </w:rPrChange>
                </w:rPr>
                <w:t>A geographical sea area, as shown in the appendix (IMO A.706(17) established for the purpose of co-ordinating the transmission of radio navigational warnings. Where appropriate, the term NAVAREA followed by an identifying roman numeral may be used as a short title. The delimitation of such areas is not related to and shall not prejudice the delimitation of any boundaries between States.</w:t>
              </w:r>
            </w:ins>
          </w:p>
        </w:tc>
      </w:tr>
      <w:tr w:rsidR="00784298" w:rsidRPr="00784298" w14:paraId="3C1163EA" w14:textId="77777777" w:rsidTr="00784298">
        <w:trPr>
          <w:ins w:id="1332" w:author="Nikolaos Vastardis" w:date="2025-02-12T09:41:00Z"/>
        </w:trPr>
        <w:tc>
          <w:tcPr>
            <w:tcW w:w="2490" w:type="dxa"/>
          </w:tcPr>
          <w:p w14:paraId="11F4BA69" w14:textId="77777777" w:rsidR="00784298" w:rsidRPr="00784298" w:rsidRDefault="00784298">
            <w:pPr>
              <w:tabs>
                <w:tab w:val="left" w:pos="709"/>
              </w:tabs>
              <w:suppressAutoHyphens/>
              <w:spacing w:before="0" w:line="276" w:lineRule="auto"/>
              <w:ind w:left="37" w:right="108"/>
              <w:jc w:val="left"/>
              <w:rPr>
                <w:ins w:id="1333" w:author="Nikolaos Vastardis" w:date="2025-02-12T09:41:00Z" w16du:dateUtc="2025-02-12T09:41:00Z"/>
                <w:rFonts w:eastAsia="Helvetica" w:cstheme="minorHAnsi"/>
                <w:b/>
                <w:color w:val="08374B"/>
                <w:lang w:eastAsia="en-US"/>
                <w:rPrChange w:id="1334" w:author="Nikolaos Vastardis" w:date="2025-02-12T09:48:00Z" w16du:dateUtc="2025-02-12T09:48:00Z">
                  <w:rPr>
                    <w:ins w:id="1335" w:author="Nikolaos Vastardis" w:date="2025-02-12T09:41:00Z" w16du:dateUtc="2025-02-12T09:41:00Z"/>
                    <w:rFonts w:ascii="Helvetica 55 Roman" w:eastAsia="Helvetica" w:hAnsi="Helvetica 55 Roman" w:cs="Helvetica"/>
                    <w:b/>
                    <w:color w:val="08374B"/>
                    <w:sz w:val="24"/>
                    <w:szCs w:val="24"/>
                    <w:lang w:eastAsia="en-US"/>
                  </w:rPr>
                </w:rPrChange>
              </w:rPr>
              <w:pPrChange w:id="1336" w:author="Nikolaos Vastardis" w:date="2025-02-12T09:45:00Z" w16du:dateUtc="2025-02-12T09:45:00Z">
                <w:pPr>
                  <w:numPr>
                    <w:numId w:val="69"/>
                  </w:numPr>
                  <w:tabs>
                    <w:tab w:val="num" w:pos="0"/>
                    <w:tab w:val="left" w:pos="709"/>
                  </w:tabs>
                  <w:suppressAutoHyphens/>
                  <w:spacing w:before="0" w:after="200" w:line="276" w:lineRule="auto"/>
                  <w:ind w:left="108" w:right="108" w:hanging="720"/>
                  <w:contextualSpacing/>
                  <w:jc w:val="left"/>
                </w:pPr>
              </w:pPrChange>
            </w:pPr>
            <w:ins w:id="1337" w:author="Nikolaos Vastardis" w:date="2025-02-12T09:41:00Z" w16du:dateUtc="2025-02-12T09:41:00Z">
              <w:r w:rsidRPr="00784298">
                <w:rPr>
                  <w:rFonts w:eastAsia="Helvetica" w:cstheme="minorHAnsi"/>
                  <w:b/>
                  <w:color w:val="08374B"/>
                  <w:lang w:eastAsia="en-US"/>
                  <w:rPrChange w:id="1338" w:author="Nikolaos Vastardis" w:date="2025-02-12T09:48:00Z" w16du:dateUtc="2025-02-12T09:48:00Z">
                    <w:rPr>
                      <w:rFonts w:ascii="Helvetica 55 Roman" w:eastAsia="Helvetica" w:hAnsi="Helvetica 55 Roman" w:cs="Helvetica"/>
                      <w:b/>
                      <w:color w:val="08374B"/>
                      <w:sz w:val="24"/>
                      <w:szCs w:val="24"/>
                      <w:lang w:eastAsia="en-US"/>
                    </w:rPr>
                  </w:rPrChange>
                </w:rPr>
                <w:t>NAVTEX</w:t>
              </w:r>
            </w:ins>
          </w:p>
        </w:tc>
        <w:tc>
          <w:tcPr>
            <w:tcW w:w="6724" w:type="dxa"/>
          </w:tcPr>
          <w:p w14:paraId="74A0134D" w14:textId="77777777" w:rsidR="00784298" w:rsidRPr="00784298" w:rsidRDefault="00784298">
            <w:pPr>
              <w:tabs>
                <w:tab w:val="left" w:pos="709"/>
              </w:tabs>
              <w:suppressAutoHyphens/>
              <w:spacing w:before="0" w:line="276" w:lineRule="auto"/>
              <w:ind w:left="108" w:right="108"/>
              <w:rPr>
                <w:ins w:id="1339" w:author="Nikolaos Vastardis" w:date="2025-02-12T09:41:00Z" w16du:dateUtc="2025-02-12T09:41:00Z"/>
                <w:rFonts w:eastAsia="Helvetica" w:cstheme="minorHAnsi"/>
                <w:color w:val="08374B"/>
                <w:lang w:eastAsia="en-US"/>
                <w:rPrChange w:id="1340" w:author="Nikolaos Vastardis" w:date="2025-02-12T09:48:00Z" w16du:dateUtc="2025-02-12T09:48:00Z">
                  <w:rPr>
                    <w:ins w:id="1341" w:author="Nikolaos Vastardis" w:date="2025-02-12T09:41:00Z" w16du:dateUtc="2025-02-12T09:41:00Z"/>
                    <w:rFonts w:ascii="Helvetica 55 Roman" w:eastAsia="Helvetica" w:hAnsi="Helvetica 55 Roman" w:cs="Helvetica"/>
                    <w:color w:val="08374B"/>
                    <w:lang w:eastAsia="en-US"/>
                  </w:rPr>
                </w:rPrChange>
              </w:rPr>
              <w:pPrChange w:id="1342" w:author="Nikolaos Vastardis" w:date="2025-02-12T09:43:00Z" w16du:dateUtc="2025-02-12T09:43:00Z">
                <w:pPr>
                  <w:numPr>
                    <w:numId w:val="69"/>
                  </w:numPr>
                  <w:tabs>
                    <w:tab w:val="num" w:pos="0"/>
                    <w:tab w:val="left" w:pos="709"/>
                  </w:tabs>
                  <w:suppressAutoHyphens/>
                  <w:spacing w:before="0" w:after="200" w:line="276" w:lineRule="auto"/>
                  <w:ind w:left="108" w:right="108" w:hanging="720"/>
                  <w:contextualSpacing/>
                  <w:jc w:val="left"/>
                </w:pPr>
              </w:pPrChange>
            </w:pPr>
            <w:ins w:id="1343" w:author="Nikolaos Vastardis" w:date="2025-02-12T09:41:00Z" w16du:dateUtc="2025-02-12T09:41:00Z">
              <w:r w:rsidRPr="00784298">
                <w:rPr>
                  <w:rFonts w:eastAsia="Helvetica" w:cstheme="minorHAnsi"/>
                  <w:color w:val="08374B"/>
                  <w:lang w:eastAsia="en-US"/>
                  <w:rPrChange w:id="1344" w:author="Nikolaos Vastardis" w:date="2025-02-12T09:48:00Z" w16du:dateUtc="2025-02-12T09:48:00Z">
                    <w:rPr>
                      <w:rFonts w:ascii="Helvetica 55 Roman" w:eastAsia="Helvetica" w:hAnsi="Helvetica 55 Roman" w:cs="Helvetica"/>
                      <w:color w:val="08374B"/>
                      <w:lang w:eastAsia="en-US"/>
                    </w:rPr>
                  </w:rPrChange>
                </w:rPr>
                <w:t>Single frequency time-shared broadcast system with automated reception and message rejection/selection facilities. Use of NAVTEX is regulated by the IMO NAVTEX Manual (IMO publication 951).</w:t>
              </w:r>
            </w:ins>
          </w:p>
        </w:tc>
      </w:tr>
      <w:tr w:rsidR="00784298" w:rsidRPr="00784298" w14:paraId="59E7F773" w14:textId="77777777" w:rsidTr="00784298">
        <w:trPr>
          <w:ins w:id="1345" w:author="Nikolaos Vastardis" w:date="2025-02-12T09:41:00Z"/>
        </w:trPr>
        <w:tc>
          <w:tcPr>
            <w:tcW w:w="2490" w:type="dxa"/>
          </w:tcPr>
          <w:p w14:paraId="79A27843" w14:textId="77777777" w:rsidR="00784298" w:rsidRPr="00784298" w:rsidRDefault="00784298">
            <w:pPr>
              <w:tabs>
                <w:tab w:val="left" w:pos="709"/>
              </w:tabs>
              <w:suppressAutoHyphens/>
              <w:spacing w:before="0" w:line="276" w:lineRule="auto"/>
              <w:ind w:left="37" w:right="108"/>
              <w:jc w:val="left"/>
              <w:rPr>
                <w:ins w:id="1346" w:author="Nikolaos Vastardis" w:date="2025-02-12T09:41:00Z" w16du:dateUtc="2025-02-12T09:41:00Z"/>
                <w:rFonts w:eastAsia="Helvetica" w:cstheme="minorHAnsi"/>
                <w:b/>
                <w:color w:val="08374B"/>
                <w:lang w:eastAsia="en-US"/>
                <w:rPrChange w:id="1347" w:author="Nikolaos Vastardis" w:date="2025-02-12T09:48:00Z" w16du:dateUtc="2025-02-12T09:48:00Z">
                  <w:rPr>
                    <w:ins w:id="1348" w:author="Nikolaos Vastardis" w:date="2025-02-12T09:41:00Z" w16du:dateUtc="2025-02-12T09:41:00Z"/>
                    <w:rFonts w:ascii="Arial" w:eastAsia="Helvetica" w:hAnsi="Arial" w:cs="Helvetica"/>
                    <w:b/>
                    <w:color w:val="08374B"/>
                    <w:sz w:val="24"/>
                    <w:szCs w:val="24"/>
                    <w:lang w:eastAsia="en-US"/>
                  </w:rPr>
                </w:rPrChange>
              </w:rPr>
              <w:pPrChange w:id="1349" w:author="Nikolaos Vastardis" w:date="2025-02-12T09:45:00Z" w16du:dateUtc="2025-02-12T09:45:00Z">
                <w:pPr>
                  <w:numPr>
                    <w:numId w:val="69"/>
                  </w:numPr>
                  <w:tabs>
                    <w:tab w:val="num" w:pos="0"/>
                    <w:tab w:val="left" w:pos="709"/>
                  </w:tabs>
                  <w:suppressAutoHyphens/>
                  <w:spacing w:before="0" w:after="200" w:line="276" w:lineRule="auto"/>
                  <w:ind w:left="108" w:right="108" w:hanging="720"/>
                  <w:contextualSpacing/>
                  <w:jc w:val="left"/>
                </w:pPr>
              </w:pPrChange>
            </w:pPr>
            <w:ins w:id="1350" w:author="Nikolaos Vastardis" w:date="2025-02-12T09:41:00Z" w16du:dateUtc="2025-02-12T09:41:00Z">
              <w:r w:rsidRPr="00784298">
                <w:rPr>
                  <w:rFonts w:eastAsia="Helvetica" w:cstheme="minorHAnsi"/>
                  <w:b/>
                  <w:color w:val="08374B"/>
                  <w:lang w:eastAsia="en-US"/>
                  <w:rPrChange w:id="1351" w:author="Nikolaos Vastardis" w:date="2025-02-12T09:48:00Z" w16du:dateUtc="2025-02-12T09:48:00Z">
                    <w:rPr>
                      <w:rFonts w:ascii="Helvetica 55 Roman" w:eastAsia="Helvetica" w:hAnsi="Helvetica 55 Roman" w:cs="Helvetica"/>
                      <w:b/>
                      <w:color w:val="08374B"/>
                      <w:sz w:val="24"/>
                      <w:szCs w:val="24"/>
                      <w:lang w:eastAsia="en-US"/>
                    </w:rPr>
                  </w:rPrChange>
                </w:rPr>
                <w:t>Service</w:t>
              </w:r>
            </w:ins>
          </w:p>
        </w:tc>
        <w:tc>
          <w:tcPr>
            <w:tcW w:w="6724" w:type="dxa"/>
          </w:tcPr>
          <w:p w14:paraId="68ECA7A3" w14:textId="77777777" w:rsidR="00784298" w:rsidRPr="00784298" w:rsidRDefault="00784298">
            <w:pPr>
              <w:tabs>
                <w:tab w:val="left" w:pos="709"/>
              </w:tabs>
              <w:suppressAutoHyphens/>
              <w:spacing w:before="0" w:line="276" w:lineRule="auto"/>
              <w:ind w:left="108" w:right="108"/>
              <w:rPr>
                <w:ins w:id="1352" w:author="Nikolaos Vastardis" w:date="2025-02-12T09:41:00Z" w16du:dateUtc="2025-02-12T09:41:00Z"/>
                <w:rFonts w:eastAsia="Helvetica" w:cstheme="minorHAnsi"/>
                <w:color w:val="08374B"/>
                <w:lang w:eastAsia="en-US"/>
                <w:rPrChange w:id="1353" w:author="Nikolaos Vastardis" w:date="2025-02-12T09:48:00Z" w16du:dateUtc="2025-02-12T09:48:00Z">
                  <w:rPr>
                    <w:ins w:id="1354" w:author="Nikolaos Vastardis" w:date="2025-02-12T09:41:00Z" w16du:dateUtc="2025-02-12T09:41:00Z"/>
                    <w:rFonts w:ascii="Helvetica 55 Roman" w:eastAsia="Helvetica" w:hAnsi="Helvetica 55 Roman" w:cs="Helvetica"/>
                    <w:color w:val="08374B"/>
                    <w:lang w:eastAsia="en-US"/>
                  </w:rPr>
                </w:rPrChange>
              </w:rPr>
              <w:pPrChange w:id="1355" w:author="Nikolaos Vastardis" w:date="2025-02-12T09:43:00Z" w16du:dateUtc="2025-02-12T09:43:00Z">
                <w:pPr>
                  <w:numPr>
                    <w:numId w:val="69"/>
                  </w:numPr>
                  <w:tabs>
                    <w:tab w:val="num" w:pos="0"/>
                    <w:tab w:val="left" w:pos="709"/>
                  </w:tabs>
                  <w:suppressAutoHyphens/>
                  <w:spacing w:before="0" w:after="200" w:line="276" w:lineRule="auto"/>
                  <w:ind w:left="108" w:right="108" w:hanging="720"/>
                  <w:contextualSpacing/>
                  <w:jc w:val="left"/>
                </w:pPr>
              </w:pPrChange>
            </w:pPr>
            <w:ins w:id="1356" w:author="Nikolaos Vastardis" w:date="2025-02-12T09:41:00Z" w16du:dateUtc="2025-02-12T09:41:00Z">
              <w:r w:rsidRPr="00784298">
                <w:rPr>
                  <w:rFonts w:eastAsia="Helvetica" w:cstheme="minorHAnsi"/>
                  <w:color w:val="08374B"/>
                  <w:lang w:eastAsia="en-US"/>
                  <w:rPrChange w:id="1357" w:author="Nikolaos Vastardis" w:date="2025-02-12T09:48:00Z" w16du:dateUtc="2025-02-12T09:48:00Z">
                    <w:rPr>
                      <w:rFonts w:ascii="Helvetica 55 Roman" w:eastAsia="Helvetica" w:hAnsi="Helvetica 55 Roman" w:cs="Helvetica"/>
                      <w:color w:val="08374B"/>
                      <w:lang w:eastAsia="en-US"/>
                    </w:rPr>
                  </w:rPrChange>
                </w:rPr>
                <w:t xml:space="preserve">The provision of something (a non-physical object), by one, for the use of one or more others, regulated by formal definitions and mutual </w:t>
              </w:r>
              <w:r w:rsidRPr="00784298">
                <w:rPr>
                  <w:rFonts w:eastAsia="Helvetica" w:cstheme="minorHAnsi"/>
                  <w:color w:val="08374B"/>
                  <w:lang w:eastAsia="en-US"/>
                  <w:rPrChange w:id="1358" w:author="Nikolaos Vastardis" w:date="2025-02-12T09:48:00Z" w16du:dateUtc="2025-02-12T09:48:00Z">
                    <w:rPr>
                      <w:rFonts w:ascii="Helvetica 55 Roman" w:eastAsia="Helvetica" w:hAnsi="Helvetica 55 Roman" w:cs="Helvetica"/>
                      <w:color w:val="08374B"/>
                      <w:lang w:eastAsia="en-US"/>
                    </w:rPr>
                  </w:rPrChange>
                </w:rPr>
                <w:lastRenderedPageBreak/>
                <w:t xml:space="preserve">agreements. Services involve interactions between providers and consumers, which may be performed in a digital form (data exchanges) or through voice communication or written processes and procedures. </w:t>
              </w:r>
            </w:ins>
          </w:p>
        </w:tc>
      </w:tr>
      <w:tr w:rsidR="00784298" w:rsidRPr="00784298" w14:paraId="6F4116BB" w14:textId="77777777" w:rsidTr="00784298">
        <w:trPr>
          <w:ins w:id="1359" w:author="Nikolaos Vastardis" w:date="2025-02-12T09:41:00Z"/>
        </w:trPr>
        <w:tc>
          <w:tcPr>
            <w:tcW w:w="2490" w:type="dxa"/>
          </w:tcPr>
          <w:p w14:paraId="4F1120B2" w14:textId="77777777" w:rsidR="00784298" w:rsidRPr="00784298" w:rsidRDefault="00784298">
            <w:pPr>
              <w:tabs>
                <w:tab w:val="left" w:pos="709"/>
              </w:tabs>
              <w:suppressAutoHyphens/>
              <w:spacing w:before="0" w:line="276" w:lineRule="auto"/>
              <w:ind w:left="37" w:right="108"/>
              <w:jc w:val="left"/>
              <w:rPr>
                <w:ins w:id="1360" w:author="Nikolaos Vastardis" w:date="2025-02-12T09:41:00Z" w16du:dateUtc="2025-02-12T09:41:00Z"/>
                <w:rFonts w:eastAsia="Helvetica" w:cstheme="minorHAnsi"/>
                <w:b/>
                <w:color w:val="08374B"/>
                <w:lang w:eastAsia="en-US"/>
                <w:rPrChange w:id="1361" w:author="Nikolaos Vastardis" w:date="2025-02-12T09:48:00Z" w16du:dateUtc="2025-02-12T09:48:00Z">
                  <w:rPr>
                    <w:ins w:id="1362" w:author="Nikolaos Vastardis" w:date="2025-02-12T09:41:00Z" w16du:dateUtc="2025-02-12T09:41:00Z"/>
                    <w:rFonts w:ascii="Helvetica 55 Roman" w:eastAsia="Helvetica" w:hAnsi="Helvetica 55 Roman" w:cs="Helvetica"/>
                    <w:b/>
                    <w:color w:val="08374B"/>
                    <w:sz w:val="24"/>
                    <w:szCs w:val="24"/>
                    <w:lang w:eastAsia="en-US"/>
                  </w:rPr>
                </w:rPrChange>
              </w:rPr>
              <w:pPrChange w:id="1363" w:author="Nikolaos Vastardis" w:date="2025-02-12T09:45:00Z" w16du:dateUtc="2025-02-12T09:45:00Z">
                <w:pPr>
                  <w:numPr>
                    <w:numId w:val="69"/>
                  </w:numPr>
                  <w:tabs>
                    <w:tab w:val="num" w:pos="0"/>
                    <w:tab w:val="left" w:pos="709"/>
                  </w:tabs>
                  <w:suppressAutoHyphens/>
                  <w:spacing w:before="0" w:after="200" w:line="276" w:lineRule="auto"/>
                  <w:ind w:left="108" w:right="108" w:hanging="720"/>
                  <w:contextualSpacing/>
                  <w:jc w:val="left"/>
                </w:pPr>
              </w:pPrChange>
            </w:pPr>
            <w:ins w:id="1364" w:author="Nikolaos Vastardis" w:date="2025-02-12T09:41:00Z" w16du:dateUtc="2025-02-12T09:41:00Z">
              <w:r w:rsidRPr="00784298">
                <w:rPr>
                  <w:rFonts w:eastAsia="Helvetica" w:cstheme="minorHAnsi"/>
                  <w:b/>
                  <w:color w:val="08374B"/>
                  <w:lang w:eastAsia="en-US"/>
                  <w:rPrChange w:id="1365" w:author="Nikolaos Vastardis" w:date="2025-02-12T09:48:00Z" w16du:dateUtc="2025-02-12T09:48:00Z">
                    <w:rPr>
                      <w:rFonts w:ascii="Helvetica 55 Roman" w:eastAsia="Helvetica" w:hAnsi="Helvetica 55 Roman" w:cs="Helvetica"/>
                      <w:b/>
                      <w:color w:val="08374B"/>
                      <w:sz w:val="24"/>
                      <w:szCs w:val="24"/>
                      <w:lang w:eastAsia="en-US"/>
                    </w:rPr>
                  </w:rPrChange>
                </w:rPr>
                <w:lastRenderedPageBreak/>
                <w:t>Service Data Model</w:t>
              </w:r>
            </w:ins>
          </w:p>
        </w:tc>
        <w:tc>
          <w:tcPr>
            <w:tcW w:w="6724" w:type="dxa"/>
          </w:tcPr>
          <w:p w14:paraId="5F20253A" w14:textId="77777777" w:rsidR="00784298" w:rsidRPr="00784298" w:rsidRDefault="00784298">
            <w:pPr>
              <w:tabs>
                <w:tab w:val="left" w:pos="709"/>
              </w:tabs>
              <w:suppressAutoHyphens/>
              <w:spacing w:before="0" w:line="276" w:lineRule="auto"/>
              <w:ind w:left="108" w:right="108"/>
              <w:rPr>
                <w:ins w:id="1366" w:author="Nikolaos Vastardis" w:date="2025-02-12T09:41:00Z" w16du:dateUtc="2025-02-12T09:41:00Z"/>
                <w:rFonts w:eastAsia="Helvetica" w:cstheme="minorHAnsi"/>
                <w:color w:val="08374B"/>
                <w:lang w:eastAsia="en-US"/>
                <w:rPrChange w:id="1367" w:author="Nikolaos Vastardis" w:date="2025-02-12T09:48:00Z" w16du:dateUtc="2025-02-12T09:48:00Z">
                  <w:rPr>
                    <w:ins w:id="1368" w:author="Nikolaos Vastardis" w:date="2025-02-12T09:41:00Z" w16du:dateUtc="2025-02-12T09:41:00Z"/>
                    <w:rFonts w:ascii="Helvetica 55 Roman" w:eastAsia="Helvetica" w:hAnsi="Helvetica 55 Roman" w:cs="Helvetica"/>
                    <w:color w:val="08374B"/>
                    <w:lang w:eastAsia="en-US"/>
                  </w:rPr>
                </w:rPrChange>
              </w:rPr>
              <w:pPrChange w:id="1369" w:author="Nikolaos Vastardis" w:date="2025-02-12T09:43:00Z" w16du:dateUtc="2025-02-12T09:43:00Z">
                <w:pPr>
                  <w:numPr>
                    <w:numId w:val="69"/>
                  </w:numPr>
                  <w:tabs>
                    <w:tab w:val="num" w:pos="0"/>
                    <w:tab w:val="left" w:pos="709"/>
                  </w:tabs>
                  <w:suppressAutoHyphens/>
                  <w:spacing w:before="0" w:after="200" w:line="276" w:lineRule="auto"/>
                  <w:ind w:left="108" w:right="108" w:hanging="720"/>
                  <w:contextualSpacing/>
                  <w:jc w:val="left"/>
                </w:pPr>
              </w:pPrChange>
            </w:pPr>
            <w:ins w:id="1370" w:author="Nikolaos Vastardis" w:date="2025-02-12T09:41:00Z" w16du:dateUtc="2025-02-12T09:41:00Z">
              <w:r w:rsidRPr="00784298">
                <w:rPr>
                  <w:rFonts w:eastAsia="Helvetica" w:cstheme="minorHAnsi"/>
                  <w:color w:val="08374B"/>
                  <w:lang w:eastAsia="en-US"/>
                  <w:rPrChange w:id="1371" w:author="Nikolaos Vastardis" w:date="2025-02-12T09:48:00Z" w16du:dateUtc="2025-02-12T09:48:00Z">
                    <w:rPr>
                      <w:rFonts w:ascii="Helvetica 55 Roman" w:eastAsia="Helvetica" w:hAnsi="Helvetica 55 Roman" w:cs="Helvetica"/>
                      <w:color w:val="08374B"/>
                      <w:lang w:eastAsia="en-US"/>
                    </w:rPr>
                  </w:rPrChange>
                </w:rP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ins>
          </w:p>
        </w:tc>
      </w:tr>
      <w:tr w:rsidR="00784298" w:rsidRPr="00784298" w14:paraId="710357BD" w14:textId="77777777" w:rsidTr="00784298">
        <w:trPr>
          <w:ins w:id="1372" w:author="Nikolaos Vastardis" w:date="2025-02-12T09:41:00Z"/>
        </w:trPr>
        <w:tc>
          <w:tcPr>
            <w:tcW w:w="2490" w:type="dxa"/>
          </w:tcPr>
          <w:p w14:paraId="2F11FD05" w14:textId="77777777" w:rsidR="00784298" w:rsidRPr="00784298" w:rsidRDefault="00784298">
            <w:pPr>
              <w:tabs>
                <w:tab w:val="left" w:pos="709"/>
              </w:tabs>
              <w:suppressAutoHyphens/>
              <w:spacing w:before="0" w:line="276" w:lineRule="auto"/>
              <w:ind w:left="37" w:right="108"/>
              <w:jc w:val="left"/>
              <w:rPr>
                <w:ins w:id="1373" w:author="Nikolaos Vastardis" w:date="2025-02-12T09:41:00Z" w16du:dateUtc="2025-02-12T09:41:00Z"/>
                <w:rFonts w:eastAsia="Helvetica" w:cstheme="minorHAnsi"/>
                <w:b/>
                <w:color w:val="08374B"/>
                <w:lang w:eastAsia="en-US"/>
                <w:rPrChange w:id="1374" w:author="Nikolaos Vastardis" w:date="2025-02-12T09:48:00Z" w16du:dateUtc="2025-02-12T09:48:00Z">
                  <w:rPr>
                    <w:ins w:id="1375" w:author="Nikolaos Vastardis" w:date="2025-02-12T09:41:00Z" w16du:dateUtc="2025-02-12T09:41:00Z"/>
                    <w:rFonts w:ascii="Arial" w:eastAsia="Helvetica" w:hAnsi="Arial" w:cs="Helvetica"/>
                    <w:b/>
                    <w:color w:val="08374B"/>
                    <w:sz w:val="24"/>
                    <w:szCs w:val="24"/>
                    <w:lang w:eastAsia="en-US"/>
                  </w:rPr>
                </w:rPrChange>
              </w:rPr>
              <w:pPrChange w:id="1376" w:author="Nikolaos Vastardis" w:date="2025-02-12T09:45:00Z" w16du:dateUtc="2025-02-12T09:45:00Z">
                <w:pPr>
                  <w:numPr>
                    <w:numId w:val="69"/>
                  </w:numPr>
                  <w:tabs>
                    <w:tab w:val="num" w:pos="0"/>
                    <w:tab w:val="left" w:pos="709"/>
                  </w:tabs>
                  <w:suppressAutoHyphens/>
                  <w:spacing w:before="0" w:after="200" w:line="276" w:lineRule="auto"/>
                  <w:ind w:left="108" w:right="108" w:hanging="720"/>
                  <w:contextualSpacing/>
                  <w:jc w:val="left"/>
                </w:pPr>
              </w:pPrChange>
            </w:pPr>
            <w:ins w:id="1377" w:author="Nikolaos Vastardis" w:date="2025-02-12T09:41:00Z" w16du:dateUtc="2025-02-12T09:41:00Z">
              <w:r w:rsidRPr="00784298">
                <w:rPr>
                  <w:rFonts w:eastAsia="Helvetica" w:cstheme="minorHAnsi"/>
                  <w:b/>
                  <w:color w:val="08374B"/>
                  <w:lang w:eastAsia="en-US"/>
                  <w:rPrChange w:id="1378" w:author="Nikolaos Vastardis" w:date="2025-02-12T09:48:00Z" w16du:dateUtc="2025-02-12T09:48:00Z">
                    <w:rPr>
                      <w:rFonts w:ascii="Helvetica 55 Roman" w:eastAsia="Helvetica" w:hAnsi="Helvetica 55 Roman" w:cs="Helvetica"/>
                      <w:b/>
                      <w:color w:val="08374B"/>
                      <w:sz w:val="24"/>
                      <w:szCs w:val="24"/>
                      <w:lang w:eastAsia="en-US"/>
                    </w:rPr>
                  </w:rPrChange>
                </w:rPr>
                <w:t>Service Interface</w:t>
              </w:r>
            </w:ins>
          </w:p>
        </w:tc>
        <w:tc>
          <w:tcPr>
            <w:tcW w:w="6724" w:type="dxa"/>
          </w:tcPr>
          <w:p w14:paraId="602470AC" w14:textId="77777777" w:rsidR="00784298" w:rsidRPr="00784298" w:rsidRDefault="00784298">
            <w:pPr>
              <w:tabs>
                <w:tab w:val="left" w:pos="709"/>
              </w:tabs>
              <w:suppressAutoHyphens/>
              <w:spacing w:before="0" w:line="276" w:lineRule="auto"/>
              <w:ind w:left="108" w:right="108"/>
              <w:rPr>
                <w:ins w:id="1379" w:author="Nikolaos Vastardis" w:date="2025-02-12T09:41:00Z" w16du:dateUtc="2025-02-12T09:41:00Z"/>
                <w:rFonts w:eastAsia="Helvetica" w:cstheme="minorHAnsi"/>
                <w:color w:val="08374B"/>
                <w:lang w:eastAsia="en-US"/>
                <w:rPrChange w:id="1380" w:author="Nikolaos Vastardis" w:date="2025-02-12T09:48:00Z" w16du:dateUtc="2025-02-12T09:48:00Z">
                  <w:rPr>
                    <w:ins w:id="1381" w:author="Nikolaos Vastardis" w:date="2025-02-12T09:41:00Z" w16du:dateUtc="2025-02-12T09:41:00Z"/>
                    <w:rFonts w:ascii="Helvetica 55 Roman" w:eastAsia="Helvetica" w:hAnsi="Helvetica 55 Roman" w:cs="Helvetica"/>
                    <w:color w:val="08374B"/>
                    <w:lang w:eastAsia="en-US"/>
                  </w:rPr>
                </w:rPrChange>
              </w:rPr>
              <w:pPrChange w:id="1382" w:author="Nikolaos Vastardis" w:date="2025-02-12T09:43:00Z" w16du:dateUtc="2025-02-12T09:43:00Z">
                <w:pPr>
                  <w:numPr>
                    <w:numId w:val="69"/>
                  </w:numPr>
                  <w:tabs>
                    <w:tab w:val="num" w:pos="0"/>
                    <w:tab w:val="left" w:pos="709"/>
                  </w:tabs>
                  <w:suppressAutoHyphens/>
                  <w:spacing w:before="0" w:after="200" w:line="276" w:lineRule="auto"/>
                  <w:ind w:left="108" w:right="108" w:hanging="720"/>
                  <w:contextualSpacing/>
                  <w:jc w:val="left"/>
                </w:pPr>
              </w:pPrChange>
            </w:pPr>
            <w:ins w:id="1383" w:author="Nikolaos Vastardis" w:date="2025-02-12T09:41:00Z" w16du:dateUtc="2025-02-12T09:41:00Z">
              <w:r w:rsidRPr="00784298">
                <w:rPr>
                  <w:rFonts w:eastAsia="Helvetica" w:cstheme="minorHAnsi"/>
                  <w:color w:val="08374B"/>
                  <w:lang w:eastAsia="en-US"/>
                  <w:rPrChange w:id="1384" w:author="Nikolaos Vastardis" w:date="2025-02-12T09:48:00Z" w16du:dateUtc="2025-02-12T09:48:00Z">
                    <w:rPr>
                      <w:rFonts w:ascii="Helvetica 55 Roman" w:eastAsia="Helvetica" w:hAnsi="Helvetica 55 Roman" w:cs="Helvetica"/>
                      <w:color w:val="08374B"/>
                      <w:lang w:eastAsia="en-US"/>
                    </w:rPr>
                  </w:rPrChange>
                </w:rP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ins>
          </w:p>
        </w:tc>
      </w:tr>
      <w:tr w:rsidR="00784298" w:rsidRPr="00784298" w14:paraId="00ED892C" w14:textId="77777777" w:rsidTr="00784298">
        <w:trPr>
          <w:ins w:id="1385" w:author="Nikolaos Vastardis" w:date="2025-02-12T09:41:00Z"/>
        </w:trPr>
        <w:tc>
          <w:tcPr>
            <w:tcW w:w="2490" w:type="dxa"/>
          </w:tcPr>
          <w:p w14:paraId="2849E506" w14:textId="77777777" w:rsidR="00784298" w:rsidRPr="00784298" w:rsidRDefault="00784298">
            <w:pPr>
              <w:tabs>
                <w:tab w:val="left" w:pos="709"/>
              </w:tabs>
              <w:suppressAutoHyphens/>
              <w:spacing w:before="0" w:line="276" w:lineRule="auto"/>
              <w:ind w:left="37" w:right="108"/>
              <w:jc w:val="left"/>
              <w:rPr>
                <w:ins w:id="1386" w:author="Nikolaos Vastardis" w:date="2025-02-12T09:41:00Z" w16du:dateUtc="2025-02-12T09:41:00Z"/>
                <w:rFonts w:eastAsia="Helvetica" w:cstheme="minorHAnsi"/>
                <w:b/>
                <w:color w:val="08374B"/>
                <w:lang w:eastAsia="en-US"/>
                <w:rPrChange w:id="1387" w:author="Nikolaos Vastardis" w:date="2025-02-12T09:48:00Z" w16du:dateUtc="2025-02-12T09:48:00Z">
                  <w:rPr>
                    <w:ins w:id="1388" w:author="Nikolaos Vastardis" w:date="2025-02-12T09:41:00Z" w16du:dateUtc="2025-02-12T09:41:00Z"/>
                    <w:rFonts w:ascii="Helvetica 55 Roman" w:eastAsia="Helvetica" w:hAnsi="Helvetica 55 Roman" w:cs="Helvetica"/>
                    <w:b/>
                    <w:color w:val="08374B"/>
                    <w:sz w:val="24"/>
                    <w:szCs w:val="24"/>
                    <w:lang w:eastAsia="en-US"/>
                  </w:rPr>
                </w:rPrChange>
              </w:rPr>
              <w:pPrChange w:id="1389" w:author="Nikolaos Vastardis" w:date="2025-02-12T09:45:00Z" w16du:dateUtc="2025-02-12T09:45:00Z">
                <w:pPr>
                  <w:numPr>
                    <w:numId w:val="69"/>
                  </w:numPr>
                  <w:tabs>
                    <w:tab w:val="num" w:pos="0"/>
                    <w:tab w:val="left" w:pos="709"/>
                  </w:tabs>
                  <w:suppressAutoHyphens/>
                  <w:spacing w:before="0" w:after="200" w:line="276" w:lineRule="auto"/>
                  <w:ind w:left="108" w:right="108" w:hanging="720"/>
                  <w:contextualSpacing/>
                  <w:jc w:val="left"/>
                </w:pPr>
              </w:pPrChange>
            </w:pPr>
            <w:ins w:id="1390" w:author="Nikolaos Vastardis" w:date="2025-02-12T09:41:00Z" w16du:dateUtc="2025-02-12T09:41:00Z">
              <w:r w:rsidRPr="00784298">
                <w:rPr>
                  <w:rFonts w:eastAsia="Helvetica" w:cstheme="minorHAnsi"/>
                  <w:b/>
                  <w:color w:val="08374B"/>
                  <w:lang w:eastAsia="en-US"/>
                  <w:rPrChange w:id="1391" w:author="Nikolaos Vastardis" w:date="2025-02-12T09:48:00Z" w16du:dateUtc="2025-02-12T09:48:00Z">
                    <w:rPr>
                      <w:rFonts w:ascii="Helvetica 55 Roman" w:eastAsia="Helvetica" w:hAnsi="Helvetica 55 Roman" w:cs="Helvetica"/>
                      <w:b/>
                      <w:color w:val="08374B"/>
                      <w:sz w:val="24"/>
                      <w:szCs w:val="24"/>
                      <w:lang w:eastAsia="en-US"/>
                    </w:rPr>
                  </w:rPrChange>
                </w:rPr>
                <w:t>Service Operation</w:t>
              </w:r>
            </w:ins>
          </w:p>
        </w:tc>
        <w:tc>
          <w:tcPr>
            <w:tcW w:w="6724" w:type="dxa"/>
          </w:tcPr>
          <w:p w14:paraId="35E3D84B" w14:textId="77777777" w:rsidR="00784298" w:rsidRPr="00784298" w:rsidRDefault="00784298">
            <w:pPr>
              <w:tabs>
                <w:tab w:val="left" w:pos="709"/>
              </w:tabs>
              <w:suppressAutoHyphens/>
              <w:spacing w:before="0" w:line="276" w:lineRule="auto"/>
              <w:ind w:left="108" w:right="108"/>
              <w:rPr>
                <w:ins w:id="1392" w:author="Nikolaos Vastardis" w:date="2025-02-12T09:41:00Z" w16du:dateUtc="2025-02-12T09:41:00Z"/>
                <w:rFonts w:eastAsia="Helvetica" w:cstheme="minorHAnsi"/>
                <w:color w:val="08374B"/>
                <w:lang w:eastAsia="en-US"/>
                <w:rPrChange w:id="1393" w:author="Nikolaos Vastardis" w:date="2025-02-12T09:48:00Z" w16du:dateUtc="2025-02-12T09:48:00Z">
                  <w:rPr>
                    <w:ins w:id="1394" w:author="Nikolaos Vastardis" w:date="2025-02-12T09:41:00Z" w16du:dateUtc="2025-02-12T09:41:00Z"/>
                    <w:rFonts w:ascii="Helvetica 55 Roman" w:eastAsia="Helvetica" w:hAnsi="Helvetica 55 Roman" w:cs="Helvetica"/>
                    <w:color w:val="08374B"/>
                    <w:lang w:eastAsia="en-US"/>
                  </w:rPr>
                </w:rPrChange>
              </w:rPr>
              <w:pPrChange w:id="1395" w:author="Nikolaos Vastardis" w:date="2025-02-12T09:43:00Z" w16du:dateUtc="2025-02-12T09:43:00Z">
                <w:pPr>
                  <w:numPr>
                    <w:numId w:val="69"/>
                  </w:numPr>
                  <w:tabs>
                    <w:tab w:val="num" w:pos="0"/>
                    <w:tab w:val="left" w:pos="709"/>
                  </w:tabs>
                  <w:suppressAutoHyphens/>
                  <w:spacing w:before="0" w:after="200" w:line="276" w:lineRule="auto"/>
                  <w:ind w:left="108" w:right="108" w:hanging="720"/>
                  <w:contextualSpacing/>
                  <w:jc w:val="left"/>
                </w:pPr>
              </w:pPrChange>
            </w:pPr>
            <w:ins w:id="1396" w:author="Nikolaos Vastardis" w:date="2025-02-12T09:41:00Z" w16du:dateUtc="2025-02-12T09:41:00Z">
              <w:r w:rsidRPr="00784298">
                <w:rPr>
                  <w:rFonts w:eastAsia="Helvetica" w:cstheme="minorHAnsi"/>
                  <w:color w:val="08374B"/>
                  <w:lang w:eastAsia="en-US"/>
                  <w:rPrChange w:id="1397" w:author="Nikolaos Vastardis" w:date="2025-02-12T09:48:00Z" w16du:dateUtc="2025-02-12T09:48:00Z">
                    <w:rPr>
                      <w:rFonts w:ascii="Helvetica 55 Roman" w:eastAsia="Helvetica" w:hAnsi="Helvetica 55 Roman" w:cs="Helvetica"/>
                      <w:color w:val="08374B"/>
                      <w:lang w:eastAsia="en-US"/>
                    </w:rPr>
                  </w:rPrChange>
                </w:rPr>
                <w:t>Functions or procedure which enables programmatic communication with a service via a service interface.</w:t>
              </w:r>
            </w:ins>
          </w:p>
        </w:tc>
      </w:tr>
      <w:tr w:rsidR="00784298" w:rsidRPr="00784298" w14:paraId="6AAEBFA7" w14:textId="77777777" w:rsidTr="00784298">
        <w:trPr>
          <w:ins w:id="1398" w:author="Nikolaos Vastardis" w:date="2025-02-12T09:41:00Z"/>
        </w:trPr>
        <w:tc>
          <w:tcPr>
            <w:tcW w:w="2490" w:type="dxa"/>
          </w:tcPr>
          <w:p w14:paraId="33B3FAE2" w14:textId="77777777" w:rsidR="00784298" w:rsidRPr="00784298" w:rsidRDefault="00784298">
            <w:pPr>
              <w:tabs>
                <w:tab w:val="left" w:pos="709"/>
              </w:tabs>
              <w:suppressAutoHyphens/>
              <w:spacing w:before="0" w:line="276" w:lineRule="auto"/>
              <w:ind w:left="37" w:right="108"/>
              <w:jc w:val="left"/>
              <w:rPr>
                <w:ins w:id="1399" w:author="Nikolaos Vastardis" w:date="2025-02-12T09:41:00Z" w16du:dateUtc="2025-02-12T09:41:00Z"/>
                <w:rFonts w:eastAsia="Helvetica" w:cstheme="minorHAnsi"/>
                <w:b/>
                <w:color w:val="08374B"/>
                <w:lang w:eastAsia="en-US"/>
                <w:rPrChange w:id="1400" w:author="Nikolaos Vastardis" w:date="2025-02-12T09:48:00Z" w16du:dateUtc="2025-02-12T09:48:00Z">
                  <w:rPr>
                    <w:ins w:id="1401" w:author="Nikolaos Vastardis" w:date="2025-02-12T09:41:00Z" w16du:dateUtc="2025-02-12T09:41:00Z"/>
                    <w:rFonts w:ascii="Helvetica 55 Roman" w:eastAsia="Helvetica" w:hAnsi="Helvetica 55 Roman" w:cs="Helvetica"/>
                    <w:b/>
                    <w:color w:val="08374B"/>
                    <w:sz w:val="24"/>
                    <w:szCs w:val="24"/>
                    <w:lang w:eastAsia="en-US"/>
                  </w:rPr>
                </w:rPrChange>
              </w:rPr>
              <w:pPrChange w:id="1402" w:author="Nikolaos Vastardis" w:date="2025-02-12T09:45:00Z" w16du:dateUtc="2025-02-12T09:45:00Z">
                <w:pPr>
                  <w:numPr>
                    <w:numId w:val="69"/>
                  </w:numPr>
                  <w:tabs>
                    <w:tab w:val="num" w:pos="0"/>
                    <w:tab w:val="left" w:pos="709"/>
                  </w:tabs>
                  <w:suppressAutoHyphens/>
                  <w:spacing w:before="0" w:after="200" w:line="276" w:lineRule="auto"/>
                  <w:ind w:left="108" w:right="108" w:hanging="720"/>
                  <w:contextualSpacing/>
                  <w:jc w:val="left"/>
                </w:pPr>
              </w:pPrChange>
            </w:pPr>
            <w:ins w:id="1403" w:author="Nikolaos Vastardis" w:date="2025-02-12T09:41:00Z" w16du:dateUtc="2025-02-12T09:41:00Z">
              <w:r w:rsidRPr="00784298">
                <w:rPr>
                  <w:rFonts w:eastAsia="Helvetica" w:cstheme="minorHAnsi"/>
                  <w:b/>
                  <w:color w:val="08374B"/>
                  <w:lang w:eastAsia="en-US"/>
                  <w:rPrChange w:id="1404" w:author="Nikolaos Vastardis" w:date="2025-02-12T09:48:00Z" w16du:dateUtc="2025-02-12T09:48:00Z">
                    <w:rPr>
                      <w:rFonts w:ascii="Helvetica 55 Roman" w:eastAsia="Helvetica" w:hAnsi="Helvetica 55 Roman" w:cs="Helvetica"/>
                      <w:b/>
                      <w:color w:val="08374B"/>
                      <w:sz w:val="24"/>
                      <w:szCs w:val="24"/>
                      <w:lang w:eastAsia="en-US"/>
                    </w:rPr>
                  </w:rPrChange>
                </w:rPr>
                <w:t>Service Physical Data Model</w:t>
              </w:r>
            </w:ins>
          </w:p>
        </w:tc>
        <w:tc>
          <w:tcPr>
            <w:tcW w:w="6724" w:type="dxa"/>
          </w:tcPr>
          <w:p w14:paraId="1AAC75CA" w14:textId="77777777" w:rsidR="00784298" w:rsidRPr="00784298" w:rsidRDefault="00784298">
            <w:pPr>
              <w:tabs>
                <w:tab w:val="left" w:pos="709"/>
              </w:tabs>
              <w:suppressAutoHyphens/>
              <w:spacing w:before="0" w:line="276" w:lineRule="auto"/>
              <w:ind w:left="108" w:right="108"/>
              <w:rPr>
                <w:ins w:id="1405" w:author="Nikolaos Vastardis" w:date="2025-02-12T09:41:00Z" w16du:dateUtc="2025-02-12T09:41:00Z"/>
                <w:rFonts w:eastAsia="Helvetica" w:cstheme="minorHAnsi"/>
                <w:color w:val="08374B"/>
                <w:lang w:eastAsia="en-US"/>
                <w:rPrChange w:id="1406" w:author="Nikolaos Vastardis" w:date="2025-02-12T09:48:00Z" w16du:dateUtc="2025-02-12T09:48:00Z">
                  <w:rPr>
                    <w:ins w:id="1407" w:author="Nikolaos Vastardis" w:date="2025-02-12T09:41:00Z" w16du:dateUtc="2025-02-12T09:41:00Z"/>
                    <w:rFonts w:ascii="Helvetica 55 Roman" w:eastAsia="Helvetica" w:hAnsi="Helvetica 55 Roman" w:cs="Helvetica"/>
                    <w:color w:val="08374B"/>
                    <w:lang w:eastAsia="en-US"/>
                  </w:rPr>
                </w:rPrChange>
              </w:rPr>
              <w:pPrChange w:id="1408" w:author="Nikolaos Vastardis" w:date="2025-02-12T09:43:00Z" w16du:dateUtc="2025-02-12T09:43:00Z">
                <w:pPr>
                  <w:numPr>
                    <w:numId w:val="69"/>
                  </w:numPr>
                  <w:tabs>
                    <w:tab w:val="num" w:pos="0"/>
                    <w:tab w:val="left" w:pos="709"/>
                  </w:tabs>
                  <w:suppressAutoHyphens/>
                  <w:spacing w:before="0" w:after="200" w:line="276" w:lineRule="auto"/>
                  <w:ind w:left="108" w:right="108" w:hanging="720"/>
                  <w:contextualSpacing/>
                  <w:jc w:val="left"/>
                </w:pPr>
              </w:pPrChange>
            </w:pPr>
            <w:ins w:id="1409" w:author="Nikolaos Vastardis" w:date="2025-02-12T09:41:00Z" w16du:dateUtc="2025-02-12T09:41:00Z">
              <w:r w:rsidRPr="00784298">
                <w:rPr>
                  <w:rFonts w:eastAsia="Helvetica" w:cstheme="minorHAnsi"/>
                  <w:color w:val="08374B"/>
                  <w:lang w:eastAsia="en-US"/>
                  <w:rPrChange w:id="1410" w:author="Nikolaos Vastardis" w:date="2025-02-12T09:48:00Z" w16du:dateUtc="2025-02-12T09:48:00Z">
                    <w:rPr>
                      <w:rFonts w:ascii="Helvetica 55 Roman" w:eastAsia="Helvetica" w:hAnsi="Helvetica 55 Roman" w:cs="Helvetica"/>
                      <w:color w:val="08374B"/>
                      <w:lang w:eastAsia="en-US"/>
                    </w:rPr>
                  </w:rPrChange>
                </w:rPr>
                <w:t>Describes the realisation of a dedicated service data model in a dedicated technology. This includes a detailed description of the data S-212 to be exchanged using the chosen technology. The actual format of the service physical data model depends on the 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data model.</w:t>
              </w:r>
            </w:ins>
          </w:p>
          <w:p w14:paraId="652F8283" w14:textId="77777777" w:rsidR="00784298" w:rsidRPr="00784298" w:rsidRDefault="00784298">
            <w:pPr>
              <w:tabs>
                <w:tab w:val="left" w:pos="709"/>
              </w:tabs>
              <w:suppressAutoHyphens/>
              <w:spacing w:before="0" w:line="276" w:lineRule="auto"/>
              <w:ind w:left="108" w:right="108"/>
              <w:rPr>
                <w:ins w:id="1411" w:author="Nikolaos Vastardis" w:date="2025-02-12T09:41:00Z" w16du:dateUtc="2025-02-12T09:41:00Z"/>
                <w:rFonts w:eastAsia="Helvetica" w:cstheme="minorHAnsi"/>
                <w:color w:val="08374B"/>
                <w:lang w:eastAsia="en-US"/>
                <w:rPrChange w:id="1412" w:author="Nikolaos Vastardis" w:date="2025-02-12T09:48:00Z" w16du:dateUtc="2025-02-12T09:48:00Z">
                  <w:rPr>
                    <w:ins w:id="1413" w:author="Nikolaos Vastardis" w:date="2025-02-12T09:41:00Z" w16du:dateUtc="2025-02-12T09:41:00Z"/>
                    <w:rFonts w:ascii="Helvetica 55 Roman" w:eastAsia="Helvetica" w:hAnsi="Helvetica 55 Roman" w:cs="Helvetica"/>
                    <w:color w:val="08374B"/>
                    <w:lang w:eastAsia="en-US"/>
                  </w:rPr>
                </w:rPrChange>
              </w:rPr>
              <w:pPrChange w:id="1414" w:author="Nikolaos Vastardis" w:date="2025-02-12T09:43:00Z" w16du:dateUtc="2025-02-12T09:43:00Z">
                <w:pPr>
                  <w:numPr>
                    <w:numId w:val="69"/>
                  </w:numPr>
                  <w:tabs>
                    <w:tab w:val="num" w:pos="0"/>
                    <w:tab w:val="left" w:pos="709"/>
                  </w:tabs>
                  <w:suppressAutoHyphens/>
                  <w:spacing w:before="0" w:after="200" w:line="276" w:lineRule="auto"/>
                  <w:ind w:left="108" w:right="108" w:hanging="720"/>
                  <w:contextualSpacing/>
                  <w:jc w:val="left"/>
                </w:pPr>
              </w:pPrChange>
            </w:pPr>
            <w:proofErr w:type="gramStart"/>
            <w:ins w:id="1415" w:author="Nikolaos Vastardis" w:date="2025-02-12T09:41:00Z" w16du:dateUtc="2025-02-12T09:41:00Z">
              <w:r w:rsidRPr="00784298">
                <w:rPr>
                  <w:rFonts w:eastAsia="Helvetica" w:cstheme="minorHAnsi"/>
                  <w:color w:val="08374B"/>
                  <w:lang w:eastAsia="en-US"/>
                  <w:rPrChange w:id="1416" w:author="Nikolaos Vastardis" w:date="2025-02-12T09:48:00Z" w16du:dateUtc="2025-02-12T09:48:00Z">
                    <w:rPr>
                      <w:rFonts w:ascii="Helvetica 55 Roman" w:eastAsia="Helvetica" w:hAnsi="Helvetica 55 Roman" w:cs="Helvetica"/>
                      <w:color w:val="08374B"/>
                      <w:lang w:eastAsia="en-US"/>
                    </w:rPr>
                  </w:rPrChange>
                </w:rPr>
                <w:t>In order to</w:t>
              </w:r>
              <w:proofErr w:type="gramEnd"/>
              <w:r w:rsidRPr="00784298">
                <w:rPr>
                  <w:rFonts w:eastAsia="Helvetica" w:cstheme="minorHAnsi"/>
                  <w:color w:val="08374B"/>
                  <w:lang w:eastAsia="en-US"/>
                  <w:rPrChange w:id="1417" w:author="Nikolaos Vastardis" w:date="2025-02-12T09:48:00Z" w16du:dateUtc="2025-02-12T09:48:00Z">
                    <w:rPr>
                      <w:rFonts w:ascii="Helvetica 55 Roman" w:eastAsia="Helvetica" w:hAnsi="Helvetica 55 Roman" w:cs="Helvetica"/>
                      <w:color w:val="08374B"/>
                      <w:lang w:eastAsia="en-US"/>
                    </w:rPr>
                  </w:rPrChange>
                </w:rPr>
                <w:t xml:space="preserve">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ins>
          </w:p>
        </w:tc>
      </w:tr>
    </w:tbl>
    <w:p w14:paraId="5F6A10EA" w14:textId="77777777" w:rsidR="00784298" w:rsidRDefault="00784298" w:rsidP="00505410">
      <w:pPr>
        <w:pStyle w:val="Corpsdetexte1"/>
        <w:rPr>
          <w:ins w:id="1418" w:author="Nikolaos Vastardis" w:date="2025-02-12T09:48:00Z" w16du:dateUtc="2025-02-12T09:48:00Z"/>
        </w:rPr>
      </w:pPr>
    </w:p>
    <w:p w14:paraId="083B4277" w14:textId="47E5BF33" w:rsidR="00C83AD9" w:rsidRDefault="00C83AD9">
      <w:pPr>
        <w:spacing w:before="0" w:after="200" w:line="276" w:lineRule="auto"/>
        <w:jc w:val="left"/>
        <w:rPr>
          <w:ins w:id="1419" w:author="Nikolaos Vastardis" w:date="2025-02-12T09:49:00Z" w16du:dateUtc="2025-02-12T09:49:00Z"/>
          <w:color w:val="000000" w:themeColor="text1"/>
        </w:rPr>
      </w:pPr>
      <w:ins w:id="1420" w:author="Nikolaos Vastardis" w:date="2025-02-12T09:49:00Z" w16du:dateUtc="2025-02-12T09:49:00Z">
        <w:r>
          <w:br w:type="page"/>
        </w:r>
      </w:ins>
    </w:p>
    <w:p w14:paraId="37EB3598" w14:textId="24A43FE6" w:rsidR="00505410" w:rsidRPr="00505410" w:rsidDel="00505410" w:rsidRDefault="00505410">
      <w:pPr>
        <w:pStyle w:val="Annexheading10"/>
        <w:rPr>
          <w:ins w:id="1421" w:author="Nikolaos Vastardis [2]" w:date="2025-02-11T15:07:00Z" w16du:dateUtc="2025-02-11T15:07:00Z"/>
          <w:del w:id="1422" w:author="Nikolaos Vastardis" w:date="2025-02-12T09:34:00Z" w16du:dateUtc="2025-02-12T09:34:00Z"/>
          <w:lang w:val="fr-FR"/>
          <w:rPrChange w:id="1423" w:author="Nikolaos Vastardis" w:date="2025-02-12T09:34:00Z" w16du:dateUtc="2025-02-12T09:34:00Z">
            <w:rPr>
              <w:ins w:id="1424" w:author="Nikolaos Vastardis [2]" w:date="2025-02-11T15:07:00Z" w16du:dateUtc="2025-02-11T15:07:00Z"/>
              <w:del w:id="1425" w:author="Nikolaos Vastardis" w:date="2025-02-12T09:34:00Z" w16du:dateUtc="2025-02-12T09:34:00Z"/>
            </w:rPr>
          </w:rPrChange>
        </w:rPr>
        <w:pPrChange w:id="1426" w:author="Nikolaos Vastardis" w:date="2025-02-12T09:34:00Z" w16du:dateUtc="2025-02-12T09:34:00Z">
          <w:pPr>
            <w:keepNext/>
            <w:jc w:val="center"/>
          </w:pPr>
        </w:pPrChange>
      </w:pPr>
    </w:p>
    <w:p w14:paraId="54B265BD" w14:textId="101F18E4" w:rsidR="00765734" w:rsidRPr="009E4E4E" w:rsidDel="00D3328D" w:rsidRDefault="00765734" w:rsidP="00D3328D">
      <w:pPr>
        <w:rPr>
          <w:del w:id="1427" w:author="Nikolaos Vastardis [2]" w:date="2025-02-11T15:07:00Z" w16du:dateUtc="2025-02-11T15:07:00Z"/>
          <w:lang w:val="en-US"/>
          <w:rPrChange w:id="1428" w:author="Mong, Eivind (DFO/MPO)" w:date="2025-02-11T07:34:00Z">
            <w:rPr>
              <w:del w:id="1429" w:author="Nikolaos Vastardis [2]" w:date="2025-02-11T15:07:00Z" w16du:dateUtc="2025-02-11T15:07:00Z"/>
              <w:lang w:val="fr-FR"/>
            </w:rPr>
          </w:rPrChange>
        </w:rPr>
      </w:pPr>
    </w:p>
    <w:p w14:paraId="7E1554F7" w14:textId="1CC97302" w:rsidR="00765734" w:rsidRPr="009E4E4E" w:rsidDel="00D3328D" w:rsidRDefault="00765734" w:rsidP="00765734">
      <w:pPr>
        <w:rPr>
          <w:del w:id="1430" w:author="Nikolaos Vastardis [2]" w:date="2025-02-11T15:07:00Z" w16du:dateUtc="2025-02-11T15:07:00Z"/>
          <w:lang w:val="en-US"/>
          <w:rPrChange w:id="1431" w:author="Mong, Eivind (DFO/MPO)" w:date="2025-02-11T07:34:00Z">
            <w:rPr>
              <w:del w:id="1432" w:author="Nikolaos Vastardis [2]" w:date="2025-02-11T15:07:00Z" w16du:dateUtc="2025-02-11T15:07:00Z"/>
              <w:lang w:val="fr-FR"/>
            </w:rPr>
          </w:rPrChange>
        </w:rPr>
      </w:pPr>
    </w:p>
    <w:sdt>
      <w:sdtPr>
        <w:rPr>
          <w:rFonts w:asciiTheme="minorHAnsi" w:eastAsia="Calibri" w:hAnsiTheme="minorHAnsi" w:cs="Calibri"/>
          <w:b w:val="0"/>
          <w:bCs w:val="0"/>
          <w:caps w:val="0"/>
          <w:color w:val="auto"/>
          <w:sz w:val="22"/>
        </w:rPr>
        <w:id w:val="-1700304047"/>
        <w:docPartObj>
          <w:docPartGallery w:val="Bibliographies"/>
          <w:docPartUnique/>
        </w:docPartObj>
      </w:sdtPr>
      <w:sdtContent>
        <w:p w14:paraId="10140153" w14:textId="59E8A6CF" w:rsidR="00765734" w:rsidRDefault="00765734">
          <w:pPr>
            <w:pStyle w:val="Heading1"/>
          </w:pPr>
          <w:r>
            <w:t>References</w:t>
          </w:r>
        </w:p>
        <w:sdt>
          <w:sdtPr>
            <w:id w:val="-573587230"/>
            <w:bibliography/>
          </w:sdtPr>
          <w:sdtContent>
            <w:p w14:paraId="1B281464" w14:textId="77777777" w:rsidR="00784298" w:rsidRDefault="00765734">
              <w:pPr>
                <w:rPr>
                  <w:rFonts w:eastAsia="Times New Roman" w:cstheme="minorBidi"/>
                  <w:noProof/>
                  <w:lang w:val="fr-FR" w:eastAsia="en-US"/>
                </w:rPr>
              </w:pPr>
              <w:r>
                <w:fldChar w:fldCharType="begin"/>
              </w:r>
              <w:r>
                <w:instrText>BIBLIOGRAPHY</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2"/>
                <w:gridCol w:w="8750"/>
              </w:tblGrid>
              <w:tr w:rsidR="00784298" w14:paraId="2D14983A" w14:textId="77777777">
                <w:trPr>
                  <w:divId w:val="698815863"/>
                  <w:tblCellSpacing w:w="15" w:type="dxa"/>
                  <w:ins w:id="1433" w:author="Nikolaos Vastardis" w:date="2025-02-12T09:46:00Z"/>
                </w:trPr>
                <w:tc>
                  <w:tcPr>
                    <w:tcW w:w="50" w:type="pct"/>
                    <w:hideMark/>
                  </w:tcPr>
                  <w:p w14:paraId="13F527B6" w14:textId="434A799B" w:rsidR="00784298" w:rsidRDefault="00784298">
                    <w:pPr>
                      <w:pStyle w:val="Bibliography"/>
                      <w:rPr>
                        <w:ins w:id="1434" w:author="Nikolaos Vastardis" w:date="2025-02-12T09:46:00Z" w16du:dateUtc="2025-02-12T09:46:00Z"/>
                        <w:noProof/>
                        <w:sz w:val="24"/>
                        <w:szCs w:val="24"/>
                      </w:rPr>
                    </w:pPr>
                    <w:ins w:id="1435" w:author="Nikolaos Vastardis" w:date="2025-02-12T09:46:00Z" w16du:dateUtc="2025-02-12T09:46:00Z">
                      <w:r>
                        <w:rPr>
                          <w:noProof/>
                        </w:rPr>
                        <w:t xml:space="preserve">[1] </w:t>
                      </w:r>
                    </w:ins>
                  </w:p>
                </w:tc>
                <w:tc>
                  <w:tcPr>
                    <w:tcW w:w="0" w:type="auto"/>
                    <w:hideMark/>
                  </w:tcPr>
                  <w:p w14:paraId="3F0139D6" w14:textId="77777777" w:rsidR="00784298" w:rsidRDefault="00784298">
                    <w:pPr>
                      <w:pStyle w:val="Bibliography"/>
                      <w:rPr>
                        <w:ins w:id="1436" w:author="Nikolaos Vastardis" w:date="2025-02-12T09:46:00Z" w16du:dateUtc="2025-02-12T09:46:00Z"/>
                        <w:noProof/>
                      </w:rPr>
                    </w:pPr>
                    <w:ins w:id="1437" w:author="Nikolaos Vastardis" w:date="2025-02-12T09:46:00Z" w16du:dateUtc="2025-02-12T09:46:00Z">
                      <w:r>
                        <w:rPr>
                          <w:noProof/>
                        </w:rPr>
                        <w:t>IMO, “MSC.85/26/Add.1, Annex 20, Strategy for tghe Development and Implementation of e-Navigation,” IMO, 2010.</w:t>
                      </w:r>
                    </w:ins>
                  </w:p>
                </w:tc>
              </w:tr>
              <w:tr w:rsidR="00784298" w14:paraId="44F7A2F5" w14:textId="77777777">
                <w:trPr>
                  <w:divId w:val="698815863"/>
                  <w:tblCellSpacing w:w="15" w:type="dxa"/>
                  <w:ins w:id="1438" w:author="Nikolaos Vastardis" w:date="2025-02-12T09:46:00Z"/>
                </w:trPr>
                <w:tc>
                  <w:tcPr>
                    <w:tcW w:w="50" w:type="pct"/>
                    <w:hideMark/>
                  </w:tcPr>
                  <w:p w14:paraId="0A20C430" w14:textId="77777777" w:rsidR="00784298" w:rsidRDefault="00784298">
                    <w:pPr>
                      <w:pStyle w:val="Bibliography"/>
                      <w:rPr>
                        <w:ins w:id="1439" w:author="Nikolaos Vastardis" w:date="2025-02-12T09:46:00Z" w16du:dateUtc="2025-02-12T09:46:00Z"/>
                        <w:noProof/>
                      </w:rPr>
                    </w:pPr>
                    <w:ins w:id="1440" w:author="Nikolaos Vastardis" w:date="2025-02-12T09:46:00Z" w16du:dateUtc="2025-02-12T09:46:00Z">
                      <w:r>
                        <w:rPr>
                          <w:noProof/>
                        </w:rPr>
                        <w:t xml:space="preserve">[2] </w:t>
                      </w:r>
                    </w:ins>
                  </w:p>
                </w:tc>
                <w:tc>
                  <w:tcPr>
                    <w:tcW w:w="0" w:type="auto"/>
                    <w:hideMark/>
                  </w:tcPr>
                  <w:p w14:paraId="2613141F" w14:textId="77777777" w:rsidR="00784298" w:rsidRDefault="00784298">
                    <w:pPr>
                      <w:pStyle w:val="Bibliography"/>
                      <w:rPr>
                        <w:ins w:id="1441" w:author="Nikolaos Vastardis" w:date="2025-02-12T09:46:00Z" w16du:dateUtc="2025-02-12T09:46:00Z"/>
                        <w:noProof/>
                      </w:rPr>
                    </w:pPr>
                    <w:ins w:id="1442" w:author="Nikolaos Vastardis" w:date="2025-02-12T09:46:00Z" w16du:dateUtc="2025-02-12T09:46:00Z">
                      <w:r>
                        <w:rPr>
                          <w:noProof/>
                        </w:rPr>
                        <w:t>IMO, “MSC.85/26/Add.1, Annex 21, Framework for the Implementation Process for the e-Navigation Strategy,” IMO, 2010.</w:t>
                      </w:r>
                    </w:ins>
                  </w:p>
                </w:tc>
              </w:tr>
              <w:tr w:rsidR="00784298" w14:paraId="3EFBF41F" w14:textId="77777777">
                <w:trPr>
                  <w:divId w:val="698815863"/>
                  <w:tblCellSpacing w:w="15" w:type="dxa"/>
                  <w:ins w:id="1443" w:author="Nikolaos Vastardis" w:date="2025-02-12T09:46:00Z"/>
                </w:trPr>
                <w:tc>
                  <w:tcPr>
                    <w:tcW w:w="50" w:type="pct"/>
                    <w:hideMark/>
                  </w:tcPr>
                  <w:p w14:paraId="6B336598" w14:textId="77777777" w:rsidR="00784298" w:rsidRDefault="00784298">
                    <w:pPr>
                      <w:pStyle w:val="Bibliography"/>
                      <w:rPr>
                        <w:ins w:id="1444" w:author="Nikolaos Vastardis" w:date="2025-02-12T09:46:00Z" w16du:dateUtc="2025-02-12T09:46:00Z"/>
                        <w:noProof/>
                      </w:rPr>
                    </w:pPr>
                    <w:ins w:id="1445" w:author="Nikolaos Vastardis" w:date="2025-02-12T09:46:00Z" w16du:dateUtc="2025-02-12T09:46:00Z">
                      <w:r>
                        <w:rPr>
                          <w:noProof/>
                        </w:rPr>
                        <w:t xml:space="preserve">[3] </w:t>
                      </w:r>
                    </w:ins>
                  </w:p>
                </w:tc>
                <w:tc>
                  <w:tcPr>
                    <w:tcW w:w="0" w:type="auto"/>
                    <w:hideMark/>
                  </w:tcPr>
                  <w:p w14:paraId="2DCD7B32" w14:textId="77777777" w:rsidR="00784298" w:rsidRDefault="00784298">
                    <w:pPr>
                      <w:pStyle w:val="Bibliography"/>
                      <w:rPr>
                        <w:ins w:id="1446" w:author="Nikolaos Vastardis" w:date="2025-02-12T09:46:00Z" w16du:dateUtc="2025-02-12T09:46:00Z"/>
                        <w:noProof/>
                      </w:rPr>
                    </w:pPr>
                    <w:ins w:id="1447" w:author="Nikolaos Vastardis" w:date="2025-02-12T09:46:00Z" w16du:dateUtc="2025-02-12T09:46:00Z">
                      <w:r>
                        <w:rPr>
                          <w:noProof/>
                        </w:rPr>
                        <w:t>IMO, “MSC.1/Circ.1595, e-Navigation Strategy Implementation Plan - Update 1,” IMO, 2018.</w:t>
                      </w:r>
                    </w:ins>
                  </w:p>
                </w:tc>
              </w:tr>
              <w:tr w:rsidR="00784298" w14:paraId="09463387" w14:textId="77777777">
                <w:trPr>
                  <w:divId w:val="698815863"/>
                  <w:tblCellSpacing w:w="15" w:type="dxa"/>
                  <w:ins w:id="1448" w:author="Nikolaos Vastardis" w:date="2025-02-12T09:46:00Z"/>
                </w:trPr>
                <w:tc>
                  <w:tcPr>
                    <w:tcW w:w="50" w:type="pct"/>
                    <w:hideMark/>
                  </w:tcPr>
                  <w:p w14:paraId="62D123A0" w14:textId="77777777" w:rsidR="00784298" w:rsidRDefault="00784298">
                    <w:pPr>
                      <w:pStyle w:val="Bibliography"/>
                      <w:rPr>
                        <w:ins w:id="1449" w:author="Nikolaos Vastardis" w:date="2025-02-12T09:46:00Z" w16du:dateUtc="2025-02-12T09:46:00Z"/>
                        <w:noProof/>
                      </w:rPr>
                    </w:pPr>
                    <w:ins w:id="1450" w:author="Nikolaos Vastardis" w:date="2025-02-12T09:46:00Z" w16du:dateUtc="2025-02-12T09:46:00Z">
                      <w:r>
                        <w:rPr>
                          <w:noProof/>
                        </w:rPr>
                        <w:t xml:space="preserve">[4] </w:t>
                      </w:r>
                    </w:ins>
                  </w:p>
                </w:tc>
                <w:tc>
                  <w:tcPr>
                    <w:tcW w:w="0" w:type="auto"/>
                    <w:hideMark/>
                  </w:tcPr>
                  <w:p w14:paraId="0C508D37" w14:textId="77777777" w:rsidR="00784298" w:rsidRDefault="00784298">
                    <w:pPr>
                      <w:pStyle w:val="Bibliography"/>
                      <w:rPr>
                        <w:ins w:id="1451" w:author="Nikolaos Vastardis" w:date="2025-02-12T09:46:00Z" w16du:dateUtc="2025-02-12T09:46:00Z"/>
                        <w:noProof/>
                      </w:rPr>
                    </w:pPr>
                    <w:ins w:id="1452" w:author="Nikolaos Vastardis" w:date="2025-02-12T09:46:00Z" w16du:dateUtc="2025-02-12T09:46:00Z">
                      <w:r>
                        <w:rPr>
                          <w:noProof/>
                        </w:rPr>
                        <w:t>IMO, “MSC.1/Circ.1610, Initial descriptions of maritime services in the context of e-Navigation,” IMO, 2019.</w:t>
                      </w:r>
                    </w:ins>
                  </w:p>
                </w:tc>
              </w:tr>
              <w:tr w:rsidR="00784298" w14:paraId="5F38606B" w14:textId="77777777">
                <w:trPr>
                  <w:divId w:val="698815863"/>
                  <w:tblCellSpacing w:w="15" w:type="dxa"/>
                  <w:ins w:id="1453" w:author="Nikolaos Vastardis" w:date="2025-02-12T09:46:00Z"/>
                </w:trPr>
                <w:tc>
                  <w:tcPr>
                    <w:tcW w:w="50" w:type="pct"/>
                    <w:hideMark/>
                  </w:tcPr>
                  <w:p w14:paraId="65336C86" w14:textId="77777777" w:rsidR="00784298" w:rsidRDefault="00784298">
                    <w:pPr>
                      <w:pStyle w:val="Bibliography"/>
                      <w:rPr>
                        <w:ins w:id="1454" w:author="Nikolaos Vastardis" w:date="2025-02-12T09:46:00Z" w16du:dateUtc="2025-02-12T09:46:00Z"/>
                        <w:noProof/>
                      </w:rPr>
                    </w:pPr>
                    <w:ins w:id="1455" w:author="Nikolaos Vastardis" w:date="2025-02-12T09:46:00Z" w16du:dateUtc="2025-02-12T09:46:00Z">
                      <w:r>
                        <w:rPr>
                          <w:noProof/>
                        </w:rPr>
                        <w:t xml:space="preserve">[5] </w:t>
                      </w:r>
                    </w:ins>
                  </w:p>
                </w:tc>
                <w:tc>
                  <w:tcPr>
                    <w:tcW w:w="0" w:type="auto"/>
                    <w:hideMark/>
                  </w:tcPr>
                  <w:p w14:paraId="00D75083" w14:textId="77777777" w:rsidR="00784298" w:rsidRDefault="00784298">
                    <w:pPr>
                      <w:pStyle w:val="Bibliography"/>
                      <w:rPr>
                        <w:ins w:id="1456" w:author="Nikolaos Vastardis" w:date="2025-02-12T09:46:00Z" w16du:dateUtc="2025-02-12T09:46:00Z"/>
                        <w:noProof/>
                      </w:rPr>
                    </w:pPr>
                    <w:ins w:id="1457" w:author="Nikolaos Vastardis" w:date="2025-02-12T09:46:00Z" w16du:dateUtc="2025-02-12T09:46:00Z">
                      <w:r>
                        <w:rPr>
                          <w:noProof/>
                        </w:rPr>
                        <w:t>IMO, “MSC.1/Circ.1610/Rev.1, Descriptions of maritime services in the context of e-Navigation,” IMO, 2024.</w:t>
                      </w:r>
                    </w:ins>
                  </w:p>
                </w:tc>
              </w:tr>
              <w:tr w:rsidR="00784298" w14:paraId="0F7BDC94" w14:textId="77777777">
                <w:trPr>
                  <w:divId w:val="698815863"/>
                  <w:tblCellSpacing w:w="15" w:type="dxa"/>
                  <w:ins w:id="1458" w:author="Nikolaos Vastardis" w:date="2025-02-12T09:46:00Z"/>
                </w:trPr>
                <w:tc>
                  <w:tcPr>
                    <w:tcW w:w="50" w:type="pct"/>
                    <w:hideMark/>
                  </w:tcPr>
                  <w:p w14:paraId="10D7D6DF" w14:textId="77777777" w:rsidR="00784298" w:rsidRDefault="00784298">
                    <w:pPr>
                      <w:pStyle w:val="Bibliography"/>
                      <w:rPr>
                        <w:ins w:id="1459" w:author="Nikolaos Vastardis" w:date="2025-02-12T09:46:00Z" w16du:dateUtc="2025-02-12T09:46:00Z"/>
                        <w:noProof/>
                      </w:rPr>
                    </w:pPr>
                    <w:ins w:id="1460" w:author="Nikolaos Vastardis" w:date="2025-02-12T09:46:00Z" w16du:dateUtc="2025-02-12T09:46:00Z">
                      <w:r>
                        <w:rPr>
                          <w:noProof/>
                        </w:rPr>
                        <w:t xml:space="preserve">[6] </w:t>
                      </w:r>
                    </w:ins>
                  </w:p>
                </w:tc>
                <w:tc>
                  <w:tcPr>
                    <w:tcW w:w="0" w:type="auto"/>
                    <w:hideMark/>
                  </w:tcPr>
                  <w:p w14:paraId="435ADA77" w14:textId="77777777" w:rsidR="00784298" w:rsidRDefault="00784298">
                    <w:pPr>
                      <w:pStyle w:val="Bibliography"/>
                      <w:rPr>
                        <w:ins w:id="1461" w:author="Nikolaos Vastardis" w:date="2025-02-12T09:46:00Z" w16du:dateUtc="2025-02-12T09:46:00Z"/>
                        <w:noProof/>
                      </w:rPr>
                    </w:pPr>
                    <w:ins w:id="1462" w:author="Nikolaos Vastardis" w:date="2025-02-12T09:46:00Z" w16du:dateUtc="2025-02-12T09:46:00Z">
                      <w:r>
                        <w:rPr>
                          <w:noProof/>
                        </w:rPr>
                        <w:t>IALA, “G1155, The Development of a Description of a Maritime Service in the Context of e-Navigation,” 2020, IALA.</w:t>
                      </w:r>
                    </w:ins>
                  </w:p>
                </w:tc>
              </w:tr>
              <w:tr w:rsidR="00784298" w14:paraId="7F61E4C8" w14:textId="77777777">
                <w:trPr>
                  <w:divId w:val="698815863"/>
                  <w:tblCellSpacing w:w="15" w:type="dxa"/>
                  <w:ins w:id="1463" w:author="Nikolaos Vastardis" w:date="2025-02-12T09:46:00Z"/>
                </w:trPr>
                <w:tc>
                  <w:tcPr>
                    <w:tcW w:w="50" w:type="pct"/>
                    <w:hideMark/>
                  </w:tcPr>
                  <w:p w14:paraId="1DC9C8F9" w14:textId="77777777" w:rsidR="00784298" w:rsidRDefault="00784298">
                    <w:pPr>
                      <w:pStyle w:val="Bibliography"/>
                      <w:rPr>
                        <w:ins w:id="1464" w:author="Nikolaos Vastardis" w:date="2025-02-12T09:46:00Z" w16du:dateUtc="2025-02-12T09:46:00Z"/>
                        <w:noProof/>
                      </w:rPr>
                    </w:pPr>
                    <w:ins w:id="1465" w:author="Nikolaos Vastardis" w:date="2025-02-12T09:46:00Z" w16du:dateUtc="2025-02-12T09:46:00Z">
                      <w:r>
                        <w:rPr>
                          <w:noProof/>
                        </w:rPr>
                        <w:t xml:space="preserve">[7] </w:t>
                      </w:r>
                    </w:ins>
                  </w:p>
                </w:tc>
                <w:tc>
                  <w:tcPr>
                    <w:tcW w:w="0" w:type="auto"/>
                    <w:hideMark/>
                  </w:tcPr>
                  <w:p w14:paraId="612FBC91" w14:textId="77777777" w:rsidR="00784298" w:rsidRDefault="00784298">
                    <w:pPr>
                      <w:pStyle w:val="Bibliography"/>
                      <w:rPr>
                        <w:ins w:id="1466" w:author="Nikolaos Vastardis" w:date="2025-02-12T09:46:00Z" w16du:dateUtc="2025-02-12T09:46:00Z"/>
                        <w:noProof/>
                      </w:rPr>
                    </w:pPr>
                    <w:ins w:id="1467" w:author="Nikolaos Vastardis" w:date="2025-02-12T09:46:00Z" w16du:dateUtc="2025-02-12T09:46:00Z">
                      <w:r>
                        <w:rPr>
                          <w:noProof/>
                        </w:rPr>
                        <w:t>IEC, “63173-2 Maritime navigation and radiocommunication equipment and systems - Data interfaces - Part 2: Secure communication between ship and shore (SECOM),” IEC, 2022.</w:t>
                      </w:r>
                    </w:ins>
                  </w:p>
                </w:tc>
              </w:tr>
            </w:tbl>
            <w:p w14:paraId="6992D240" w14:textId="77777777" w:rsidR="00784298" w:rsidRDefault="00784298">
              <w:pPr>
                <w:divId w:val="698815863"/>
                <w:rPr>
                  <w:ins w:id="1468" w:author="Nikolaos Vastardis" w:date="2025-02-12T09:46:00Z" w16du:dateUtc="2025-02-12T09:46:00Z"/>
                  <w:rFonts w:eastAsia="Times New Roman"/>
                  <w:noProof/>
                </w:rPr>
              </w:pPr>
            </w:p>
            <w:p w14:paraId="197A49F6" w14:textId="4098DC5C" w:rsidR="00765734" w:rsidDel="00784298" w:rsidRDefault="00765734">
              <w:pPr>
                <w:rPr>
                  <w:del w:id="1469" w:author="Nikolaos Vastardis" w:date="2025-02-12T09:46:00Z" w16du:dateUtc="2025-02-12T09:46:00Z"/>
                  <w:rFonts w:eastAsia="Times New Roman" w:cstheme="minorBidi"/>
                  <w:noProof/>
                  <w:lang w:val="fr-FR" w:eastAsia="en-U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2"/>
                <w:gridCol w:w="8750"/>
              </w:tblGrid>
              <w:tr w:rsidR="00765734" w:rsidDel="00784298" w14:paraId="4E5135F5" w14:textId="77777777">
                <w:trPr>
                  <w:divId w:val="762646430"/>
                  <w:tblCellSpacing w:w="15" w:type="dxa"/>
                  <w:del w:id="1470" w:author="Nikolaos Vastardis" w:date="2025-02-12T09:46:00Z"/>
                </w:trPr>
                <w:tc>
                  <w:tcPr>
                    <w:tcW w:w="50" w:type="pct"/>
                    <w:hideMark/>
                  </w:tcPr>
                  <w:p w14:paraId="27428A03" w14:textId="08BB6E11" w:rsidR="00765734" w:rsidDel="00784298" w:rsidRDefault="00765734">
                    <w:pPr>
                      <w:pStyle w:val="Bibliography"/>
                      <w:rPr>
                        <w:del w:id="1471" w:author="Nikolaos Vastardis" w:date="2025-02-12T09:46:00Z" w16du:dateUtc="2025-02-12T09:46:00Z"/>
                        <w:noProof/>
                        <w:sz w:val="24"/>
                        <w:szCs w:val="24"/>
                      </w:rPr>
                    </w:pPr>
                    <w:del w:id="1472" w:author="Nikolaos Vastardis" w:date="2025-02-12T09:46:00Z" w16du:dateUtc="2025-02-12T09:46:00Z">
                      <w:r w:rsidDel="00784298">
                        <w:rPr>
                          <w:noProof/>
                        </w:rPr>
                        <w:delText xml:space="preserve">[1] </w:delText>
                      </w:r>
                    </w:del>
                  </w:p>
                </w:tc>
                <w:tc>
                  <w:tcPr>
                    <w:tcW w:w="0" w:type="auto"/>
                    <w:hideMark/>
                  </w:tcPr>
                  <w:p w14:paraId="3EB55A2D" w14:textId="77777777" w:rsidR="00765734" w:rsidDel="00784298" w:rsidRDefault="00765734">
                    <w:pPr>
                      <w:pStyle w:val="Bibliography"/>
                      <w:rPr>
                        <w:del w:id="1473" w:author="Nikolaos Vastardis" w:date="2025-02-12T09:46:00Z" w16du:dateUtc="2025-02-12T09:46:00Z"/>
                        <w:noProof/>
                      </w:rPr>
                    </w:pPr>
                    <w:del w:id="1474" w:author="Nikolaos Vastardis" w:date="2025-02-12T09:46:00Z" w16du:dateUtc="2025-02-12T09:46:00Z">
                      <w:r w:rsidDel="00784298">
                        <w:rPr>
                          <w:noProof/>
                        </w:rPr>
                        <w:delText>IMO, “MSC.85/26/Add.1, Annex 20, Strategy for tghe Development and Implementation of e-Navigation,” IMO, 2010.</w:delText>
                      </w:r>
                    </w:del>
                  </w:p>
                </w:tc>
              </w:tr>
              <w:tr w:rsidR="00765734" w:rsidDel="00784298" w14:paraId="4ACC97CA" w14:textId="77777777">
                <w:trPr>
                  <w:divId w:val="762646430"/>
                  <w:tblCellSpacing w:w="15" w:type="dxa"/>
                  <w:del w:id="1475" w:author="Nikolaos Vastardis" w:date="2025-02-12T09:46:00Z"/>
                </w:trPr>
                <w:tc>
                  <w:tcPr>
                    <w:tcW w:w="50" w:type="pct"/>
                    <w:hideMark/>
                  </w:tcPr>
                  <w:p w14:paraId="1C8FC808" w14:textId="77777777" w:rsidR="00765734" w:rsidDel="00784298" w:rsidRDefault="00765734">
                    <w:pPr>
                      <w:pStyle w:val="Bibliography"/>
                      <w:rPr>
                        <w:del w:id="1476" w:author="Nikolaos Vastardis" w:date="2025-02-12T09:46:00Z" w16du:dateUtc="2025-02-12T09:46:00Z"/>
                        <w:noProof/>
                      </w:rPr>
                    </w:pPr>
                    <w:del w:id="1477" w:author="Nikolaos Vastardis" w:date="2025-02-12T09:46:00Z" w16du:dateUtc="2025-02-12T09:46:00Z">
                      <w:r w:rsidDel="00784298">
                        <w:rPr>
                          <w:noProof/>
                        </w:rPr>
                        <w:delText xml:space="preserve">[2] </w:delText>
                      </w:r>
                    </w:del>
                  </w:p>
                </w:tc>
                <w:tc>
                  <w:tcPr>
                    <w:tcW w:w="0" w:type="auto"/>
                    <w:hideMark/>
                  </w:tcPr>
                  <w:p w14:paraId="52F98E15" w14:textId="77777777" w:rsidR="00765734" w:rsidDel="00784298" w:rsidRDefault="00765734">
                    <w:pPr>
                      <w:pStyle w:val="Bibliography"/>
                      <w:rPr>
                        <w:del w:id="1478" w:author="Nikolaos Vastardis" w:date="2025-02-12T09:46:00Z" w16du:dateUtc="2025-02-12T09:46:00Z"/>
                        <w:noProof/>
                      </w:rPr>
                    </w:pPr>
                    <w:del w:id="1479" w:author="Nikolaos Vastardis" w:date="2025-02-12T09:46:00Z" w16du:dateUtc="2025-02-12T09:46:00Z">
                      <w:r w:rsidDel="00784298">
                        <w:rPr>
                          <w:noProof/>
                        </w:rPr>
                        <w:delText>IMO, “MSC.85/26/Add.1, Annex 21, Framework for the Implementation Process for the e-Navigation Strategy,” IMO, 2010.</w:delText>
                      </w:r>
                    </w:del>
                  </w:p>
                </w:tc>
              </w:tr>
              <w:tr w:rsidR="00765734" w:rsidDel="00784298" w14:paraId="59179D3A" w14:textId="77777777">
                <w:trPr>
                  <w:divId w:val="762646430"/>
                  <w:tblCellSpacing w:w="15" w:type="dxa"/>
                  <w:del w:id="1480" w:author="Nikolaos Vastardis" w:date="2025-02-12T09:46:00Z"/>
                </w:trPr>
                <w:tc>
                  <w:tcPr>
                    <w:tcW w:w="50" w:type="pct"/>
                    <w:hideMark/>
                  </w:tcPr>
                  <w:p w14:paraId="25E80A42" w14:textId="77777777" w:rsidR="00765734" w:rsidDel="00784298" w:rsidRDefault="00765734">
                    <w:pPr>
                      <w:pStyle w:val="Bibliography"/>
                      <w:rPr>
                        <w:del w:id="1481" w:author="Nikolaos Vastardis" w:date="2025-02-12T09:46:00Z" w16du:dateUtc="2025-02-12T09:46:00Z"/>
                        <w:noProof/>
                      </w:rPr>
                    </w:pPr>
                    <w:del w:id="1482" w:author="Nikolaos Vastardis" w:date="2025-02-12T09:46:00Z" w16du:dateUtc="2025-02-12T09:46:00Z">
                      <w:r w:rsidDel="00784298">
                        <w:rPr>
                          <w:noProof/>
                        </w:rPr>
                        <w:delText xml:space="preserve">[3] </w:delText>
                      </w:r>
                    </w:del>
                  </w:p>
                </w:tc>
                <w:tc>
                  <w:tcPr>
                    <w:tcW w:w="0" w:type="auto"/>
                    <w:hideMark/>
                  </w:tcPr>
                  <w:p w14:paraId="51DE52B4" w14:textId="77777777" w:rsidR="00765734" w:rsidDel="00784298" w:rsidRDefault="00765734">
                    <w:pPr>
                      <w:pStyle w:val="Bibliography"/>
                      <w:rPr>
                        <w:del w:id="1483" w:author="Nikolaos Vastardis" w:date="2025-02-12T09:46:00Z" w16du:dateUtc="2025-02-12T09:46:00Z"/>
                        <w:noProof/>
                      </w:rPr>
                    </w:pPr>
                    <w:del w:id="1484" w:author="Nikolaos Vastardis" w:date="2025-02-12T09:46:00Z" w16du:dateUtc="2025-02-12T09:46:00Z">
                      <w:r w:rsidDel="00784298">
                        <w:rPr>
                          <w:noProof/>
                        </w:rPr>
                        <w:delText>IMO, “MSC.1/Circ.1595, e-Navigation Strategy Implementation Plan - Update 1,” IMO, 2018.</w:delText>
                      </w:r>
                    </w:del>
                  </w:p>
                </w:tc>
              </w:tr>
              <w:tr w:rsidR="00765734" w:rsidDel="00784298" w14:paraId="621A65D3" w14:textId="77777777">
                <w:trPr>
                  <w:divId w:val="762646430"/>
                  <w:tblCellSpacing w:w="15" w:type="dxa"/>
                  <w:del w:id="1485" w:author="Nikolaos Vastardis" w:date="2025-02-12T09:46:00Z"/>
                </w:trPr>
                <w:tc>
                  <w:tcPr>
                    <w:tcW w:w="50" w:type="pct"/>
                    <w:hideMark/>
                  </w:tcPr>
                  <w:p w14:paraId="79F7B21A" w14:textId="77777777" w:rsidR="00765734" w:rsidDel="00784298" w:rsidRDefault="00765734">
                    <w:pPr>
                      <w:pStyle w:val="Bibliography"/>
                      <w:rPr>
                        <w:del w:id="1486" w:author="Nikolaos Vastardis" w:date="2025-02-12T09:46:00Z" w16du:dateUtc="2025-02-12T09:46:00Z"/>
                        <w:noProof/>
                      </w:rPr>
                    </w:pPr>
                    <w:del w:id="1487" w:author="Nikolaos Vastardis" w:date="2025-02-12T09:46:00Z" w16du:dateUtc="2025-02-12T09:46:00Z">
                      <w:r w:rsidDel="00784298">
                        <w:rPr>
                          <w:noProof/>
                        </w:rPr>
                        <w:delText xml:space="preserve">[4] </w:delText>
                      </w:r>
                    </w:del>
                  </w:p>
                </w:tc>
                <w:tc>
                  <w:tcPr>
                    <w:tcW w:w="0" w:type="auto"/>
                    <w:hideMark/>
                  </w:tcPr>
                  <w:p w14:paraId="2E788F33" w14:textId="77777777" w:rsidR="00765734" w:rsidDel="00784298" w:rsidRDefault="00765734">
                    <w:pPr>
                      <w:pStyle w:val="Bibliography"/>
                      <w:rPr>
                        <w:del w:id="1488" w:author="Nikolaos Vastardis" w:date="2025-02-12T09:46:00Z" w16du:dateUtc="2025-02-12T09:46:00Z"/>
                        <w:noProof/>
                      </w:rPr>
                    </w:pPr>
                    <w:del w:id="1489" w:author="Nikolaos Vastardis" w:date="2025-02-12T09:46:00Z" w16du:dateUtc="2025-02-12T09:46:00Z">
                      <w:r w:rsidDel="00784298">
                        <w:rPr>
                          <w:noProof/>
                        </w:rPr>
                        <w:delText>IMO, “MSC.1/Circ.1610, Initial descriptions of maritime services in the context of e-Navigation,” IMO, 2019.</w:delText>
                      </w:r>
                    </w:del>
                  </w:p>
                </w:tc>
              </w:tr>
              <w:tr w:rsidR="00765734" w:rsidDel="00784298" w14:paraId="45D4A336" w14:textId="77777777">
                <w:trPr>
                  <w:divId w:val="762646430"/>
                  <w:tblCellSpacing w:w="15" w:type="dxa"/>
                  <w:del w:id="1490" w:author="Nikolaos Vastardis" w:date="2025-02-12T09:46:00Z"/>
                </w:trPr>
                <w:tc>
                  <w:tcPr>
                    <w:tcW w:w="50" w:type="pct"/>
                    <w:hideMark/>
                  </w:tcPr>
                  <w:p w14:paraId="29C148BD" w14:textId="77777777" w:rsidR="00765734" w:rsidDel="00784298" w:rsidRDefault="00765734">
                    <w:pPr>
                      <w:pStyle w:val="Bibliography"/>
                      <w:rPr>
                        <w:del w:id="1491" w:author="Nikolaos Vastardis" w:date="2025-02-12T09:46:00Z" w16du:dateUtc="2025-02-12T09:46:00Z"/>
                        <w:noProof/>
                      </w:rPr>
                    </w:pPr>
                    <w:del w:id="1492" w:author="Nikolaos Vastardis" w:date="2025-02-12T09:46:00Z" w16du:dateUtc="2025-02-12T09:46:00Z">
                      <w:r w:rsidDel="00784298">
                        <w:rPr>
                          <w:noProof/>
                        </w:rPr>
                        <w:delText xml:space="preserve">[5] </w:delText>
                      </w:r>
                    </w:del>
                  </w:p>
                </w:tc>
                <w:tc>
                  <w:tcPr>
                    <w:tcW w:w="0" w:type="auto"/>
                    <w:hideMark/>
                  </w:tcPr>
                  <w:p w14:paraId="77104283" w14:textId="77777777" w:rsidR="00765734" w:rsidDel="00784298" w:rsidRDefault="00765734">
                    <w:pPr>
                      <w:pStyle w:val="Bibliography"/>
                      <w:rPr>
                        <w:del w:id="1493" w:author="Nikolaos Vastardis" w:date="2025-02-12T09:46:00Z" w16du:dateUtc="2025-02-12T09:46:00Z"/>
                        <w:noProof/>
                      </w:rPr>
                    </w:pPr>
                    <w:del w:id="1494" w:author="Nikolaos Vastardis" w:date="2025-02-12T09:46:00Z" w16du:dateUtc="2025-02-12T09:46:00Z">
                      <w:r w:rsidDel="00784298">
                        <w:rPr>
                          <w:noProof/>
                        </w:rPr>
                        <w:delText>IMO, “MSC.1/Circ.1610/Rev.1, Descriptions of maritime services in the context of e-Navigation,” IMO, 2024.</w:delText>
                      </w:r>
                    </w:del>
                  </w:p>
                </w:tc>
              </w:tr>
              <w:tr w:rsidR="00765734" w:rsidDel="00784298" w14:paraId="5C6BB66B" w14:textId="77777777">
                <w:trPr>
                  <w:divId w:val="762646430"/>
                  <w:tblCellSpacing w:w="15" w:type="dxa"/>
                  <w:del w:id="1495" w:author="Nikolaos Vastardis" w:date="2025-02-12T09:46:00Z"/>
                </w:trPr>
                <w:tc>
                  <w:tcPr>
                    <w:tcW w:w="50" w:type="pct"/>
                    <w:hideMark/>
                  </w:tcPr>
                  <w:p w14:paraId="09861FC5" w14:textId="77777777" w:rsidR="00765734" w:rsidDel="00784298" w:rsidRDefault="00765734">
                    <w:pPr>
                      <w:pStyle w:val="Bibliography"/>
                      <w:rPr>
                        <w:del w:id="1496" w:author="Nikolaos Vastardis" w:date="2025-02-12T09:46:00Z" w16du:dateUtc="2025-02-12T09:46:00Z"/>
                        <w:noProof/>
                      </w:rPr>
                    </w:pPr>
                    <w:del w:id="1497" w:author="Nikolaos Vastardis" w:date="2025-02-12T09:46:00Z" w16du:dateUtc="2025-02-12T09:46:00Z">
                      <w:r w:rsidDel="00784298">
                        <w:rPr>
                          <w:noProof/>
                        </w:rPr>
                        <w:delText xml:space="preserve">[6] </w:delText>
                      </w:r>
                    </w:del>
                  </w:p>
                </w:tc>
                <w:tc>
                  <w:tcPr>
                    <w:tcW w:w="0" w:type="auto"/>
                    <w:hideMark/>
                  </w:tcPr>
                  <w:p w14:paraId="797D712D" w14:textId="77777777" w:rsidR="00765734" w:rsidDel="00784298" w:rsidRDefault="00765734">
                    <w:pPr>
                      <w:pStyle w:val="Bibliography"/>
                      <w:rPr>
                        <w:del w:id="1498" w:author="Nikolaos Vastardis" w:date="2025-02-12T09:46:00Z" w16du:dateUtc="2025-02-12T09:46:00Z"/>
                        <w:noProof/>
                      </w:rPr>
                    </w:pPr>
                    <w:del w:id="1499" w:author="Nikolaos Vastardis" w:date="2025-02-12T09:46:00Z" w16du:dateUtc="2025-02-12T09:46:00Z">
                      <w:r w:rsidDel="00784298">
                        <w:rPr>
                          <w:noProof/>
                        </w:rPr>
                        <w:delText>IALA, “G1155, The Development of a Description of a Maritime Service in the Context of e-Navigation,” 2020, IALA.</w:delText>
                      </w:r>
                    </w:del>
                  </w:p>
                </w:tc>
              </w:tr>
            </w:tbl>
            <w:p w14:paraId="2B421671" w14:textId="77777777" w:rsidR="00765734" w:rsidDel="00784298" w:rsidRDefault="00765734">
              <w:pPr>
                <w:divId w:val="762646430"/>
                <w:rPr>
                  <w:del w:id="1500" w:author="Nikolaos Vastardis" w:date="2025-02-12T09:46:00Z" w16du:dateUtc="2025-02-12T09:46:00Z"/>
                  <w:rFonts w:eastAsia="Times New Roman"/>
                  <w:noProof/>
                </w:rPr>
              </w:pPr>
            </w:p>
            <w:p w14:paraId="6A83995A" w14:textId="1788105E" w:rsidR="00765734" w:rsidRDefault="00765734">
              <w:r>
                <w:rPr>
                  <w:b/>
                  <w:bCs/>
                </w:rPr>
                <w:fldChar w:fldCharType="end"/>
              </w:r>
            </w:p>
          </w:sdtContent>
        </w:sdt>
      </w:sdtContent>
    </w:sdt>
    <w:p w14:paraId="64C0BC94" w14:textId="77777777" w:rsidR="00765734" w:rsidRPr="00765734" w:rsidRDefault="00765734" w:rsidP="00765734">
      <w:pPr>
        <w:rPr>
          <w:lang w:val="fr-FR"/>
        </w:rPr>
        <w:sectPr w:rsidR="00765734" w:rsidRPr="00765734" w:rsidSect="00765734">
          <w:pgSz w:w="11906" w:h="16838"/>
          <w:pgMar w:top="1417" w:right="1417" w:bottom="1417" w:left="1417" w:header="708" w:footer="708" w:gutter="0"/>
          <w:cols w:space="708"/>
          <w:docGrid w:linePitch="360"/>
        </w:sectPr>
      </w:pPr>
    </w:p>
    <w:p w14:paraId="473959C5" w14:textId="02335FDC" w:rsidR="000F7851" w:rsidRDefault="000F7851" w:rsidP="000F7851">
      <w:pPr>
        <w:pStyle w:val="Annex"/>
      </w:pPr>
      <w:r>
        <w:lastRenderedPageBreak/>
        <w:t>IMo USer Needs And Priorities</w:t>
      </w:r>
    </w:p>
    <w:p w14:paraId="2B6C0F7D" w14:textId="38A69CFB" w:rsidR="00B519DB" w:rsidRPr="00B519DB" w:rsidRDefault="008E7447" w:rsidP="00765734">
      <w:pPr>
        <w:pStyle w:val="Corpsdetexte1"/>
      </w:pPr>
      <w:r>
        <w:t>For reference, t</w:t>
      </w:r>
      <w:r w:rsidR="00B519DB">
        <w:t>his annex provides three</w:t>
      </w:r>
      <w:r>
        <w:t xml:space="preserve"> discrete</w:t>
      </w:r>
      <w:r w:rsidR="00B519DB">
        <w:t xml:space="preserve"> tables with the user needs and priorities that have been identified </w:t>
      </w:r>
      <w:r>
        <w:t>in</w:t>
      </w:r>
      <w:r w:rsidR="00B519DB">
        <w:t xml:space="preserve"> the IMO in MSC.1/Circ.1595</w:t>
      </w:r>
      <w:r>
        <w:t>, Annex 3</w:t>
      </w:r>
      <w:r w:rsidR="00B519DB">
        <w:t xml:space="preserve"> </w:t>
      </w:r>
      <w:sdt>
        <w:sdtPr>
          <w:id w:val="563836949"/>
          <w:citation/>
        </w:sdtPr>
        <w:sdtContent>
          <w:r w:rsidR="00B519DB">
            <w:fldChar w:fldCharType="begin"/>
          </w:r>
          <w:r w:rsidR="00B519DB">
            <w:instrText xml:space="preserve"> CITATION IMO18 \l 2057 </w:instrText>
          </w:r>
          <w:r w:rsidR="00B519DB">
            <w:fldChar w:fldCharType="separate"/>
          </w:r>
          <w:r w:rsidR="00B519DB" w:rsidRPr="00765734">
            <w:rPr>
              <w:noProof/>
            </w:rPr>
            <w:t>[3]</w:t>
          </w:r>
          <w:r w:rsidR="00B519DB">
            <w:fldChar w:fldCharType="end"/>
          </w:r>
        </w:sdtContent>
      </w:sdt>
      <w:r>
        <w:t xml:space="preserve">. The tables focus specifically on Shipboard, Shore-based and Search and Rescue (SAR) users respectively. Only the entries that are deemed relevant to the </w:t>
      </w:r>
      <w:r>
        <w:rPr>
          <w:i/>
          <w:iCs/>
        </w:rPr>
        <w:t>MS-2 Aids to Navigation Service</w:t>
      </w:r>
      <w:r>
        <w:t xml:space="preserve"> specification have been included.</w:t>
      </w:r>
    </w:p>
    <w:p w14:paraId="2BC4881B" w14:textId="384EACB4" w:rsidR="000F7851" w:rsidRPr="009E4E4E" w:rsidRDefault="000F7851" w:rsidP="00765734">
      <w:pPr>
        <w:pStyle w:val="Caption"/>
        <w:keepNext/>
        <w:rPr>
          <w:lang w:val="en-US"/>
          <w:rPrChange w:id="1501" w:author="Mong, Eivind (DFO/MPO)" w:date="2025-02-11T07:34:00Z">
            <w:rPr/>
          </w:rPrChange>
        </w:rPr>
      </w:pPr>
      <w:r w:rsidRPr="009E4E4E">
        <w:rPr>
          <w:lang w:val="en-US"/>
          <w:rPrChange w:id="1502" w:author="Mong, Eivind (DFO/MPO)" w:date="2025-02-11T07:34:00Z">
            <w:rPr/>
          </w:rPrChange>
        </w:rPr>
        <w:t xml:space="preserve">Table </w:t>
      </w:r>
      <w:r>
        <w:fldChar w:fldCharType="begin"/>
      </w:r>
      <w:r w:rsidRPr="009E4E4E">
        <w:rPr>
          <w:lang w:val="en-US"/>
          <w:rPrChange w:id="1503" w:author="Mong, Eivind (DFO/MPO)" w:date="2025-02-11T07:34:00Z">
            <w:rPr/>
          </w:rPrChange>
        </w:rPr>
        <w:instrText xml:space="preserve"> SEQ Table \* ARABIC </w:instrText>
      </w:r>
      <w:r>
        <w:fldChar w:fldCharType="separate"/>
      </w:r>
      <w:r w:rsidR="008B7351" w:rsidRPr="009E4E4E">
        <w:rPr>
          <w:noProof/>
          <w:lang w:val="en-US"/>
          <w:rPrChange w:id="1504" w:author="Mong, Eivind (DFO/MPO)" w:date="2025-02-11T07:34:00Z">
            <w:rPr>
              <w:noProof/>
            </w:rPr>
          </w:rPrChange>
        </w:rPr>
        <w:t>4</w:t>
      </w:r>
      <w:r>
        <w:rPr>
          <w:noProof/>
        </w:rPr>
        <w:fldChar w:fldCharType="end"/>
      </w:r>
      <w:r w:rsidRPr="009E4E4E">
        <w:rPr>
          <w:noProof/>
          <w:lang w:val="en-US"/>
          <w:rPrChange w:id="1505" w:author="Mong, Eivind (DFO/MPO)" w:date="2025-02-11T07:34:00Z">
            <w:rPr>
              <w:noProof/>
            </w:rPr>
          </w:rPrChange>
        </w:rPr>
        <w:t xml:space="preserve"> : Shipboard User Needs and Priorities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2450"/>
        <w:gridCol w:w="2580"/>
        <w:gridCol w:w="3490"/>
        <w:gridCol w:w="2806"/>
      </w:tblGrid>
      <w:tr w:rsidR="000F7851" w:rsidRPr="000F7851" w14:paraId="5CC23C59" w14:textId="77777777" w:rsidTr="00765734">
        <w:trPr>
          <w:trHeight w:val="315"/>
        </w:trPr>
        <w:tc>
          <w:tcPr>
            <w:tcW w:w="954" w:type="pct"/>
            <w:shd w:val="clear" w:color="000000" w:fill="808080"/>
            <w:noWrap/>
            <w:vAlign w:val="bottom"/>
            <w:hideMark/>
          </w:tcPr>
          <w:p w14:paraId="255113EC" w14:textId="77777777" w:rsidR="000F7851" w:rsidRPr="000F7851" w:rsidRDefault="000F7851" w:rsidP="000F7851">
            <w:pPr>
              <w:spacing w:before="0" w:after="0"/>
              <w:jc w:val="center"/>
              <w:rPr>
                <w:rFonts w:ascii="Aptos Narrow" w:eastAsia="Times New Roman" w:hAnsi="Aptos Narrow" w:cs="Times New Roman"/>
                <w:b/>
                <w:bCs/>
                <w:color w:val="000000"/>
                <w:sz w:val="24"/>
                <w:szCs w:val="24"/>
              </w:rPr>
            </w:pPr>
            <w:r w:rsidRPr="000F7851">
              <w:rPr>
                <w:rFonts w:ascii="Aptos Narrow" w:eastAsia="Times New Roman" w:hAnsi="Aptos Narrow" w:cs="Times New Roman"/>
                <w:b/>
                <w:bCs/>
                <w:color w:val="000000"/>
                <w:sz w:val="24"/>
                <w:szCs w:val="24"/>
              </w:rPr>
              <w:t xml:space="preserve">User need </w:t>
            </w:r>
          </w:p>
        </w:tc>
        <w:tc>
          <w:tcPr>
            <w:tcW w:w="876" w:type="pct"/>
            <w:shd w:val="clear" w:color="000000" w:fill="808080"/>
            <w:noWrap/>
            <w:vAlign w:val="bottom"/>
            <w:hideMark/>
          </w:tcPr>
          <w:p w14:paraId="327611E9" w14:textId="77777777" w:rsidR="000F7851" w:rsidRPr="000F7851" w:rsidRDefault="000F7851" w:rsidP="000F7851">
            <w:pPr>
              <w:spacing w:before="0" w:after="0"/>
              <w:jc w:val="center"/>
              <w:rPr>
                <w:rFonts w:ascii="Aptos Narrow" w:eastAsia="Times New Roman" w:hAnsi="Aptos Narrow" w:cs="Times New Roman"/>
                <w:b/>
                <w:bCs/>
                <w:color w:val="000000"/>
                <w:sz w:val="24"/>
                <w:szCs w:val="24"/>
              </w:rPr>
            </w:pPr>
            <w:r w:rsidRPr="000F7851">
              <w:rPr>
                <w:rFonts w:ascii="Aptos Narrow" w:eastAsia="Times New Roman" w:hAnsi="Aptos Narrow" w:cs="Times New Roman"/>
                <w:b/>
                <w:bCs/>
                <w:color w:val="000000"/>
                <w:sz w:val="24"/>
                <w:szCs w:val="24"/>
              </w:rPr>
              <w:t>Justification</w:t>
            </w:r>
          </w:p>
        </w:tc>
        <w:tc>
          <w:tcPr>
            <w:tcW w:w="921" w:type="pct"/>
            <w:shd w:val="clear" w:color="000000" w:fill="808080"/>
            <w:noWrap/>
            <w:vAlign w:val="bottom"/>
            <w:hideMark/>
          </w:tcPr>
          <w:p w14:paraId="7699F4ED" w14:textId="77777777" w:rsidR="000F7851" w:rsidRPr="000F7851" w:rsidRDefault="000F7851" w:rsidP="000F7851">
            <w:pPr>
              <w:spacing w:before="0" w:after="0"/>
              <w:jc w:val="center"/>
              <w:rPr>
                <w:rFonts w:ascii="Aptos Narrow" w:eastAsia="Times New Roman" w:hAnsi="Aptos Narrow" w:cs="Times New Roman"/>
                <w:b/>
                <w:bCs/>
                <w:color w:val="000000"/>
                <w:sz w:val="24"/>
                <w:szCs w:val="24"/>
              </w:rPr>
            </w:pPr>
            <w:r w:rsidRPr="000F7851">
              <w:rPr>
                <w:rFonts w:ascii="Aptos Narrow" w:eastAsia="Times New Roman" w:hAnsi="Aptos Narrow" w:cs="Times New Roman"/>
                <w:b/>
                <w:bCs/>
                <w:color w:val="000000"/>
                <w:sz w:val="24"/>
                <w:szCs w:val="24"/>
              </w:rPr>
              <w:t>Relation to IMO strategy</w:t>
            </w:r>
          </w:p>
        </w:tc>
        <w:tc>
          <w:tcPr>
            <w:tcW w:w="1246" w:type="pct"/>
            <w:shd w:val="clear" w:color="000000" w:fill="808080"/>
            <w:noWrap/>
            <w:vAlign w:val="bottom"/>
            <w:hideMark/>
          </w:tcPr>
          <w:p w14:paraId="0B562DC6" w14:textId="77777777" w:rsidR="000F7851" w:rsidRPr="000F7851" w:rsidRDefault="000F7851" w:rsidP="000F7851">
            <w:pPr>
              <w:spacing w:before="0" w:after="0"/>
              <w:jc w:val="center"/>
              <w:rPr>
                <w:rFonts w:ascii="Aptos Narrow" w:eastAsia="Times New Roman" w:hAnsi="Aptos Narrow" w:cs="Times New Roman"/>
                <w:b/>
                <w:bCs/>
                <w:color w:val="000000"/>
                <w:sz w:val="24"/>
                <w:szCs w:val="24"/>
              </w:rPr>
            </w:pPr>
            <w:r w:rsidRPr="000F7851">
              <w:rPr>
                <w:rFonts w:ascii="Aptos Narrow" w:eastAsia="Times New Roman" w:hAnsi="Aptos Narrow" w:cs="Times New Roman"/>
                <w:b/>
                <w:bCs/>
                <w:color w:val="000000"/>
                <w:sz w:val="24"/>
                <w:szCs w:val="24"/>
              </w:rPr>
              <w:t xml:space="preserve"> Priority in terms of work required</w:t>
            </w:r>
          </w:p>
        </w:tc>
        <w:tc>
          <w:tcPr>
            <w:tcW w:w="1003" w:type="pct"/>
            <w:shd w:val="clear" w:color="000000" w:fill="808080"/>
            <w:noWrap/>
            <w:vAlign w:val="bottom"/>
            <w:hideMark/>
          </w:tcPr>
          <w:p w14:paraId="0426BA35" w14:textId="77777777" w:rsidR="000F7851" w:rsidRPr="000F7851" w:rsidRDefault="000F7851" w:rsidP="000F7851">
            <w:pPr>
              <w:spacing w:before="0" w:after="0"/>
              <w:jc w:val="center"/>
              <w:rPr>
                <w:rFonts w:ascii="Aptos Narrow" w:eastAsia="Times New Roman" w:hAnsi="Aptos Narrow" w:cs="Times New Roman"/>
                <w:b/>
                <w:bCs/>
                <w:color w:val="000000"/>
                <w:sz w:val="24"/>
                <w:szCs w:val="24"/>
              </w:rPr>
            </w:pPr>
            <w:r w:rsidRPr="000F7851">
              <w:rPr>
                <w:rFonts w:ascii="Aptos Narrow" w:eastAsia="Times New Roman" w:hAnsi="Aptos Narrow" w:cs="Times New Roman"/>
                <w:b/>
                <w:bCs/>
                <w:color w:val="000000"/>
                <w:sz w:val="24"/>
                <w:szCs w:val="24"/>
              </w:rPr>
              <w:t xml:space="preserve"> Issues to consider </w:t>
            </w:r>
          </w:p>
        </w:tc>
      </w:tr>
      <w:tr w:rsidR="008B7351" w:rsidRPr="000F7851" w14:paraId="57DF9A7F" w14:textId="77777777" w:rsidTr="008B7351">
        <w:trPr>
          <w:trHeight w:val="315"/>
        </w:trPr>
        <w:tc>
          <w:tcPr>
            <w:tcW w:w="5000" w:type="pct"/>
            <w:gridSpan w:val="5"/>
            <w:shd w:val="clear" w:color="auto" w:fill="auto"/>
            <w:noWrap/>
            <w:vAlign w:val="bottom"/>
            <w:hideMark/>
          </w:tcPr>
          <w:p w14:paraId="22920BE8" w14:textId="77777777" w:rsidR="000F7851" w:rsidRPr="000F7851" w:rsidRDefault="000F7851" w:rsidP="000F7851">
            <w:pPr>
              <w:spacing w:before="0" w:after="0"/>
              <w:jc w:val="left"/>
              <w:rPr>
                <w:rFonts w:ascii="Aptos Narrow" w:eastAsia="Times New Roman" w:hAnsi="Aptos Narrow" w:cs="Times New Roman"/>
                <w:b/>
                <w:bCs/>
                <w:color w:val="000000"/>
                <w:sz w:val="24"/>
                <w:szCs w:val="24"/>
              </w:rPr>
            </w:pPr>
            <w:r w:rsidRPr="000F7851">
              <w:rPr>
                <w:rFonts w:ascii="Aptos Narrow" w:eastAsia="Times New Roman" w:hAnsi="Aptos Narrow" w:cs="Times New Roman"/>
                <w:b/>
                <w:bCs/>
                <w:color w:val="000000"/>
                <w:sz w:val="24"/>
                <w:szCs w:val="24"/>
              </w:rPr>
              <w:t>Human Machine &amp; Interface Issues</w:t>
            </w:r>
          </w:p>
        </w:tc>
      </w:tr>
      <w:tr w:rsidR="000F7851" w:rsidRPr="000F7851" w14:paraId="6EE99340" w14:textId="77777777" w:rsidTr="00765734">
        <w:trPr>
          <w:trHeight w:val="3600"/>
        </w:trPr>
        <w:tc>
          <w:tcPr>
            <w:tcW w:w="954" w:type="pct"/>
            <w:shd w:val="clear" w:color="auto" w:fill="auto"/>
            <w:hideMark/>
          </w:tcPr>
          <w:p w14:paraId="1AF48B37" w14:textId="77777777" w:rsidR="000F7851" w:rsidRPr="000F7851" w:rsidRDefault="000F7851" w:rsidP="000F7851">
            <w:pPr>
              <w:spacing w:before="0" w:after="0"/>
              <w:jc w:val="left"/>
              <w:rPr>
                <w:rFonts w:ascii="Aptos Narrow" w:eastAsia="Times New Roman" w:hAnsi="Aptos Narrow" w:cs="Times New Roman"/>
                <w:b/>
                <w:bCs/>
                <w:color w:val="000000"/>
              </w:rPr>
            </w:pPr>
            <w:r w:rsidRPr="000F7851">
              <w:rPr>
                <w:rFonts w:ascii="Aptos Narrow" w:eastAsia="Times New Roman" w:hAnsi="Aptos Narrow" w:cs="Times New Roman"/>
                <w:b/>
                <w:bCs/>
                <w:color w:val="000000"/>
              </w:rPr>
              <w:t>User-selectable presentation of information received via communication equipment</w:t>
            </w:r>
          </w:p>
        </w:tc>
        <w:tc>
          <w:tcPr>
            <w:tcW w:w="876" w:type="pct"/>
            <w:shd w:val="clear" w:color="auto" w:fill="auto"/>
            <w:hideMark/>
          </w:tcPr>
          <w:p w14:paraId="328D78C6"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Seafarers expressed a desire to have the possibility to present user-selectable information received via communication equipment on the navigational displays (e.g. ship in distress, wind speed/ direction, AtoN status, restricted areas). They further requested the possibility to filter some transmitted data for presentation according to user-set parameters (e.g. only information from user-selected sea areas).</w:t>
            </w:r>
          </w:p>
        </w:tc>
        <w:tc>
          <w:tcPr>
            <w:tcW w:w="921" w:type="pct"/>
            <w:shd w:val="clear" w:color="auto" w:fill="auto"/>
            <w:hideMark/>
          </w:tcPr>
          <w:p w14:paraId="785F1BD1"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 Effective communication: </w:t>
            </w:r>
            <w:r w:rsidRPr="000F7851">
              <w:rPr>
                <w:rFonts w:ascii="Aptos Narrow" w:eastAsia="Times New Roman" w:hAnsi="Aptos Narrow" w:cs="Times New Roman"/>
                <w:color w:val="000000"/>
              </w:rPr>
              <w:br/>
              <w:t xml:space="preserve">* Human-centred presentation needs </w:t>
            </w:r>
            <w:r w:rsidRPr="000F7851">
              <w:rPr>
                <w:rFonts w:ascii="Aptos Narrow" w:eastAsia="Times New Roman" w:hAnsi="Aptos Narrow" w:cs="Times New Roman"/>
                <w:color w:val="000000"/>
              </w:rPr>
              <w:br/>
              <w:t xml:space="preserve">* Human-machine interface </w:t>
            </w:r>
            <w:r w:rsidRPr="000F7851">
              <w:rPr>
                <w:rFonts w:ascii="Aptos Narrow" w:eastAsia="Times New Roman" w:hAnsi="Aptos Narrow" w:cs="Times New Roman"/>
                <w:color w:val="000000"/>
              </w:rPr>
              <w:br/>
              <w:t>* Analysis</w:t>
            </w:r>
          </w:p>
        </w:tc>
        <w:tc>
          <w:tcPr>
            <w:tcW w:w="1246" w:type="pct"/>
            <w:shd w:val="clear" w:color="auto" w:fill="auto"/>
            <w:hideMark/>
          </w:tcPr>
          <w:p w14:paraId="73BB2399"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Research should be conducted regarding the type of information, equipment and systems involved and how to present and/or filter such information.</w:t>
            </w:r>
          </w:p>
        </w:tc>
        <w:tc>
          <w:tcPr>
            <w:tcW w:w="1003" w:type="pct"/>
            <w:shd w:val="clear" w:color="auto" w:fill="auto"/>
            <w:hideMark/>
          </w:tcPr>
          <w:p w14:paraId="6D519C64"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Availability of information in real-time with possible presentation on the shipborne navigational displays. Information overload needs to be </w:t>
            </w:r>
            <w:proofErr w:type="gramStart"/>
            <w:r w:rsidRPr="000F7851">
              <w:rPr>
                <w:rFonts w:ascii="Aptos Narrow" w:eastAsia="Times New Roman" w:hAnsi="Aptos Narrow" w:cs="Times New Roman"/>
                <w:color w:val="000000"/>
              </w:rPr>
              <w:t>prevented,</w:t>
            </w:r>
            <w:proofErr w:type="gramEnd"/>
            <w:r w:rsidRPr="000F7851">
              <w:rPr>
                <w:rFonts w:ascii="Aptos Narrow" w:eastAsia="Times New Roman" w:hAnsi="Aptos Narrow" w:cs="Times New Roman"/>
                <w:color w:val="000000"/>
              </w:rPr>
              <w:t xml:space="preserve"> therefore, presentation of information should be user-selectable to filter required information. Task-oriented presentation based on INS-tasks (resolution MSC.252(83)).</w:t>
            </w:r>
          </w:p>
        </w:tc>
      </w:tr>
      <w:tr w:rsidR="000F7851" w:rsidRPr="000F7851" w14:paraId="68C9BFB7" w14:textId="77777777" w:rsidTr="00765734">
        <w:trPr>
          <w:trHeight w:val="6000"/>
        </w:trPr>
        <w:tc>
          <w:tcPr>
            <w:tcW w:w="954" w:type="pct"/>
            <w:shd w:val="clear" w:color="auto" w:fill="auto"/>
            <w:hideMark/>
          </w:tcPr>
          <w:p w14:paraId="11C2DFE2"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b/>
                <w:bCs/>
                <w:color w:val="000000"/>
              </w:rPr>
              <w:lastRenderedPageBreak/>
              <w:t xml:space="preserve">Maritime Safety Information (MSI) </w:t>
            </w:r>
            <w:r w:rsidRPr="000F7851">
              <w:rPr>
                <w:rFonts w:ascii="Aptos Narrow" w:eastAsia="Times New Roman" w:hAnsi="Aptos Narrow" w:cs="Times New Roman"/>
                <w:color w:val="000000"/>
              </w:rPr>
              <w:br/>
              <w:t xml:space="preserve">Seafarers expressed a desire to sort and display MSI, such as NAVTEX, </w:t>
            </w:r>
            <w:proofErr w:type="spellStart"/>
            <w:r w:rsidRPr="000F7851">
              <w:rPr>
                <w:rFonts w:ascii="Aptos Narrow" w:eastAsia="Times New Roman" w:hAnsi="Aptos Narrow" w:cs="Times New Roman"/>
                <w:color w:val="000000"/>
              </w:rPr>
              <w:t>SafetyNET</w:t>
            </w:r>
            <w:proofErr w:type="spellEnd"/>
            <w:r w:rsidRPr="000F7851">
              <w:rPr>
                <w:rFonts w:ascii="Aptos Narrow" w:eastAsia="Times New Roman" w:hAnsi="Aptos Narrow" w:cs="Times New Roman"/>
                <w:color w:val="000000"/>
              </w:rPr>
              <w:t>, more effectively.</w:t>
            </w:r>
          </w:p>
        </w:tc>
        <w:tc>
          <w:tcPr>
            <w:tcW w:w="876" w:type="pct"/>
            <w:shd w:val="clear" w:color="auto" w:fill="auto"/>
            <w:hideMark/>
          </w:tcPr>
          <w:p w14:paraId="7C13AEA6" w14:textId="621549DB"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On most ships, NAVTEX information is displayed on a separate screen or printed on a scroll of paper. The Latitude and Longitude of the MSI must then be compared to that of the ship by the watchkeeper to identify whether the information is relevant and poses a risk. For example, notifications of new and dangerous wreck carriers are not prioritized over drifting buoys, possibly hundreds of miles away from the ship's intended route. </w:t>
            </w:r>
            <w:r w:rsidRPr="000F7851">
              <w:rPr>
                <w:rFonts w:ascii="Aptos Narrow" w:eastAsia="Times New Roman" w:hAnsi="Aptos Narrow" w:cs="Times New Roman"/>
                <w:color w:val="000000"/>
              </w:rPr>
              <w:br/>
              <w:t>This is a very time-consuming and distracting task, and susceptible to human error. Seafarers considered that presenting such safety information on the ship's navigation display would be far more effective and a clear benefit of e</w:t>
            </w:r>
            <w:r w:rsidR="00BA0083">
              <w:rPr>
                <w:rFonts w:ascii="Aptos Narrow" w:eastAsia="Times New Roman" w:hAnsi="Aptos Narrow" w:cs="Times New Roman"/>
                <w:color w:val="000000"/>
              </w:rPr>
              <w:noBreakHyphen/>
              <w:t>N</w:t>
            </w:r>
            <w:r w:rsidRPr="000F7851">
              <w:rPr>
                <w:rFonts w:ascii="Aptos Narrow" w:eastAsia="Times New Roman" w:hAnsi="Aptos Narrow" w:cs="Times New Roman"/>
                <w:color w:val="000000"/>
              </w:rPr>
              <w:t xml:space="preserve">avigation. </w:t>
            </w:r>
          </w:p>
        </w:tc>
        <w:tc>
          <w:tcPr>
            <w:tcW w:w="921" w:type="pct"/>
            <w:shd w:val="clear" w:color="auto" w:fill="auto"/>
            <w:hideMark/>
          </w:tcPr>
          <w:p w14:paraId="14825C21" w14:textId="65BF4B85" w:rsidR="008E7447" w:rsidRDefault="000F7851">
            <w:pPr>
              <w:pStyle w:val="ListParagraph"/>
              <w:numPr>
                <w:ilvl w:val="0"/>
                <w:numId w:val="52"/>
              </w:numPr>
              <w:spacing w:before="0" w:after="0"/>
              <w:ind w:left="156" w:hanging="142"/>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Effective communication </w:t>
            </w:r>
          </w:p>
          <w:p w14:paraId="5FA4DB67" w14:textId="06B44713" w:rsidR="008E7447" w:rsidRDefault="000F7851">
            <w:pPr>
              <w:pStyle w:val="ListParagraph"/>
              <w:numPr>
                <w:ilvl w:val="0"/>
                <w:numId w:val="52"/>
              </w:numPr>
              <w:spacing w:before="0" w:after="0"/>
              <w:ind w:left="156" w:hanging="142"/>
              <w:jc w:val="left"/>
              <w:rPr>
                <w:rFonts w:ascii="Aptos Narrow" w:eastAsia="Times New Roman" w:hAnsi="Aptos Narrow" w:cs="Times New Roman"/>
                <w:color w:val="000000"/>
              </w:rPr>
            </w:pPr>
            <w:r w:rsidRPr="00765734">
              <w:rPr>
                <w:rFonts w:ascii="Aptos Narrow" w:eastAsia="Times New Roman" w:hAnsi="Aptos Narrow" w:cs="Times New Roman"/>
                <w:color w:val="000000"/>
              </w:rPr>
              <w:t>Human-centred presentation needs</w:t>
            </w:r>
          </w:p>
          <w:p w14:paraId="2B161187" w14:textId="6E73AA52" w:rsidR="008E7447" w:rsidRDefault="000F7851">
            <w:pPr>
              <w:pStyle w:val="ListParagraph"/>
              <w:numPr>
                <w:ilvl w:val="0"/>
                <w:numId w:val="52"/>
              </w:numPr>
              <w:spacing w:before="0" w:after="0"/>
              <w:ind w:left="156" w:hanging="142"/>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Human-machine interface </w:t>
            </w:r>
          </w:p>
          <w:p w14:paraId="1A20166F" w14:textId="25577A5F" w:rsidR="000F7851" w:rsidRPr="00765734" w:rsidRDefault="000F7851">
            <w:pPr>
              <w:pStyle w:val="ListParagraph"/>
              <w:numPr>
                <w:ilvl w:val="0"/>
                <w:numId w:val="52"/>
              </w:numPr>
              <w:spacing w:before="0" w:after="0"/>
              <w:ind w:left="156" w:hanging="142"/>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Analysis </w:t>
            </w:r>
          </w:p>
        </w:tc>
        <w:tc>
          <w:tcPr>
            <w:tcW w:w="1246" w:type="pct"/>
            <w:shd w:val="clear" w:color="auto" w:fill="auto"/>
            <w:hideMark/>
          </w:tcPr>
          <w:p w14:paraId="5C096B2D" w14:textId="6180E9B5"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Work with relevant stakeholders to address technical requirements for presenting MSI on shipborne navigation displays. </w:t>
            </w:r>
            <w:r w:rsidRPr="000F7851">
              <w:rPr>
                <w:rFonts w:ascii="Aptos Narrow" w:eastAsia="Times New Roman" w:hAnsi="Aptos Narrow" w:cs="Times New Roman"/>
                <w:color w:val="000000"/>
              </w:rPr>
              <w:br/>
              <w:t>Take note of Methodology for developing e</w:t>
            </w:r>
            <w:r w:rsidR="00BA0083">
              <w:rPr>
                <w:rFonts w:ascii="Aptos Narrow" w:eastAsia="Times New Roman" w:hAnsi="Aptos Narrow" w:cs="Times New Roman"/>
                <w:color w:val="000000"/>
              </w:rPr>
              <w:noBreakHyphen/>
              <w:t>N</w:t>
            </w:r>
            <w:r w:rsidRPr="000F7851">
              <w:rPr>
                <w:rFonts w:ascii="Aptos Narrow" w:eastAsia="Times New Roman" w:hAnsi="Aptos Narrow" w:cs="Times New Roman"/>
                <w:color w:val="000000"/>
              </w:rPr>
              <w:t>avigation user needs using a task-based approach (NAV 55/11/4).</w:t>
            </w:r>
          </w:p>
        </w:tc>
        <w:tc>
          <w:tcPr>
            <w:tcW w:w="1003" w:type="pct"/>
            <w:shd w:val="clear" w:color="auto" w:fill="auto"/>
            <w:hideMark/>
          </w:tcPr>
          <w:p w14:paraId="706188CB" w14:textId="7C8134DB"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Possible re-formatting of NAVTEX data and continuing with transmitting data on same frequencies. </w:t>
            </w:r>
            <w:r w:rsidRPr="000F7851">
              <w:rPr>
                <w:rFonts w:ascii="Aptos Narrow" w:eastAsia="Times New Roman" w:hAnsi="Aptos Narrow" w:cs="Times New Roman"/>
                <w:color w:val="000000"/>
              </w:rPr>
              <w:br/>
              <w:t xml:space="preserve">Transition from old to new format. Task-oriented presentation based on INS-tasks (resolution MSC.252(83)). </w:t>
            </w:r>
          </w:p>
        </w:tc>
      </w:tr>
      <w:tr w:rsidR="000F7851" w:rsidRPr="000F7851" w14:paraId="5946B9CE" w14:textId="77777777" w:rsidTr="00765734">
        <w:trPr>
          <w:trHeight w:val="4500"/>
        </w:trPr>
        <w:tc>
          <w:tcPr>
            <w:tcW w:w="954" w:type="pct"/>
            <w:shd w:val="clear" w:color="auto" w:fill="auto"/>
            <w:hideMark/>
          </w:tcPr>
          <w:p w14:paraId="6FF2EC41" w14:textId="77777777" w:rsidR="000F7851" w:rsidRPr="000F7851" w:rsidRDefault="000F7851" w:rsidP="000F7851">
            <w:pPr>
              <w:spacing w:before="0" w:after="0"/>
              <w:jc w:val="left"/>
              <w:rPr>
                <w:rFonts w:ascii="Aptos Narrow" w:eastAsia="Times New Roman" w:hAnsi="Aptos Narrow" w:cs="Times New Roman"/>
                <w:b/>
                <w:bCs/>
                <w:color w:val="000000"/>
              </w:rPr>
            </w:pPr>
            <w:r w:rsidRPr="000F7851">
              <w:rPr>
                <w:rFonts w:ascii="Aptos Narrow" w:eastAsia="Times New Roman" w:hAnsi="Aptos Narrow" w:cs="Times New Roman"/>
                <w:b/>
                <w:bCs/>
                <w:color w:val="000000"/>
              </w:rPr>
              <w:lastRenderedPageBreak/>
              <w:t>Indication of Reliability</w:t>
            </w:r>
          </w:p>
        </w:tc>
        <w:tc>
          <w:tcPr>
            <w:tcW w:w="876" w:type="pct"/>
            <w:shd w:val="clear" w:color="auto" w:fill="auto"/>
            <w:hideMark/>
          </w:tcPr>
          <w:p w14:paraId="555E67C2"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Seafarers have expressed a concern that on systems such as ECDIS, the ship's position is always indicated as an absolute, leaving seafarers to rely on their understanding of technically complex systems to assess the accuracy of such indicated positions. </w:t>
            </w:r>
            <w:r w:rsidRPr="000F7851">
              <w:rPr>
                <w:rFonts w:ascii="Aptos Narrow" w:eastAsia="Times New Roman" w:hAnsi="Aptos Narrow" w:cs="Times New Roman"/>
                <w:color w:val="000000"/>
              </w:rPr>
              <w:br/>
              <w:t xml:space="preserve">Seafarers have expressed a desire for systems to automatically assess the accuracy and integrity of hydrographic data, position fixing data, radar, and other ship sensors to return a graphical indication of assessment. </w:t>
            </w:r>
          </w:p>
        </w:tc>
        <w:tc>
          <w:tcPr>
            <w:tcW w:w="921" w:type="pct"/>
            <w:shd w:val="clear" w:color="auto" w:fill="auto"/>
            <w:hideMark/>
          </w:tcPr>
          <w:p w14:paraId="2E17AFCE" w14:textId="03D5B8B0" w:rsidR="008E7447" w:rsidRDefault="000F7851">
            <w:pPr>
              <w:pStyle w:val="ListParagraph"/>
              <w:numPr>
                <w:ilvl w:val="0"/>
                <w:numId w:val="53"/>
              </w:numPr>
              <w:spacing w:before="0" w:after="0"/>
              <w:ind w:left="156" w:hanging="156"/>
              <w:jc w:val="left"/>
              <w:rPr>
                <w:rFonts w:ascii="Aptos Narrow" w:eastAsia="Times New Roman" w:hAnsi="Aptos Narrow" w:cs="Times New Roman"/>
                <w:color w:val="000000"/>
              </w:rPr>
            </w:pPr>
            <w:r w:rsidRPr="00765734">
              <w:rPr>
                <w:rFonts w:ascii="Aptos Narrow" w:eastAsia="Times New Roman" w:hAnsi="Aptos Narrow" w:cs="Times New Roman"/>
                <w:color w:val="000000"/>
              </w:rPr>
              <w:t>Human-centred presentation needs</w:t>
            </w:r>
          </w:p>
          <w:p w14:paraId="45835CEB" w14:textId="30402C19" w:rsidR="008E7447" w:rsidRDefault="000F7851">
            <w:pPr>
              <w:pStyle w:val="ListParagraph"/>
              <w:numPr>
                <w:ilvl w:val="0"/>
                <w:numId w:val="53"/>
              </w:numPr>
              <w:spacing w:before="0" w:after="0"/>
              <w:ind w:left="156" w:hanging="156"/>
              <w:jc w:val="left"/>
              <w:rPr>
                <w:rFonts w:ascii="Aptos Narrow" w:eastAsia="Times New Roman" w:hAnsi="Aptos Narrow" w:cs="Times New Roman"/>
                <w:color w:val="000000"/>
              </w:rPr>
            </w:pPr>
            <w:r w:rsidRPr="00765734">
              <w:rPr>
                <w:rFonts w:ascii="Aptos Narrow" w:eastAsia="Times New Roman" w:hAnsi="Aptos Narrow" w:cs="Times New Roman"/>
                <w:color w:val="000000"/>
              </w:rPr>
              <w:t>Human-machine interface</w:t>
            </w:r>
          </w:p>
          <w:p w14:paraId="56483F2E" w14:textId="52A50420" w:rsidR="008E7447" w:rsidRDefault="000F7851">
            <w:pPr>
              <w:pStyle w:val="ListParagraph"/>
              <w:numPr>
                <w:ilvl w:val="0"/>
                <w:numId w:val="53"/>
              </w:numPr>
              <w:spacing w:before="0" w:after="0"/>
              <w:ind w:left="156" w:hanging="156"/>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Data and system integrity </w:t>
            </w:r>
          </w:p>
          <w:p w14:paraId="21BF57EB" w14:textId="1F9C1BDD" w:rsidR="000F7851" w:rsidRPr="00765734" w:rsidRDefault="000F7851">
            <w:pPr>
              <w:pStyle w:val="ListParagraph"/>
              <w:numPr>
                <w:ilvl w:val="0"/>
                <w:numId w:val="53"/>
              </w:numPr>
              <w:spacing w:before="0" w:after="0"/>
              <w:ind w:left="156" w:hanging="156"/>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Analysis </w:t>
            </w:r>
          </w:p>
        </w:tc>
        <w:tc>
          <w:tcPr>
            <w:tcW w:w="1246" w:type="pct"/>
            <w:shd w:val="clear" w:color="auto" w:fill="auto"/>
            <w:hideMark/>
          </w:tcPr>
          <w:p w14:paraId="449C8F10"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Investigate effective ways to indicate levels of reliability using graphical representation. Take note of: </w:t>
            </w:r>
            <w:r w:rsidRPr="000F7851">
              <w:rPr>
                <w:rFonts w:ascii="Aptos Narrow" w:eastAsia="Times New Roman" w:hAnsi="Aptos Narrow" w:cs="Times New Roman"/>
                <w:color w:val="000000"/>
              </w:rPr>
              <w:br/>
              <w:t xml:space="preserve">* Resolution MSC.252(83) (INS) </w:t>
            </w:r>
            <w:r w:rsidRPr="000F7851">
              <w:rPr>
                <w:rFonts w:ascii="Aptos Narrow" w:eastAsia="Times New Roman" w:hAnsi="Aptos Narrow" w:cs="Times New Roman"/>
                <w:color w:val="000000"/>
              </w:rPr>
              <w:br/>
              <w:t xml:space="preserve">*• Other industry standards. </w:t>
            </w:r>
          </w:p>
        </w:tc>
        <w:tc>
          <w:tcPr>
            <w:tcW w:w="1003" w:type="pct"/>
            <w:shd w:val="clear" w:color="auto" w:fill="auto"/>
            <w:hideMark/>
          </w:tcPr>
          <w:p w14:paraId="45293799"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Consideration of using, e.g. ellipses of uncertainty to indicate expected accuracy. Consideration of using, e.g. colour or shading changes to indicate integrity of information. </w:t>
            </w:r>
          </w:p>
        </w:tc>
      </w:tr>
      <w:tr w:rsidR="008B7351" w:rsidRPr="000F7851" w14:paraId="4CDF5E3E" w14:textId="77777777" w:rsidTr="008B7351">
        <w:trPr>
          <w:trHeight w:val="315"/>
        </w:trPr>
        <w:tc>
          <w:tcPr>
            <w:tcW w:w="5000" w:type="pct"/>
            <w:gridSpan w:val="5"/>
            <w:shd w:val="clear" w:color="auto" w:fill="auto"/>
            <w:noWrap/>
            <w:hideMark/>
          </w:tcPr>
          <w:p w14:paraId="0952E9C8" w14:textId="77777777" w:rsidR="000F7851" w:rsidRPr="000F7851" w:rsidRDefault="000F7851" w:rsidP="000F7851">
            <w:pPr>
              <w:spacing w:before="0" w:after="0"/>
              <w:jc w:val="left"/>
              <w:rPr>
                <w:rFonts w:ascii="Aptos Narrow" w:eastAsia="Times New Roman" w:hAnsi="Aptos Narrow" w:cs="Times New Roman"/>
                <w:b/>
                <w:bCs/>
                <w:color w:val="000000"/>
                <w:sz w:val="24"/>
                <w:szCs w:val="24"/>
              </w:rPr>
            </w:pPr>
            <w:r w:rsidRPr="000F7851">
              <w:rPr>
                <w:rFonts w:ascii="Aptos Narrow" w:eastAsia="Times New Roman" w:hAnsi="Aptos Narrow" w:cs="Times New Roman"/>
                <w:b/>
                <w:bCs/>
                <w:color w:val="000000"/>
                <w:sz w:val="24"/>
                <w:szCs w:val="24"/>
              </w:rPr>
              <w:t>Operational Issues</w:t>
            </w:r>
          </w:p>
        </w:tc>
      </w:tr>
      <w:tr w:rsidR="000F7851" w:rsidRPr="000F7851" w14:paraId="0166EF9A" w14:textId="77777777" w:rsidTr="00765734">
        <w:trPr>
          <w:trHeight w:val="5700"/>
        </w:trPr>
        <w:tc>
          <w:tcPr>
            <w:tcW w:w="954" w:type="pct"/>
            <w:shd w:val="clear" w:color="auto" w:fill="auto"/>
            <w:hideMark/>
          </w:tcPr>
          <w:p w14:paraId="302F6065" w14:textId="01C7A2D0"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b/>
                <w:bCs/>
                <w:color w:val="000000"/>
              </w:rPr>
              <w:lastRenderedPageBreak/>
              <w:t xml:space="preserve">Improved Reliability </w:t>
            </w:r>
            <w:r w:rsidRPr="000F7851">
              <w:rPr>
                <w:rFonts w:ascii="Aptos Narrow" w:eastAsia="Times New Roman" w:hAnsi="Aptos Narrow" w:cs="Times New Roman"/>
                <w:color w:val="000000"/>
              </w:rPr>
              <w:br/>
              <w:t>Before seafarers are confident in e</w:t>
            </w:r>
            <w:r w:rsidR="00BA0083">
              <w:rPr>
                <w:rFonts w:ascii="Aptos Narrow" w:eastAsia="Times New Roman" w:hAnsi="Aptos Narrow" w:cs="Times New Roman"/>
                <w:color w:val="000000"/>
              </w:rPr>
              <w:noBreakHyphen/>
              <w:t>N</w:t>
            </w:r>
            <w:r w:rsidRPr="000F7851">
              <w:rPr>
                <w:rFonts w:ascii="Aptos Narrow" w:eastAsia="Times New Roman" w:hAnsi="Aptos Narrow" w:cs="Times New Roman"/>
                <w:color w:val="000000"/>
              </w:rPr>
              <w:t xml:space="preserve">avigation systems, they must prove far more reliable than many of the present systems. </w:t>
            </w:r>
          </w:p>
        </w:tc>
        <w:tc>
          <w:tcPr>
            <w:tcW w:w="876" w:type="pct"/>
            <w:shd w:val="clear" w:color="auto" w:fill="auto"/>
            <w:hideMark/>
          </w:tcPr>
          <w:p w14:paraId="2491BD70" w14:textId="237EE5AA"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Seafarers today often struggle with electronic equipment that fails or malfunctions in some respect. This may relate to poor performance from radar; electronic chart software faults; incorrect AIS data, GMDSS alerts or loss of position fixing systems. Even a 99% reliability rating would result in a problem for 1 voyage in every 100. This has resulted in many seafarers distrusting electronic </w:t>
            </w:r>
            <w:proofErr w:type="gramStart"/>
            <w:r w:rsidRPr="000F7851">
              <w:rPr>
                <w:rFonts w:ascii="Aptos Narrow" w:eastAsia="Times New Roman" w:hAnsi="Aptos Narrow" w:cs="Times New Roman"/>
                <w:color w:val="000000"/>
              </w:rPr>
              <w:t>systems, and</w:t>
            </w:r>
            <w:proofErr w:type="gramEnd"/>
            <w:r w:rsidRPr="000F7851">
              <w:rPr>
                <w:rFonts w:ascii="Aptos Narrow" w:eastAsia="Times New Roman" w:hAnsi="Aptos Narrow" w:cs="Times New Roman"/>
                <w:color w:val="000000"/>
              </w:rPr>
              <w:t xml:space="preserve"> now having grave doubts about relying on e</w:t>
            </w:r>
            <w:r w:rsidR="00BA0083">
              <w:rPr>
                <w:rFonts w:ascii="Aptos Narrow" w:eastAsia="Times New Roman" w:hAnsi="Aptos Narrow" w:cs="Times New Roman"/>
                <w:color w:val="000000"/>
              </w:rPr>
              <w:noBreakHyphen/>
              <w:t>N</w:t>
            </w:r>
            <w:r w:rsidRPr="000F7851">
              <w:rPr>
                <w:rFonts w:ascii="Aptos Narrow" w:eastAsia="Times New Roman" w:hAnsi="Aptos Narrow" w:cs="Times New Roman"/>
                <w:color w:val="000000"/>
              </w:rPr>
              <w:t>avigation. It must be recognized that there is little competence for fixing such systems on board, and obtaining the services of a qualified technician in some ports can be difficult.</w:t>
            </w:r>
          </w:p>
        </w:tc>
        <w:tc>
          <w:tcPr>
            <w:tcW w:w="921" w:type="pct"/>
            <w:shd w:val="clear" w:color="auto" w:fill="auto"/>
            <w:hideMark/>
          </w:tcPr>
          <w:p w14:paraId="7AF59799" w14:textId="563D602E" w:rsidR="008E7447" w:rsidRDefault="000F7851">
            <w:pPr>
              <w:pStyle w:val="ListParagraph"/>
              <w:numPr>
                <w:ilvl w:val="0"/>
                <w:numId w:val="54"/>
              </w:numPr>
              <w:spacing w:before="0" w:after="0"/>
              <w:ind w:left="156" w:hanging="13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Effective and robust communications  </w:t>
            </w:r>
          </w:p>
          <w:p w14:paraId="061D34C1" w14:textId="4833180B" w:rsidR="000F7851" w:rsidRPr="00765734" w:rsidRDefault="000F7851">
            <w:pPr>
              <w:pStyle w:val="ListParagraph"/>
              <w:numPr>
                <w:ilvl w:val="0"/>
                <w:numId w:val="54"/>
              </w:numPr>
              <w:spacing w:before="0" w:after="0"/>
              <w:ind w:left="156" w:hanging="13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Data and system integrity </w:t>
            </w:r>
          </w:p>
        </w:tc>
        <w:tc>
          <w:tcPr>
            <w:tcW w:w="1246" w:type="pct"/>
            <w:shd w:val="clear" w:color="auto" w:fill="auto"/>
            <w:hideMark/>
          </w:tcPr>
          <w:p w14:paraId="297D7308"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It will be necessary to carry out an assessment to quantify reliability parameters. To include specific assessment of reliability of electronic position fixing systems.</w:t>
            </w:r>
          </w:p>
        </w:tc>
        <w:tc>
          <w:tcPr>
            <w:tcW w:w="1003" w:type="pct"/>
            <w:shd w:val="clear" w:color="auto" w:fill="auto"/>
            <w:hideMark/>
          </w:tcPr>
          <w:p w14:paraId="4CB2C61C"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Design specification for current equipment. </w:t>
            </w:r>
            <w:r w:rsidRPr="000F7851">
              <w:rPr>
                <w:rFonts w:ascii="Aptos Narrow" w:eastAsia="Times New Roman" w:hAnsi="Aptos Narrow" w:cs="Times New Roman"/>
                <w:color w:val="000000"/>
              </w:rPr>
              <w:br/>
              <w:t xml:space="preserve">Type approval process. </w:t>
            </w:r>
            <w:r w:rsidRPr="000F7851">
              <w:rPr>
                <w:rFonts w:ascii="Aptos Narrow" w:eastAsia="Times New Roman" w:hAnsi="Aptos Narrow" w:cs="Times New Roman"/>
                <w:color w:val="000000"/>
              </w:rPr>
              <w:br/>
              <w:t xml:space="preserve">Competence of installation and repair technicians. </w:t>
            </w:r>
            <w:r w:rsidRPr="000F7851">
              <w:rPr>
                <w:rFonts w:ascii="Aptos Narrow" w:eastAsia="Times New Roman" w:hAnsi="Aptos Narrow" w:cs="Times New Roman"/>
                <w:color w:val="000000"/>
              </w:rPr>
              <w:br/>
              <w:t xml:space="preserve">Better control and visibility of software and hardware updates. </w:t>
            </w:r>
          </w:p>
        </w:tc>
      </w:tr>
      <w:tr w:rsidR="000F7851" w:rsidRPr="000F7851" w14:paraId="5E5915F0" w14:textId="77777777" w:rsidTr="00765734">
        <w:trPr>
          <w:trHeight w:val="3300"/>
        </w:trPr>
        <w:tc>
          <w:tcPr>
            <w:tcW w:w="954" w:type="pct"/>
            <w:shd w:val="clear" w:color="auto" w:fill="auto"/>
            <w:hideMark/>
          </w:tcPr>
          <w:p w14:paraId="7EB1FD63" w14:textId="77777777" w:rsidR="000F7851" w:rsidRPr="000F7851" w:rsidRDefault="000F7851" w:rsidP="000F7851">
            <w:pPr>
              <w:spacing w:before="0" w:after="0"/>
              <w:jc w:val="left"/>
              <w:rPr>
                <w:rFonts w:ascii="Aptos Narrow" w:eastAsia="Times New Roman" w:hAnsi="Aptos Narrow" w:cs="Times New Roman"/>
                <w:b/>
                <w:bCs/>
                <w:color w:val="000000"/>
              </w:rPr>
            </w:pPr>
            <w:r w:rsidRPr="000F7851">
              <w:rPr>
                <w:rFonts w:ascii="Aptos Narrow" w:eastAsia="Times New Roman" w:hAnsi="Aptos Narrow" w:cs="Times New Roman"/>
                <w:b/>
                <w:bCs/>
                <w:color w:val="000000"/>
              </w:rPr>
              <w:lastRenderedPageBreak/>
              <w:t xml:space="preserve">Reduction of administrative burden and increase use of electronic documentation </w:t>
            </w:r>
          </w:p>
        </w:tc>
        <w:tc>
          <w:tcPr>
            <w:tcW w:w="876" w:type="pct"/>
            <w:shd w:val="clear" w:color="auto" w:fill="auto"/>
            <w:hideMark/>
          </w:tcPr>
          <w:p w14:paraId="0D52B6A1"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Seafarers expressed the need to reduce the amount of administrative work on board. They also expressed a desire to replace paper information and documentation by electronic means for easy location of information.</w:t>
            </w:r>
          </w:p>
        </w:tc>
        <w:tc>
          <w:tcPr>
            <w:tcW w:w="921" w:type="pct"/>
            <w:shd w:val="clear" w:color="auto" w:fill="auto"/>
            <w:hideMark/>
          </w:tcPr>
          <w:p w14:paraId="320B6244" w14:textId="6B2E4146" w:rsidR="008E7447" w:rsidRDefault="000F7851">
            <w:pPr>
              <w:pStyle w:val="ListParagraph"/>
              <w:numPr>
                <w:ilvl w:val="0"/>
                <w:numId w:val="55"/>
              </w:numPr>
              <w:spacing w:before="0" w:after="0"/>
              <w:ind w:left="156" w:hanging="13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Human-centred presentation needs  </w:t>
            </w:r>
          </w:p>
          <w:p w14:paraId="3934F51D" w14:textId="36A4FC54" w:rsidR="000F7851" w:rsidRPr="00765734" w:rsidRDefault="000F7851">
            <w:pPr>
              <w:pStyle w:val="ListParagraph"/>
              <w:numPr>
                <w:ilvl w:val="0"/>
                <w:numId w:val="55"/>
              </w:numPr>
              <w:spacing w:before="0" w:after="0"/>
              <w:ind w:left="156" w:hanging="139"/>
              <w:jc w:val="left"/>
              <w:rPr>
                <w:rFonts w:ascii="Aptos Narrow" w:eastAsia="Times New Roman" w:hAnsi="Aptos Narrow" w:cs="Times New Roman"/>
                <w:color w:val="000000"/>
              </w:rPr>
            </w:pPr>
            <w:r w:rsidRPr="00765734">
              <w:rPr>
                <w:rFonts w:ascii="Aptos Narrow" w:eastAsia="Times New Roman" w:hAnsi="Aptos Narrow" w:cs="Times New Roman"/>
                <w:color w:val="000000"/>
              </w:rPr>
              <w:t>Data and system integrity</w:t>
            </w:r>
          </w:p>
        </w:tc>
        <w:tc>
          <w:tcPr>
            <w:tcW w:w="1246" w:type="pct"/>
            <w:shd w:val="clear" w:color="auto" w:fill="auto"/>
            <w:hideMark/>
          </w:tcPr>
          <w:p w14:paraId="3FAC1CF9"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Investigate the best way to harmonize and present maritime documentation in an electronic format to improve efficiency and reduce administrative burden. </w:t>
            </w:r>
          </w:p>
        </w:tc>
        <w:tc>
          <w:tcPr>
            <w:tcW w:w="1003" w:type="pct"/>
            <w:shd w:val="clear" w:color="auto" w:fill="auto"/>
            <w:hideMark/>
          </w:tcPr>
          <w:p w14:paraId="48E04237"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Electronic documents should </w:t>
            </w:r>
            <w:proofErr w:type="gramStart"/>
            <w:r w:rsidRPr="000F7851">
              <w:rPr>
                <w:rFonts w:ascii="Aptos Narrow" w:eastAsia="Times New Roman" w:hAnsi="Aptos Narrow" w:cs="Times New Roman"/>
                <w:color w:val="000000"/>
              </w:rPr>
              <w:t>support:</w:t>
            </w:r>
            <w:proofErr w:type="gramEnd"/>
            <w:r w:rsidRPr="000F7851">
              <w:rPr>
                <w:rFonts w:ascii="Aptos Narrow" w:eastAsia="Times New Roman" w:hAnsi="Aptos Narrow" w:cs="Times New Roman"/>
                <w:color w:val="000000"/>
              </w:rPr>
              <w:t xml:space="preserve"> easy localization of information (e.g. with the help of a search function); automatic updates (e.g. of Notices to Mariners); possible integration of information from multiple sources; the integration of information in other systems on the bridge (e.g. ECDIS) electronic documents should be printable or be additionally provided as paper version; the need for traceability and ability to audit</w:t>
            </w:r>
          </w:p>
        </w:tc>
      </w:tr>
      <w:tr w:rsidR="000F7851" w:rsidRPr="000F7851" w14:paraId="4C8FB9B6" w14:textId="77777777" w:rsidTr="00765734">
        <w:trPr>
          <w:trHeight w:val="8190"/>
        </w:trPr>
        <w:tc>
          <w:tcPr>
            <w:tcW w:w="954" w:type="pct"/>
            <w:shd w:val="clear" w:color="000000" w:fill="auto"/>
            <w:hideMark/>
          </w:tcPr>
          <w:p w14:paraId="1AAB8FDA"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b/>
                <w:bCs/>
                <w:color w:val="000000"/>
              </w:rPr>
              <w:lastRenderedPageBreak/>
              <w:t xml:space="preserve">Automated Updating of Baseline Data and Documents </w:t>
            </w:r>
            <w:r w:rsidRPr="000F7851">
              <w:rPr>
                <w:rFonts w:ascii="Aptos Narrow" w:eastAsia="Times New Roman" w:hAnsi="Aptos Narrow" w:cs="Times New Roman"/>
                <w:color w:val="000000"/>
              </w:rPr>
              <w:br/>
              <w:t>Seafarers expressed a desire for documents such as charts and voyage planning publications to be automatically updated, with minimal shipboard intervention.</w:t>
            </w:r>
          </w:p>
        </w:tc>
        <w:tc>
          <w:tcPr>
            <w:tcW w:w="876" w:type="pct"/>
            <w:shd w:val="clear" w:color="000000" w:fill="auto"/>
            <w:hideMark/>
          </w:tcPr>
          <w:p w14:paraId="42BA54BE" w14:textId="75FDB5F5" w:rsidR="000F7851" w:rsidRPr="000F7851" w:rsidRDefault="000F7851" w:rsidP="00765734">
            <w:r w:rsidRPr="000F7851">
              <w:t xml:space="preserve">Seafarers are required to use a plethora of publications associated with voyage planning and monitoring. These include, but are not limited </w:t>
            </w:r>
            <w:proofErr w:type="gramStart"/>
            <w:r w:rsidRPr="000F7851">
              <w:t>to:</w:t>
            </w:r>
            <w:proofErr w:type="gramEnd"/>
            <w:r w:rsidRPr="000F7851">
              <w:t xml:space="preserve"> charts, lights list, lists of radio signals, sailing directions, port guides, etc. Currently, most of these are kept on board in paper format and require a considerable amount of time to keep constantly updated. Seafarers believe that e</w:t>
            </w:r>
            <w:r w:rsidR="00BA0083">
              <w:noBreakHyphen/>
              <w:t>N</w:t>
            </w:r>
            <w:r w:rsidRPr="000F7851">
              <w:t xml:space="preserve">avigation can be of benefit if it ensures that all these sources of information are automatically maintained up to date, and </w:t>
            </w:r>
            <w:proofErr w:type="gramStart"/>
            <w:r w:rsidRPr="000F7851">
              <w:t>all of</w:t>
            </w:r>
            <w:proofErr w:type="gramEnd"/>
            <w:r w:rsidRPr="000F7851">
              <w:t xml:space="preserve"> this information is accessible from a centralized location. Seafarers have also expressed a desire for this information to be easy to access, sort and make sense of. This may be achieved by standard formats or smart systems. Seafarers are </w:t>
            </w:r>
            <w:r w:rsidRPr="000F7851">
              <w:lastRenderedPageBreak/>
              <w:t>very concerned that e</w:t>
            </w:r>
            <w:r w:rsidR="00BA0083">
              <w:noBreakHyphen/>
              <w:t>N</w:t>
            </w:r>
            <w:r w:rsidRPr="000F7851">
              <w:t>avigation may lead to more information being made available to them, leading to further overburdening. It is essential that the provision of information via e</w:t>
            </w:r>
            <w:r w:rsidR="00BA0083">
              <w:noBreakHyphen/>
              <w:t>N</w:t>
            </w:r>
            <w:r w:rsidRPr="000F7851">
              <w:t xml:space="preserve">avigation should be managed and presented effectively. </w:t>
            </w:r>
          </w:p>
        </w:tc>
        <w:tc>
          <w:tcPr>
            <w:tcW w:w="921" w:type="pct"/>
            <w:shd w:val="clear" w:color="000000" w:fill="auto"/>
            <w:hideMark/>
          </w:tcPr>
          <w:p w14:paraId="49D92617" w14:textId="5A4AC4A0" w:rsidR="008E7447" w:rsidRDefault="000F7851">
            <w:pPr>
              <w:pStyle w:val="ListParagraph"/>
              <w:numPr>
                <w:ilvl w:val="0"/>
                <w:numId w:val="56"/>
              </w:numPr>
              <w:spacing w:before="0" w:after="0"/>
              <w:ind w:left="156" w:hanging="139"/>
              <w:jc w:val="left"/>
              <w:rPr>
                <w:rFonts w:ascii="Aptos Narrow" w:eastAsia="Times New Roman" w:hAnsi="Aptos Narrow" w:cs="Times New Roman"/>
                <w:color w:val="000000"/>
              </w:rPr>
            </w:pPr>
            <w:r w:rsidRPr="00765734">
              <w:rPr>
                <w:rFonts w:ascii="Aptos Narrow" w:eastAsia="Times New Roman" w:hAnsi="Aptos Narrow" w:cs="Times New Roman"/>
                <w:color w:val="000000"/>
              </w:rPr>
              <w:lastRenderedPageBreak/>
              <w:t xml:space="preserve">Common maritime information/data structure </w:t>
            </w:r>
          </w:p>
          <w:p w14:paraId="1B236966" w14:textId="428E7D6E" w:rsidR="008E7447" w:rsidRDefault="000F7851">
            <w:pPr>
              <w:pStyle w:val="ListParagraph"/>
              <w:numPr>
                <w:ilvl w:val="0"/>
                <w:numId w:val="56"/>
              </w:numPr>
              <w:spacing w:before="0" w:after="0"/>
              <w:ind w:left="156" w:hanging="13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Effective and robust communications   </w:t>
            </w:r>
          </w:p>
          <w:p w14:paraId="60BE8602" w14:textId="03D49B8E" w:rsidR="008E7447" w:rsidRDefault="000F7851">
            <w:pPr>
              <w:pStyle w:val="ListParagraph"/>
              <w:numPr>
                <w:ilvl w:val="0"/>
                <w:numId w:val="56"/>
              </w:numPr>
              <w:spacing w:before="0" w:after="0"/>
              <w:ind w:left="156" w:hanging="13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Human-centred presentation needs </w:t>
            </w:r>
          </w:p>
          <w:p w14:paraId="0151DFDC" w14:textId="20D204CB" w:rsidR="000F7851" w:rsidRPr="00765734" w:rsidRDefault="000F7851">
            <w:pPr>
              <w:pStyle w:val="ListParagraph"/>
              <w:numPr>
                <w:ilvl w:val="0"/>
                <w:numId w:val="56"/>
              </w:numPr>
              <w:spacing w:before="0" w:after="0"/>
              <w:ind w:left="156" w:hanging="139"/>
              <w:jc w:val="left"/>
              <w:rPr>
                <w:rFonts w:ascii="Aptos Narrow" w:eastAsia="Times New Roman" w:hAnsi="Aptos Narrow" w:cs="Times New Roman"/>
                <w:color w:val="000000"/>
              </w:rPr>
            </w:pPr>
            <w:r w:rsidRPr="00765734">
              <w:rPr>
                <w:rFonts w:ascii="Aptos Narrow" w:eastAsia="Times New Roman" w:hAnsi="Aptos Narrow" w:cs="Times New Roman"/>
                <w:color w:val="000000"/>
              </w:rPr>
              <w:t>Analysis</w:t>
            </w:r>
          </w:p>
        </w:tc>
        <w:tc>
          <w:tcPr>
            <w:tcW w:w="1246" w:type="pct"/>
            <w:shd w:val="clear" w:color="000000" w:fill="auto"/>
            <w:hideMark/>
          </w:tcPr>
          <w:p w14:paraId="3D059E70"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Investigate and harmonize means for automated updating of baseline data and documents, including consideration of legal aspects communication costs. </w:t>
            </w:r>
          </w:p>
        </w:tc>
        <w:tc>
          <w:tcPr>
            <w:tcW w:w="1003" w:type="pct"/>
            <w:shd w:val="clear" w:color="000000" w:fill="auto"/>
            <w:hideMark/>
          </w:tcPr>
          <w:p w14:paraId="1B9C0C47"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Consideration should be given to a proper electronic format for the data rather than digital copies of existing paper publications. This would allow the presentation of relevant data in a succinct manner. The need for traceability and ability to audit. </w:t>
            </w:r>
          </w:p>
        </w:tc>
      </w:tr>
      <w:tr w:rsidR="000F7851" w:rsidRPr="000F7851" w14:paraId="5F552744" w14:textId="77777777" w:rsidTr="00765734">
        <w:trPr>
          <w:trHeight w:val="6600"/>
        </w:trPr>
        <w:tc>
          <w:tcPr>
            <w:tcW w:w="954" w:type="pct"/>
            <w:shd w:val="clear" w:color="000000" w:fill="auto"/>
            <w:hideMark/>
          </w:tcPr>
          <w:p w14:paraId="40D4649E" w14:textId="77777777" w:rsidR="000F7851" w:rsidRPr="000F7851" w:rsidRDefault="000F7851" w:rsidP="000F7851">
            <w:pPr>
              <w:spacing w:before="0" w:after="0"/>
              <w:jc w:val="left"/>
              <w:rPr>
                <w:rFonts w:ascii="Aptos Narrow" w:eastAsia="Times New Roman" w:hAnsi="Aptos Narrow" w:cs="Times New Roman"/>
                <w:b/>
                <w:bCs/>
                <w:color w:val="000000"/>
              </w:rPr>
            </w:pPr>
            <w:r w:rsidRPr="000F7851">
              <w:rPr>
                <w:rFonts w:ascii="Aptos Narrow" w:eastAsia="Times New Roman" w:hAnsi="Aptos Narrow" w:cs="Times New Roman"/>
                <w:b/>
                <w:bCs/>
                <w:color w:val="000000"/>
              </w:rPr>
              <w:lastRenderedPageBreak/>
              <w:t>Effective and robust communications</w:t>
            </w:r>
          </w:p>
        </w:tc>
        <w:tc>
          <w:tcPr>
            <w:tcW w:w="876" w:type="pct"/>
            <w:shd w:val="clear" w:color="000000" w:fill="auto"/>
            <w:hideMark/>
          </w:tcPr>
          <w:p w14:paraId="2F24D1A6"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A clear need was expressed for there to be an effective and robust means of communications for ship and shore users. Shore-based users require an effective means of communicating with ships to facilitate safety, security and environmental protection and to provide operational information. To be effective, communication with and between ships should make best use of audio/visual aids and standard phrases to minimize linguistic challenges and distractions to operators. Research has indicated that a high percentage of </w:t>
            </w:r>
            <w:proofErr w:type="gramStart"/>
            <w:r w:rsidRPr="000F7851">
              <w:rPr>
                <w:rFonts w:ascii="Aptos Narrow" w:eastAsia="Times New Roman" w:hAnsi="Aptos Narrow" w:cs="Times New Roman"/>
                <w:color w:val="000000"/>
              </w:rPr>
              <w:t>seafarers  regard</w:t>
            </w:r>
            <w:proofErr w:type="gramEnd"/>
            <w:r w:rsidRPr="000F7851">
              <w:rPr>
                <w:rFonts w:ascii="Aptos Narrow" w:eastAsia="Times New Roman" w:hAnsi="Aptos Narrow" w:cs="Times New Roman"/>
                <w:color w:val="000000"/>
              </w:rPr>
              <w:t xml:space="preserve"> language incompatibility and non-standard phrases as a major problem. They also highlighted equipment failure and busy communication channels </w:t>
            </w:r>
            <w:r w:rsidRPr="000F7851">
              <w:rPr>
                <w:rFonts w:ascii="Aptos Narrow" w:eastAsia="Times New Roman" w:hAnsi="Aptos Narrow" w:cs="Times New Roman"/>
                <w:color w:val="000000"/>
              </w:rPr>
              <w:lastRenderedPageBreak/>
              <w:t xml:space="preserve">a concern that needed to be addressed. </w:t>
            </w:r>
          </w:p>
        </w:tc>
        <w:tc>
          <w:tcPr>
            <w:tcW w:w="921" w:type="pct"/>
            <w:shd w:val="clear" w:color="000000" w:fill="auto"/>
            <w:hideMark/>
          </w:tcPr>
          <w:p w14:paraId="094485D2" w14:textId="340EB1F2" w:rsidR="008E7447" w:rsidRDefault="000F7851">
            <w:pPr>
              <w:pStyle w:val="ListParagraph"/>
              <w:numPr>
                <w:ilvl w:val="0"/>
                <w:numId w:val="57"/>
              </w:numPr>
              <w:spacing w:before="0" w:after="0"/>
              <w:ind w:left="156" w:hanging="139"/>
              <w:jc w:val="left"/>
              <w:rPr>
                <w:rFonts w:ascii="Aptos Narrow" w:eastAsia="Times New Roman" w:hAnsi="Aptos Narrow" w:cs="Times New Roman"/>
                <w:color w:val="000000"/>
              </w:rPr>
            </w:pPr>
            <w:r w:rsidRPr="00765734">
              <w:rPr>
                <w:rFonts w:ascii="Aptos Narrow" w:eastAsia="Times New Roman" w:hAnsi="Aptos Narrow" w:cs="Times New Roman"/>
                <w:color w:val="000000"/>
              </w:rPr>
              <w:lastRenderedPageBreak/>
              <w:t xml:space="preserve">Automated and standardized reporting functions </w:t>
            </w:r>
          </w:p>
          <w:p w14:paraId="69D420D6" w14:textId="0943D0CE" w:rsidR="008E7447" w:rsidRDefault="000F7851">
            <w:pPr>
              <w:pStyle w:val="ListParagraph"/>
              <w:numPr>
                <w:ilvl w:val="0"/>
                <w:numId w:val="57"/>
              </w:numPr>
              <w:spacing w:before="0" w:after="0"/>
              <w:ind w:left="156" w:hanging="13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Effective and robust communications </w:t>
            </w:r>
          </w:p>
          <w:p w14:paraId="197F84B5" w14:textId="76AF5C85" w:rsidR="008E7447" w:rsidRDefault="000F7851">
            <w:pPr>
              <w:pStyle w:val="ListParagraph"/>
              <w:numPr>
                <w:ilvl w:val="0"/>
                <w:numId w:val="57"/>
              </w:numPr>
              <w:spacing w:before="0" w:after="0"/>
              <w:ind w:left="156" w:hanging="13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Common marine/data structure </w:t>
            </w:r>
          </w:p>
          <w:p w14:paraId="77BC5E90" w14:textId="20B67824" w:rsidR="008E7447" w:rsidRDefault="000F7851">
            <w:pPr>
              <w:pStyle w:val="ListParagraph"/>
              <w:numPr>
                <w:ilvl w:val="0"/>
                <w:numId w:val="57"/>
              </w:numPr>
              <w:spacing w:before="0" w:after="0"/>
              <w:ind w:left="156" w:hanging="13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Data and system integrity </w:t>
            </w:r>
          </w:p>
          <w:p w14:paraId="328B9563" w14:textId="12067C63" w:rsidR="000F7851" w:rsidRPr="00765734" w:rsidRDefault="000F7851">
            <w:pPr>
              <w:pStyle w:val="ListParagraph"/>
              <w:numPr>
                <w:ilvl w:val="0"/>
                <w:numId w:val="57"/>
              </w:numPr>
              <w:spacing w:before="0" w:after="0"/>
              <w:ind w:left="156" w:hanging="139"/>
              <w:jc w:val="left"/>
              <w:rPr>
                <w:rFonts w:ascii="Aptos Narrow" w:eastAsia="Times New Roman" w:hAnsi="Aptos Narrow" w:cs="Times New Roman"/>
                <w:color w:val="000000"/>
              </w:rPr>
            </w:pPr>
            <w:r w:rsidRPr="00765734">
              <w:rPr>
                <w:rFonts w:ascii="Aptos Narrow" w:eastAsia="Times New Roman" w:hAnsi="Aptos Narrow" w:cs="Times New Roman"/>
                <w:color w:val="000000"/>
              </w:rPr>
              <w:t>Human-centred presentation needs</w:t>
            </w:r>
          </w:p>
        </w:tc>
        <w:tc>
          <w:tcPr>
            <w:tcW w:w="1246" w:type="pct"/>
            <w:shd w:val="clear" w:color="000000" w:fill="auto"/>
            <w:hideMark/>
          </w:tcPr>
          <w:p w14:paraId="2FEEC6C4"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Research into how voice and digital communication can be made more effective. </w:t>
            </w:r>
            <w:r w:rsidRPr="000F7851">
              <w:rPr>
                <w:rFonts w:ascii="Aptos Narrow" w:eastAsia="Times New Roman" w:hAnsi="Aptos Narrow" w:cs="Times New Roman"/>
                <w:color w:val="000000"/>
              </w:rPr>
              <w:br/>
              <w:t xml:space="preserve">Plan for greater use of IMO SMCP (resolution A.918(22)). </w:t>
            </w:r>
            <w:r w:rsidRPr="000F7851">
              <w:rPr>
                <w:rFonts w:ascii="Aptos Narrow" w:eastAsia="Times New Roman" w:hAnsi="Aptos Narrow" w:cs="Times New Roman"/>
                <w:color w:val="000000"/>
              </w:rPr>
              <w:br/>
              <w:t xml:space="preserve">Identify reliability standards for communication technology. </w:t>
            </w:r>
            <w:r w:rsidRPr="000F7851">
              <w:rPr>
                <w:rFonts w:ascii="Aptos Narrow" w:eastAsia="Times New Roman" w:hAnsi="Aptos Narrow" w:cs="Times New Roman"/>
                <w:color w:val="000000"/>
              </w:rPr>
              <w:br/>
              <w:t xml:space="preserve">Identify communication capacity issues to ensure adequate bandwidth for essential communication needs. </w:t>
            </w:r>
          </w:p>
        </w:tc>
        <w:tc>
          <w:tcPr>
            <w:tcW w:w="1003" w:type="pct"/>
            <w:shd w:val="clear" w:color="000000" w:fill="auto"/>
            <w:hideMark/>
          </w:tcPr>
          <w:p w14:paraId="764C11D6"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Route exchange. </w:t>
            </w:r>
            <w:r w:rsidRPr="000F7851">
              <w:rPr>
                <w:rFonts w:ascii="Aptos Narrow" w:eastAsia="Times New Roman" w:hAnsi="Aptos Narrow" w:cs="Times New Roman"/>
                <w:color w:val="000000"/>
              </w:rPr>
              <w:br/>
              <w:t xml:space="preserve">Use of AIS application specific messages. </w:t>
            </w:r>
            <w:r w:rsidRPr="000F7851">
              <w:rPr>
                <w:rFonts w:ascii="Aptos Narrow" w:eastAsia="Times New Roman" w:hAnsi="Aptos Narrow" w:cs="Times New Roman"/>
                <w:color w:val="000000"/>
              </w:rPr>
              <w:br/>
              <w:t>Use of Wireless technology (Wi-Fi and Wi-MAX).</w:t>
            </w:r>
          </w:p>
        </w:tc>
      </w:tr>
    </w:tbl>
    <w:p w14:paraId="6A54D3B9" w14:textId="77777777" w:rsidR="000F7851" w:rsidRDefault="000F7851" w:rsidP="000F7851">
      <w:pPr>
        <w:pStyle w:val="Corpsdetexte1"/>
      </w:pPr>
    </w:p>
    <w:p w14:paraId="1F150805" w14:textId="77777777" w:rsidR="000F7851" w:rsidRDefault="000F7851" w:rsidP="000F7851">
      <w:pPr>
        <w:pStyle w:val="Corpsdetexte1"/>
      </w:pPr>
    </w:p>
    <w:p w14:paraId="02990F5C" w14:textId="77777777" w:rsidR="000F7851" w:rsidRDefault="000F7851" w:rsidP="000F7851">
      <w:pPr>
        <w:pStyle w:val="Corpsdetexte1"/>
      </w:pPr>
    </w:p>
    <w:p w14:paraId="53FCD21B" w14:textId="77777777" w:rsidR="000F7851" w:rsidRDefault="000F7851" w:rsidP="000F7851">
      <w:pPr>
        <w:pStyle w:val="Corpsdetexte1"/>
      </w:pPr>
    </w:p>
    <w:p w14:paraId="0A9743BF" w14:textId="77777777" w:rsidR="000F7851" w:rsidRDefault="000F7851" w:rsidP="000F7851">
      <w:pPr>
        <w:pStyle w:val="Corpsdetexte1"/>
      </w:pPr>
    </w:p>
    <w:p w14:paraId="30008768" w14:textId="77777777" w:rsidR="000F7851" w:rsidRDefault="000F7851" w:rsidP="000F7851">
      <w:pPr>
        <w:pStyle w:val="Corpsdetexte1"/>
      </w:pPr>
    </w:p>
    <w:p w14:paraId="71BD6808" w14:textId="3FE92150" w:rsidR="008B7351" w:rsidRPr="009E4E4E" w:rsidRDefault="008B7351" w:rsidP="00765734">
      <w:pPr>
        <w:pStyle w:val="Caption"/>
        <w:keepNext/>
        <w:rPr>
          <w:lang w:val="en-US"/>
          <w:rPrChange w:id="1506" w:author="Mong, Eivind (DFO/MPO)" w:date="2025-02-11T07:34:00Z">
            <w:rPr/>
          </w:rPrChange>
        </w:rPr>
      </w:pPr>
      <w:r w:rsidRPr="009E4E4E">
        <w:rPr>
          <w:lang w:val="en-US"/>
          <w:rPrChange w:id="1507" w:author="Mong, Eivind (DFO/MPO)" w:date="2025-02-11T07:34:00Z">
            <w:rPr/>
          </w:rPrChange>
        </w:rPr>
        <w:lastRenderedPageBreak/>
        <w:t xml:space="preserve">Table </w:t>
      </w:r>
      <w:r>
        <w:fldChar w:fldCharType="begin"/>
      </w:r>
      <w:r w:rsidRPr="009E4E4E">
        <w:rPr>
          <w:lang w:val="en-US"/>
          <w:rPrChange w:id="1508" w:author="Mong, Eivind (DFO/MPO)" w:date="2025-02-11T07:34:00Z">
            <w:rPr/>
          </w:rPrChange>
        </w:rPr>
        <w:instrText xml:space="preserve"> SEQ Table \* ARABIC </w:instrText>
      </w:r>
      <w:r>
        <w:fldChar w:fldCharType="separate"/>
      </w:r>
      <w:r w:rsidRPr="009E4E4E">
        <w:rPr>
          <w:noProof/>
          <w:lang w:val="en-US"/>
          <w:rPrChange w:id="1509" w:author="Mong, Eivind (DFO/MPO)" w:date="2025-02-11T07:34:00Z">
            <w:rPr>
              <w:noProof/>
            </w:rPr>
          </w:rPrChange>
        </w:rPr>
        <w:t>5</w:t>
      </w:r>
      <w:r>
        <w:rPr>
          <w:noProof/>
        </w:rPr>
        <w:fldChar w:fldCharType="end"/>
      </w:r>
      <w:r w:rsidRPr="009E4E4E">
        <w:rPr>
          <w:noProof/>
          <w:lang w:val="en-US"/>
          <w:rPrChange w:id="1510" w:author="Mong, Eivind (DFO/MPO)" w:date="2025-02-11T07:34:00Z">
            <w:rPr>
              <w:noProof/>
            </w:rPr>
          </w:rPrChange>
        </w:rPr>
        <w:t xml:space="preserve"> : Shore-based User Needs and Priorities</w:t>
      </w:r>
    </w:p>
    <w:tbl>
      <w:tblPr>
        <w:tblW w:w="48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966"/>
        <w:gridCol w:w="12"/>
        <w:gridCol w:w="2570"/>
        <w:gridCol w:w="8"/>
        <w:gridCol w:w="3484"/>
        <w:gridCol w:w="2858"/>
      </w:tblGrid>
      <w:tr w:rsidR="000F7851" w:rsidRPr="000F7851" w14:paraId="1836121A" w14:textId="77777777" w:rsidTr="00765734">
        <w:trPr>
          <w:trHeight w:val="315"/>
        </w:trPr>
        <w:tc>
          <w:tcPr>
            <w:tcW w:w="625" w:type="pct"/>
            <w:shd w:val="clear" w:color="000000" w:fill="808080"/>
            <w:noWrap/>
            <w:vAlign w:val="bottom"/>
            <w:hideMark/>
          </w:tcPr>
          <w:p w14:paraId="12CE40CE" w14:textId="77777777" w:rsidR="000F7851" w:rsidRPr="000F7851" w:rsidRDefault="000F7851" w:rsidP="000F7851">
            <w:pPr>
              <w:spacing w:before="0" w:after="0"/>
              <w:jc w:val="center"/>
              <w:rPr>
                <w:rFonts w:ascii="Aptos Narrow" w:eastAsia="Times New Roman" w:hAnsi="Aptos Narrow" w:cs="Times New Roman"/>
                <w:b/>
                <w:bCs/>
                <w:color w:val="000000"/>
                <w:sz w:val="24"/>
                <w:szCs w:val="24"/>
              </w:rPr>
            </w:pPr>
            <w:r w:rsidRPr="000F7851">
              <w:rPr>
                <w:rFonts w:ascii="Aptos Narrow" w:eastAsia="Times New Roman" w:hAnsi="Aptos Narrow" w:cs="Times New Roman"/>
                <w:b/>
                <w:bCs/>
                <w:color w:val="000000"/>
                <w:sz w:val="24"/>
                <w:szCs w:val="24"/>
              </w:rPr>
              <w:t xml:space="preserve">User need </w:t>
            </w:r>
          </w:p>
        </w:tc>
        <w:tc>
          <w:tcPr>
            <w:tcW w:w="1091" w:type="pct"/>
            <w:shd w:val="clear" w:color="000000" w:fill="808080"/>
            <w:noWrap/>
            <w:vAlign w:val="bottom"/>
            <w:hideMark/>
          </w:tcPr>
          <w:p w14:paraId="0D98DDB4" w14:textId="77777777" w:rsidR="000F7851" w:rsidRPr="000F7851" w:rsidRDefault="000F7851" w:rsidP="000F7851">
            <w:pPr>
              <w:spacing w:before="0" w:after="0"/>
              <w:jc w:val="center"/>
              <w:rPr>
                <w:rFonts w:ascii="Aptos Narrow" w:eastAsia="Times New Roman" w:hAnsi="Aptos Narrow" w:cs="Times New Roman"/>
                <w:b/>
                <w:bCs/>
                <w:color w:val="000000"/>
                <w:sz w:val="24"/>
                <w:szCs w:val="24"/>
              </w:rPr>
            </w:pPr>
            <w:r w:rsidRPr="000F7851">
              <w:rPr>
                <w:rFonts w:ascii="Aptos Narrow" w:eastAsia="Times New Roman" w:hAnsi="Aptos Narrow" w:cs="Times New Roman"/>
                <w:b/>
                <w:bCs/>
                <w:color w:val="000000"/>
                <w:sz w:val="24"/>
                <w:szCs w:val="24"/>
              </w:rPr>
              <w:t>Justification</w:t>
            </w:r>
          </w:p>
        </w:tc>
        <w:tc>
          <w:tcPr>
            <w:tcW w:w="949" w:type="pct"/>
            <w:gridSpan w:val="2"/>
            <w:shd w:val="clear" w:color="000000" w:fill="808080"/>
            <w:noWrap/>
            <w:vAlign w:val="bottom"/>
            <w:hideMark/>
          </w:tcPr>
          <w:p w14:paraId="3C7E0514" w14:textId="77777777" w:rsidR="000F7851" w:rsidRPr="000F7851" w:rsidRDefault="000F7851" w:rsidP="000F7851">
            <w:pPr>
              <w:spacing w:before="0" w:after="0"/>
              <w:jc w:val="center"/>
              <w:rPr>
                <w:rFonts w:ascii="Aptos Narrow" w:eastAsia="Times New Roman" w:hAnsi="Aptos Narrow" w:cs="Times New Roman"/>
                <w:b/>
                <w:bCs/>
                <w:color w:val="000000"/>
                <w:sz w:val="24"/>
                <w:szCs w:val="24"/>
              </w:rPr>
            </w:pPr>
            <w:r w:rsidRPr="000F7851">
              <w:rPr>
                <w:rFonts w:ascii="Aptos Narrow" w:eastAsia="Times New Roman" w:hAnsi="Aptos Narrow" w:cs="Times New Roman"/>
                <w:b/>
                <w:bCs/>
                <w:color w:val="000000"/>
                <w:sz w:val="24"/>
                <w:szCs w:val="24"/>
              </w:rPr>
              <w:t>Relation to IMO strategy</w:t>
            </w:r>
          </w:p>
        </w:tc>
        <w:tc>
          <w:tcPr>
            <w:tcW w:w="1284" w:type="pct"/>
            <w:gridSpan w:val="2"/>
            <w:shd w:val="clear" w:color="000000" w:fill="808080"/>
            <w:noWrap/>
            <w:vAlign w:val="bottom"/>
            <w:hideMark/>
          </w:tcPr>
          <w:p w14:paraId="49959D11" w14:textId="77777777" w:rsidR="000F7851" w:rsidRPr="000F7851" w:rsidRDefault="000F7851" w:rsidP="000F7851">
            <w:pPr>
              <w:spacing w:before="0" w:after="0"/>
              <w:jc w:val="center"/>
              <w:rPr>
                <w:rFonts w:ascii="Aptos Narrow" w:eastAsia="Times New Roman" w:hAnsi="Aptos Narrow" w:cs="Times New Roman"/>
                <w:b/>
                <w:bCs/>
                <w:color w:val="000000"/>
                <w:sz w:val="24"/>
                <w:szCs w:val="24"/>
              </w:rPr>
            </w:pPr>
            <w:r w:rsidRPr="000F7851">
              <w:rPr>
                <w:rFonts w:ascii="Aptos Narrow" w:eastAsia="Times New Roman" w:hAnsi="Aptos Narrow" w:cs="Times New Roman"/>
                <w:b/>
                <w:bCs/>
                <w:color w:val="000000"/>
                <w:sz w:val="24"/>
                <w:szCs w:val="24"/>
              </w:rPr>
              <w:t xml:space="preserve"> Priority in terms of work required</w:t>
            </w:r>
          </w:p>
        </w:tc>
        <w:tc>
          <w:tcPr>
            <w:tcW w:w="1051" w:type="pct"/>
            <w:shd w:val="clear" w:color="000000" w:fill="808080"/>
            <w:noWrap/>
            <w:vAlign w:val="bottom"/>
            <w:hideMark/>
          </w:tcPr>
          <w:p w14:paraId="0BB775FD" w14:textId="77777777" w:rsidR="000F7851" w:rsidRPr="000F7851" w:rsidRDefault="000F7851" w:rsidP="000F7851">
            <w:pPr>
              <w:spacing w:before="0" w:after="0"/>
              <w:jc w:val="center"/>
              <w:rPr>
                <w:rFonts w:ascii="Aptos Narrow" w:eastAsia="Times New Roman" w:hAnsi="Aptos Narrow" w:cs="Times New Roman"/>
                <w:b/>
                <w:bCs/>
                <w:color w:val="000000"/>
                <w:sz w:val="24"/>
                <w:szCs w:val="24"/>
              </w:rPr>
            </w:pPr>
            <w:r w:rsidRPr="000F7851">
              <w:rPr>
                <w:rFonts w:ascii="Aptos Narrow" w:eastAsia="Times New Roman" w:hAnsi="Aptos Narrow" w:cs="Times New Roman"/>
                <w:b/>
                <w:bCs/>
                <w:color w:val="000000"/>
                <w:sz w:val="24"/>
                <w:szCs w:val="24"/>
              </w:rPr>
              <w:t xml:space="preserve"> Issues to consider </w:t>
            </w:r>
          </w:p>
        </w:tc>
      </w:tr>
      <w:tr w:rsidR="008B7351" w:rsidRPr="000F7851" w14:paraId="593CA6C9" w14:textId="77777777" w:rsidTr="00765734">
        <w:trPr>
          <w:trHeight w:val="6900"/>
        </w:trPr>
        <w:tc>
          <w:tcPr>
            <w:tcW w:w="625" w:type="pct"/>
            <w:shd w:val="clear" w:color="000000" w:fill="auto"/>
            <w:hideMark/>
          </w:tcPr>
          <w:p w14:paraId="6D6122D8"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Collection of information</w:t>
            </w:r>
          </w:p>
        </w:tc>
        <w:tc>
          <w:tcPr>
            <w:tcW w:w="1095" w:type="pct"/>
            <w:gridSpan w:val="2"/>
            <w:shd w:val="clear" w:color="000000" w:fill="auto"/>
            <w:hideMark/>
          </w:tcPr>
          <w:p w14:paraId="4282A989"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Complete marine domain awareness is essential for the early identification of risks and effective response. </w:t>
            </w:r>
            <w:r w:rsidRPr="000F7851">
              <w:rPr>
                <w:rFonts w:ascii="Aptos Narrow" w:eastAsia="Times New Roman" w:hAnsi="Aptos Narrow" w:cs="Times New Roman"/>
                <w:color w:val="000000"/>
              </w:rPr>
              <w:br/>
              <w:t xml:space="preserve">The collection of information is necessary to build an enhanced domain awareness, to support safety, security, environment protection and efficiency. This allows for faster and more informed decisions. </w:t>
            </w:r>
            <w:r w:rsidRPr="000F7851">
              <w:rPr>
                <w:rFonts w:ascii="Aptos Narrow" w:eastAsia="Times New Roman" w:hAnsi="Aptos Narrow" w:cs="Times New Roman"/>
                <w:color w:val="000000"/>
              </w:rPr>
              <w:br/>
              <w:t xml:space="preserve">There are rules that require coastal States to maintain domain awareness. </w:t>
            </w:r>
            <w:r w:rsidRPr="000F7851">
              <w:rPr>
                <w:rFonts w:ascii="Aptos Narrow" w:eastAsia="Times New Roman" w:hAnsi="Aptos Narrow" w:cs="Times New Roman"/>
                <w:color w:val="000000"/>
              </w:rPr>
              <w:br/>
              <w:t xml:space="preserve">There is currently a gap between the information collected and information required. </w:t>
            </w:r>
            <w:r w:rsidRPr="000F7851">
              <w:rPr>
                <w:rFonts w:ascii="Aptos Narrow" w:eastAsia="Times New Roman" w:hAnsi="Aptos Narrow" w:cs="Times New Roman"/>
                <w:color w:val="000000"/>
              </w:rPr>
              <w:br/>
              <w:t>A change in the type of service offered by a VTS (i.e. Information Service, Navigational Assistance Service or a Traffic Organization Service) may change the functional requirements of the domain awareness system.</w:t>
            </w:r>
          </w:p>
        </w:tc>
        <w:tc>
          <w:tcPr>
            <w:tcW w:w="948" w:type="pct"/>
            <w:gridSpan w:val="2"/>
            <w:shd w:val="clear" w:color="000000" w:fill="auto"/>
            <w:hideMark/>
          </w:tcPr>
          <w:p w14:paraId="04036B44" w14:textId="1DDE8A6E" w:rsidR="008E7447" w:rsidRDefault="000F7851">
            <w:pPr>
              <w:pStyle w:val="ListParagraph"/>
              <w:numPr>
                <w:ilvl w:val="0"/>
                <w:numId w:val="58"/>
              </w:numPr>
              <w:spacing w:before="0" w:after="0"/>
              <w:ind w:left="169" w:hanging="142"/>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Common maritime information/ data structure </w:t>
            </w:r>
          </w:p>
          <w:p w14:paraId="30BBCA99" w14:textId="7FCC81AA" w:rsidR="008E7447" w:rsidRDefault="000F7851">
            <w:pPr>
              <w:pStyle w:val="ListParagraph"/>
              <w:numPr>
                <w:ilvl w:val="0"/>
                <w:numId w:val="58"/>
              </w:numPr>
              <w:spacing w:before="0" w:after="0"/>
              <w:ind w:left="169" w:hanging="142"/>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Automated and standardized reporting functions </w:t>
            </w:r>
          </w:p>
          <w:p w14:paraId="036DBB23" w14:textId="4176DB87" w:rsidR="008E7447" w:rsidRDefault="000F7851">
            <w:pPr>
              <w:pStyle w:val="ListParagraph"/>
              <w:numPr>
                <w:ilvl w:val="0"/>
                <w:numId w:val="58"/>
              </w:numPr>
              <w:spacing w:before="0" w:after="0"/>
              <w:ind w:left="169" w:hanging="142"/>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Effective and robust communications </w:t>
            </w:r>
          </w:p>
          <w:p w14:paraId="2E65E168" w14:textId="67A523DF" w:rsidR="008E7447" w:rsidRDefault="000F7851">
            <w:pPr>
              <w:pStyle w:val="ListParagraph"/>
              <w:numPr>
                <w:ilvl w:val="0"/>
                <w:numId w:val="58"/>
              </w:numPr>
              <w:spacing w:before="0" w:after="0"/>
              <w:ind w:left="169" w:hanging="142"/>
              <w:jc w:val="left"/>
              <w:rPr>
                <w:rFonts w:ascii="Aptos Narrow" w:eastAsia="Times New Roman" w:hAnsi="Aptos Narrow" w:cs="Times New Roman"/>
                <w:color w:val="000000"/>
              </w:rPr>
            </w:pPr>
            <w:r w:rsidRPr="00765734">
              <w:rPr>
                <w:rFonts w:ascii="Aptos Narrow" w:eastAsia="Times New Roman" w:hAnsi="Aptos Narrow" w:cs="Times New Roman"/>
                <w:color w:val="000000"/>
              </w:rPr>
              <w:t>Data and system integrity</w:t>
            </w:r>
          </w:p>
          <w:p w14:paraId="29AECA5B" w14:textId="427C8164" w:rsidR="000F7851" w:rsidRPr="00765734" w:rsidRDefault="000F7851">
            <w:pPr>
              <w:pStyle w:val="ListParagraph"/>
              <w:numPr>
                <w:ilvl w:val="0"/>
                <w:numId w:val="58"/>
              </w:numPr>
              <w:spacing w:before="0" w:after="0"/>
              <w:ind w:left="169" w:hanging="142"/>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Analysis </w:t>
            </w:r>
          </w:p>
        </w:tc>
        <w:tc>
          <w:tcPr>
            <w:tcW w:w="1281" w:type="pct"/>
            <w:shd w:val="clear" w:color="000000" w:fill="auto"/>
            <w:hideMark/>
          </w:tcPr>
          <w:p w14:paraId="3195D9E1"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Identify the data that will be required. </w:t>
            </w:r>
            <w:r w:rsidRPr="000F7851">
              <w:rPr>
                <w:rFonts w:ascii="Aptos Narrow" w:eastAsia="Times New Roman" w:hAnsi="Aptos Narrow" w:cs="Times New Roman"/>
                <w:color w:val="000000"/>
              </w:rPr>
              <w:br/>
              <w:t xml:space="preserve">Identify the data sources that will be required. </w:t>
            </w:r>
            <w:r w:rsidRPr="000F7851">
              <w:rPr>
                <w:rFonts w:ascii="Aptos Narrow" w:eastAsia="Times New Roman" w:hAnsi="Aptos Narrow" w:cs="Times New Roman"/>
                <w:color w:val="000000"/>
              </w:rPr>
              <w:br/>
              <w:t xml:space="preserve">Identify the key data providers, the standards that apply, the types of data they provide and any limitations. </w:t>
            </w:r>
            <w:r w:rsidRPr="000F7851">
              <w:rPr>
                <w:rFonts w:ascii="Aptos Narrow" w:eastAsia="Times New Roman" w:hAnsi="Aptos Narrow" w:cs="Times New Roman"/>
                <w:color w:val="000000"/>
              </w:rPr>
              <w:br/>
              <w:t xml:space="preserve">Identify the relationship between key data providers and users. </w:t>
            </w:r>
            <w:r w:rsidRPr="000F7851">
              <w:rPr>
                <w:rFonts w:ascii="Aptos Narrow" w:eastAsia="Times New Roman" w:hAnsi="Aptos Narrow" w:cs="Times New Roman"/>
                <w:color w:val="000000"/>
              </w:rPr>
              <w:br/>
              <w:t xml:space="preserve">Identify relevant legislation. </w:t>
            </w:r>
            <w:r w:rsidRPr="000F7851">
              <w:rPr>
                <w:rFonts w:ascii="Aptos Narrow" w:eastAsia="Times New Roman" w:hAnsi="Aptos Narrow" w:cs="Times New Roman"/>
                <w:color w:val="000000"/>
              </w:rPr>
              <w:br/>
              <w:t xml:space="preserve">Identify harmonization needs for standards, formats and protocols. </w:t>
            </w:r>
            <w:r w:rsidRPr="000F7851">
              <w:rPr>
                <w:rFonts w:ascii="Aptos Narrow" w:eastAsia="Times New Roman" w:hAnsi="Aptos Narrow" w:cs="Times New Roman"/>
                <w:color w:val="000000"/>
              </w:rPr>
              <w:br/>
              <w:t xml:space="preserve">Develop a system to allow the global exchange of ship and other maritime reporting data. </w:t>
            </w:r>
          </w:p>
        </w:tc>
        <w:tc>
          <w:tcPr>
            <w:tcW w:w="1051" w:type="pct"/>
            <w:shd w:val="clear" w:color="000000" w:fill="auto"/>
            <w:hideMark/>
          </w:tcPr>
          <w:p w14:paraId="5CD457E4"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Such information may include both static and dynamic information including hydrographic, environmental, vessel data, AtoN information and known hazards. </w:t>
            </w:r>
            <w:r w:rsidRPr="000F7851">
              <w:rPr>
                <w:rFonts w:ascii="Aptos Narrow" w:eastAsia="Times New Roman" w:hAnsi="Aptos Narrow" w:cs="Times New Roman"/>
                <w:color w:val="000000"/>
              </w:rPr>
              <w:br/>
            </w:r>
            <w:proofErr w:type="gramStart"/>
            <w:r w:rsidRPr="000F7851">
              <w:rPr>
                <w:rFonts w:ascii="Aptos Narrow" w:eastAsia="Times New Roman" w:hAnsi="Aptos Narrow" w:cs="Times New Roman"/>
                <w:color w:val="000000"/>
              </w:rPr>
              <w:t>Take into account</w:t>
            </w:r>
            <w:proofErr w:type="gramEnd"/>
            <w:r w:rsidRPr="000F7851">
              <w:rPr>
                <w:rFonts w:ascii="Aptos Narrow" w:eastAsia="Times New Roman" w:hAnsi="Aptos Narrow" w:cs="Times New Roman"/>
                <w:color w:val="000000"/>
              </w:rPr>
              <w:t xml:space="preserve"> AIS and GMDSS standards.  </w:t>
            </w:r>
            <w:r w:rsidRPr="000F7851">
              <w:rPr>
                <w:rFonts w:ascii="Aptos Narrow" w:eastAsia="Times New Roman" w:hAnsi="Aptos Narrow" w:cs="Times New Roman"/>
                <w:color w:val="000000"/>
              </w:rPr>
              <w:br/>
            </w:r>
            <w:proofErr w:type="gramStart"/>
            <w:r w:rsidRPr="000F7851">
              <w:rPr>
                <w:rFonts w:ascii="Aptos Narrow" w:eastAsia="Times New Roman" w:hAnsi="Aptos Narrow" w:cs="Times New Roman"/>
                <w:color w:val="000000"/>
              </w:rPr>
              <w:t>Take into account</w:t>
            </w:r>
            <w:proofErr w:type="gramEnd"/>
            <w:r w:rsidRPr="000F7851">
              <w:rPr>
                <w:rFonts w:ascii="Aptos Narrow" w:eastAsia="Times New Roman" w:hAnsi="Aptos Narrow" w:cs="Times New Roman"/>
                <w:color w:val="000000"/>
              </w:rPr>
              <w:t xml:space="preserve"> the functionality of existing web-based systems. </w:t>
            </w:r>
            <w:r w:rsidRPr="000F7851">
              <w:rPr>
                <w:rFonts w:ascii="Aptos Narrow" w:eastAsia="Times New Roman" w:hAnsi="Aptos Narrow" w:cs="Times New Roman"/>
                <w:color w:val="000000"/>
              </w:rPr>
              <w:br/>
            </w:r>
            <w:proofErr w:type="gramStart"/>
            <w:r w:rsidRPr="000F7851">
              <w:rPr>
                <w:rFonts w:ascii="Aptos Narrow" w:eastAsia="Times New Roman" w:hAnsi="Aptos Narrow" w:cs="Times New Roman"/>
                <w:color w:val="000000"/>
              </w:rPr>
              <w:t>Take into account</w:t>
            </w:r>
            <w:proofErr w:type="gramEnd"/>
            <w:r w:rsidRPr="000F7851">
              <w:rPr>
                <w:rFonts w:ascii="Aptos Narrow" w:eastAsia="Times New Roman" w:hAnsi="Aptos Narrow" w:cs="Times New Roman"/>
                <w:color w:val="000000"/>
              </w:rPr>
              <w:t xml:space="preserve"> the development of Service Level Agreements with data providers. </w:t>
            </w:r>
            <w:r w:rsidRPr="000F7851">
              <w:rPr>
                <w:rFonts w:ascii="Aptos Narrow" w:eastAsia="Times New Roman" w:hAnsi="Aptos Narrow" w:cs="Times New Roman"/>
                <w:color w:val="000000"/>
              </w:rPr>
              <w:br/>
            </w:r>
            <w:proofErr w:type="gramStart"/>
            <w:r w:rsidRPr="000F7851">
              <w:rPr>
                <w:rFonts w:ascii="Aptos Narrow" w:eastAsia="Times New Roman" w:hAnsi="Aptos Narrow" w:cs="Times New Roman"/>
                <w:color w:val="000000"/>
              </w:rPr>
              <w:t>Take into account</w:t>
            </w:r>
            <w:proofErr w:type="gramEnd"/>
            <w:r w:rsidRPr="000F7851">
              <w:rPr>
                <w:rFonts w:ascii="Aptos Narrow" w:eastAsia="Times New Roman" w:hAnsi="Aptos Narrow" w:cs="Times New Roman"/>
                <w:color w:val="000000"/>
              </w:rPr>
              <w:t xml:space="preserve"> existing ship reporting systems. </w:t>
            </w:r>
            <w:r w:rsidRPr="000F7851">
              <w:rPr>
                <w:rFonts w:ascii="Aptos Narrow" w:eastAsia="Times New Roman" w:hAnsi="Aptos Narrow" w:cs="Times New Roman"/>
                <w:color w:val="000000"/>
              </w:rPr>
              <w:br/>
              <w:t xml:space="preserve">There are a multitude of communication methods that should be considered. </w:t>
            </w:r>
            <w:r w:rsidRPr="000F7851">
              <w:rPr>
                <w:rFonts w:ascii="Aptos Narrow" w:eastAsia="Times New Roman" w:hAnsi="Aptos Narrow" w:cs="Times New Roman"/>
                <w:color w:val="000000"/>
              </w:rPr>
              <w:br/>
              <w:t xml:space="preserve">Consideration will need to be given to legal and liability issues, specifically </w:t>
            </w:r>
            <w:proofErr w:type="gramStart"/>
            <w:r w:rsidRPr="000F7851">
              <w:rPr>
                <w:rFonts w:ascii="Aptos Narrow" w:eastAsia="Times New Roman" w:hAnsi="Aptos Narrow" w:cs="Times New Roman"/>
                <w:color w:val="000000"/>
              </w:rPr>
              <w:t>with regard to</w:t>
            </w:r>
            <w:proofErr w:type="gramEnd"/>
            <w:r w:rsidRPr="000F7851">
              <w:rPr>
                <w:rFonts w:ascii="Aptos Narrow" w:eastAsia="Times New Roman" w:hAnsi="Aptos Narrow" w:cs="Times New Roman"/>
                <w:color w:val="000000"/>
              </w:rPr>
              <w:t xml:space="preserve"> the handling of data. </w:t>
            </w:r>
            <w:r w:rsidRPr="000F7851">
              <w:rPr>
                <w:rFonts w:ascii="Aptos Narrow" w:eastAsia="Times New Roman" w:hAnsi="Aptos Narrow" w:cs="Times New Roman"/>
                <w:color w:val="000000"/>
              </w:rPr>
              <w:br/>
            </w:r>
            <w:proofErr w:type="gramStart"/>
            <w:r w:rsidRPr="000F7851">
              <w:rPr>
                <w:rFonts w:ascii="Aptos Narrow" w:eastAsia="Times New Roman" w:hAnsi="Aptos Narrow" w:cs="Times New Roman"/>
                <w:color w:val="000000"/>
              </w:rPr>
              <w:t>Take into account</w:t>
            </w:r>
            <w:proofErr w:type="gramEnd"/>
            <w:r w:rsidRPr="000F7851">
              <w:rPr>
                <w:rFonts w:ascii="Aptos Narrow" w:eastAsia="Times New Roman" w:hAnsi="Aptos Narrow" w:cs="Times New Roman"/>
                <w:color w:val="000000"/>
              </w:rPr>
              <w:t xml:space="preserve"> the lessons learnt from development of ECDIS. </w:t>
            </w:r>
          </w:p>
        </w:tc>
      </w:tr>
      <w:tr w:rsidR="008B7351" w:rsidRPr="000F7851" w14:paraId="0903DE9F" w14:textId="77777777" w:rsidTr="00765734">
        <w:trPr>
          <w:trHeight w:val="7200"/>
        </w:trPr>
        <w:tc>
          <w:tcPr>
            <w:tcW w:w="625" w:type="pct"/>
            <w:shd w:val="clear" w:color="000000" w:fill="auto"/>
            <w:hideMark/>
          </w:tcPr>
          <w:p w14:paraId="06D74883"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lastRenderedPageBreak/>
              <w:t>Management of information</w:t>
            </w:r>
          </w:p>
        </w:tc>
        <w:tc>
          <w:tcPr>
            <w:tcW w:w="1095" w:type="pct"/>
            <w:gridSpan w:val="2"/>
            <w:shd w:val="clear" w:color="000000" w:fill="auto"/>
            <w:hideMark/>
          </w:tcPr>
          <w:p w14:paraId="0C0574C1"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Shore authorities need tools for managing increased levels of information pertaining to the maritime domain awareness. </w:t>
            </w:r>
            <w:r w:rsidRPr="000F7851">
              <w:rPr>
                <w:rFonts w:ascii="Aptos Narrow" w:eastAsia="Times New Roman" w:hAnsi="Aptos Narrow" w:cs="Times New Roman"/>
                <w:color w:val="000000"/>
              </w:rPr>
              <w:br/>
              <w:t xml:space="preserve">A harmonized and holistic approach to information management will enable shore authorities to manage resources more efficiently. </w:t>
            </w:r>
            <w:r w:rsidRPr="000F7851">
              <w:rPr>
                <w:rFonts w:ascii="Aptos Narrow" w:eastAsia="Times New Roman" w:hAnsi="Aptos Narrow" w:cs="Times New Roman"/>
                <w:color w:val="000000"/>
              </w:rPr>
              <w:br/>
              <w:t>The harmonized and enhanced presentation of domain awareness will improve situational awareness for allied and other support services.</w:t>
            </w:r>
            <w:r w:rsidRPr="000F7851">
              <w:rPr>
                <w:rFonts w:ascii="Aptos Narrow" w:eastAsia="Times New Roman" w:hAnsi="Aptos Narrow" w:cs="Times New Roman"/>
                <w:color w:val="000000"/>
              </w:rPr>
              <w:br/>
              <w:t xml:space="preserve">Enhanced information management is required for improving logistics management and in support of safety, security and environment protection. </w:t>
            </w:r>
            <w:r w:rsidRPr="000F7851">
              <w:rPr>
                <w:rFonts w:ascii="Aptos Narrow" w:eastAsia="Times New Roman" w:hAnsi="Aptos Narrow" w:cs="Times New Roman"/>
                <w:color w:val="000000"/>
              </w:rPr>
              <w:br/>
              <w:t xml:space="preserve">Currently, there are major challenges to managing and sharing a diverse range of information from dissimilar systems. </w:t>
            </w:r>
            <w:r w:rsidRPr="000F7851">
              <w:rPr>
                <w:rFonts w:ascii="Aptos Narrow" w:eastAsia="Times New Roman" w:hAnsi="Aptos Narrow" w:cs="Times New Roman"/>
                <w:color w:val="000000"/>
              </w:rPr>
              <w:br/>
              <w:t xml:space="preserve">Current systems suffer without a harmonized approach to quality and structure. </w:t>
            </w:r>
          </w:p>
        </w:tc>
        <w:tc>
          <w:tcPr>
            <w:tcW w:w="948" w:type="pct"/>
            <w:gridSpan w:val="2"/>
            <w:shd w:val="clear" w:color="000000" w:fill="auto"/>
            <w:hideMark/>
          </w:tcPr>
          <w:p w14:paraId="76B286C1" w14:textId="7598D747" w:rsidR="00BA0083" w:rsidRDefault="000F7851">
            <w:pPr>
              <w:pStyle w:val="ListParagraph"/>
              <w:numPr>
                <w:ilvl w:val="0"/>
                <w:numId w:val="59"/>
              </w:numPr>
              <w:spacing w:before="0" w:after="0"/>
              <w:ind w:left="169" w:hanging="16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Common maritime information/data structure </w:t>
            </w:r>
          </w:p>
          <w:p w14:paraId="7FF42303" w14:textId="0AD96140" w:rsidR="00BA0083" w:rsidRDefault="000F7851">
            <w:pPr>
              <w:pStyle w:val="ListParagraph"/>
              <w:numPr>
                <w:ilvl w:val="0"/>
                <w:numId w:val="59"/>
              </w:numPr>
              <w:spacing w:before="0" w:after="0"/>
              <w:ind w:left="169" w:hanging="16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Automated and standardized reporting functions </w:t>
            </w:r>
          </w:p>
          <w:p w14:paraId="699B6796" w14:textId="04D4CE27" w:rsidR="00BA0083" w:rsidRDefault="000F7851">
            <w:pPr>
              <w:pStyle w:val="ListParagraph"/>
              <w:numPr>
                <w:ilvl w:val="0"/>
                <w:numId w:val="59"/>
              </w:numPr>
              <w:spacing w:before="0" w:after="0"/>
              <w:ind w:left="169" w:hanging="16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Effective and robust communications </w:t>
            </w:r>
          </w:p>
          <w:p w14:paraId="51D6A907" w14:textId="7BB2C2B4" w:rsidR="00BA0083" w:rsidRDefault="000F7851">
            <w:pPr>
              <w:pStyle w:val="ListParagraph"/>
              <w:numPr>
                <w:ilvl w:val="0"/>
                <w:numId w:val="59"/>
              </w:numPr>
              <w:spacing w:before="0" w:after="0"/>
              <w:ind w:left="169" w:hanging="16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Human-centred presentation needs </w:t>
            </w:r>
          </w:p>
          <w:p w14:paraId="2E3E8F91" w14:textId="3E477F23" w:rsidR="00BA0083" w:rsidRDefault="000F7851">
            <w:pPr>
              <w:pStyle w:val="ListParagraph"/>
              <w:numPr>
                <w:ilvl w:val="0"/>
                <w:numId w:val="59"/>
              </w:numPr>
              <w:spacing w:before="0" w:after="0"/>
              <w:ind w:left="169" w:hanging="16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Data and system integrity </w:t>
            </w:r>
          </w:p>
          <w:p w14:paraId="485CB534" w14:textId="7C5759C7" w:rsidR="000F7851" w:rsidRPr="00765734" w:rsidRDefault="000F7851">
            <w:pPr>
              <w:pStyle w:val="ListParagraph"/>
              <w:numPr>
                <w:ilvl w:val="0"/>
                <w:numId w:val="59"/>
              </w:numPr>
              <w:spacing w:before="0" w:after="0"/>
              <w:ind w:left="169" w:hanging="16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Analysis </w:t>
            </w:r>
          </w:p>
        </w:tc>
        <w:tc>
          <w:tcPr>
            <w:tcW w:w="1281" w:type="pct"/>
            <w:shd w:val="clear" w:color="000000" w:fill="auto"/>
            <w:hideMark/>
          </w:tcPr>
          <w:p w14:paraId="27A0625C"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Identify the sources and ownership of information to be managed. </w:t>
            </w:r>
            <w:r w:rsidRPr="000F7851">
              <w:rPr>
                <w:rFonts w:ascii="Aptos Narrow" w:eastAsia="Times New Roman" w:hAnsi="Aptos Narrow" w:cs="Times New Roman"/>
                <w:color w:val="000000"/>
              </w:rPr>
              <w:br/>
              <w:t xml:space="preserve">Identify communication methods/variety of communication methods. </w:t>
            </w:r>
            <w:r w:rsidRPr="000F7851">
              <w:rPr>
                <w:rFonts w:ascii="Aptos Narrow" w:eastAsia="Times New Roman" w:hAnsi="Aptos Narrow" w:cs="Times New Roman"/>
                <w:color w:val="000000"/>
              </w:rPr>
              <w:br/>
              <w:t xml:space="preserve">Identify quality parameters for different types of information, including accuracy, reliability, latency, etc. </w:t>
            </w:r>
            <w:r w:rsidRPr="000F7851">
              <w:rPr>
                <w:rFonts w:ascii="Aptos Narrow" w:eastAsia="Times New Roman" w:hAnsi="Aptos Narrow" w:cs="Times New Roman"/>
                <w:color w:val="000000"/>
              </w:rPr>
              <w:br/>
              <w:t xml:space="preserve">Identify specific requirements for alerting for the loss of integrity or system failure. </w:t>
            </w:r>
            <w:r w:rsidRPr="000F7851">
              <w:rPr>
                <w:rFonts w:ascii="Aptos Narrow" w:eastAsia="Times New Roman" w:hAnsi="Aptos Narrow" w:cs="Times New Roman"/>
                <w:color w:val="000000"/>
              </w:rPr>
              <w:br/>
              <w:t xml:space="preserve">Identify the legal issues pertaining to capturing, storing and sharing data. </w:t>
            </w:r>
            <w:r w:rsidRPr="000F7851">
              <w:rPr>
                <w:rFonts w:ascii="Aptos Narrow" w:eastAsia="Times New Roman" w:hAnsi="Aptos Narrow" w:cs="Times New Roman"/>
                <w:color w:val="000000"/>
              </w:rPr>
              <w:br/>
              <w:t xml:space="preserve">Seek to harmonize policies for the security and use of data. </w:t>
            </w:r>
          </w:p>
        </w:tc>
        <w:tc>
          <w:tcPr>
            <w:tcW w:w="1051" w:type="pct"/>
            <w:shd w:val="clear" w:color="000000" w:fill="auto"/>
            <w:hideMark/>
          </w:tcPr>
          <w:p w14:paraId="4EEA2E6D"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A gap analysis should be used to identify the capability of present information management systems to deal with an increasing amount of information in a timely manner. </w:t>
            </w:r>
            <w:r w:rsidRPr="000F7851">
              <w:rPr>
                <w:rFonts w:ascii="Aptos Narrow" w:eastAsia="Times New Roman" w:hAnsi="Aptos Narrow" w:cs="Times New Roman"/>
                <w:color w:val="000000"/>
              </w:rPr>
              <w:br/>
            </w:r>
            <w:proofErr w:type="gramStart"/>
            <w:r w:rsidRPr="000F7851">
              <w:rPr>
                <w:rFonts w:ascii="Aptos Narrow" w:eastAsia="Times New Roman" w:hAnsi="Aptos Narrow" w:cs="Times New Roman"/>
                <w:color w:val="000000"/>
              </w:rPr>
              <w:t>Take into account</w:t>
            </w:r>
            <w:proofErr w:type="gramEnd"/>
            <w:r w:rsidRPr="000F7851">
              <w:rPr>
                <w:rFonts w:ascii="Aptos Narrow" w:eastAsia="Times New Roman" w:hAnsi="Aptos Narrow" w:cs="Times New Roman"/>
                <w:color w:val="000000"/>
              </w:rPr>
              <w:t xml:space="preserve"> best practice for information management and examples from other industries, such as aviation. </w:t>
            </w:r>
            <w:r w:rsidRPr="000F7851">
              <w:rPr>
                <w:rFonts w:ascii="Aptos Narrow" w:eastAsia="Times New Roman" w:hAnsi="Aptos Narrow" w:cs="Times New Roman"/>
                <w:color w:val="000000"/>
              </w:rPr>
              <w:br/>
            </w:r>
            <w:proofErr w:type="gramStart"/>
            <w:r w:rsidRPr="000F7851">
              <w:rPr>
                <w:rFonts w:ascii="Aptos Narrow" w:eastAsia="Times New Roman" w:hAnsi="Aptos Narrow" w:cs="Times New Roman"/>
                <w:color w:val="000000"/>
              </w:rPr>
              <w:t>Take into account</w:t>
            </w:r>
            <w:proofErr w:type="gramEnd"/>
            <w:r w:rsidRPr="000F7851">
              <w:rPr>
                <w:rFonts w:ascii="Aptos Narrow" w:eastAsia="Times New Roman" w:hAnsi="Aptos Narrow" w:cs="Times New Roman"/>
                <w:color w:val="000000"/>
              </w:rPr>
              <w:t xml:space="preserve"> the benefits of open architecture systems. </w:t>
            </w:r>
          </w:p>
        </w:tc>
      </w:tr>
      <w:tr w:rsidR="008B7351" w:rsidRPr="000F7851" w14:paraId="5F4E2C6C" w14:textId="77777777" w:rsidTr="00765734">
        <w:trPr>
          <w:trHeight w:val="4800"/>
        </w:trPr>
        <w:tc>
          <w:tcPr>
            <w:tcW w:w="625" w:type="pct"/>
            <w:shd w:val="clear" w:color="000000" w:fill="auto"/>
            <w:hideMark/>
          </w:tcPr>
          <w:p w14:paraId="74803720" w14:textId="0B267878"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lastRenderedPageBreak/>
              <w:t xml:space="preserve">Provision of information to ships </w:t>
            </w:r>
          </w:p>
        </w:tc>
        <w:tc>
          <w:tcPr>
            <w:tcW w:w="1095" w:type="pct"/>
            <w:gridSpan w:val="2"/>
            <w:shd w:val="clear" w:color="000000" w:fill="auto"/>
            <w:hideMark/>
          </w:tcPr>
          <w:p w14:paraId="75CFBDC2"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Shore authorities have an obligation to provide maritime information to ships. </w:t>
            </w:r>
            <w:r w:rsidRPr="000F7851">
              <w:rPr>
                <w:rFonts w:ascii="Aptos Narrow" w:eastAsia="Times New Roman" w:hAnsi="Aptos Narrow" w:cs="Times New Roman"/>
                <w:color w:val="000000"/>
              </w:rPr>
              <w:br/>
              <w:t xml:space="preserve">There is a need to improve the delivery and presentation of such information to enhance onboard decision-making. </w:t>
            </w:r>
            <w:r w:rsidRPr="000F7851">
              <w:rPr>
                <w:rFonts w:ascii="Aptos Narrow" w:eastAsia="Times New Roman" w:hAnsi="Aptos Narrow" w:cs="Times New Roman"/>
                <w:color w:val="000000"/>
              </w:rPr>
              <w:br/>
              <w:t xml:space="preserve">Effective and harmonized communication should allow for the provision of such information in an operationally effective manner. </w:t>
            </w:r>
          </w:p>
        </w:tc>
        <w:tc>
          <w:tcPr>
            <w:tcW w:w="948" w:type="pct"/>
            <w:gridSpan w:val="2"/>
            <w:shd w:val="clear" w:color="000000" w:fill="auto"/>
            <w:hideMark/>
          </w:tcPr>
          <w:p w14:paraId="6F528E1D" w14:textId="3E1C1BCF" w:rsidR="00BA0083" w:rsidRDefault="000F7851">
            <w:pPr>
              <w:pStyle w:val="ListParagraph"/>
              <w:numPr>
                <w:ilvl w:val="0"/>
                <w:numId w:val="60"/>
              </w:numPr>
              <w:spacing w:before="0" w:after="0"/>
              <w:ind w:left="169" w:hanging="16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Common maritime information/ data structure </w:t>
            </w:r>
          </w:p>
          <w:p w14:paraId="21D6CBAF" w14:textId="7907C356" w:rsidR="00BA0083" w:rsidRDefault="000F7851">
            <w:pPr>
              <w:pStyle w:val="ListParagraph"/>
              <w:numPr>
                <w:ilvl w:val="0"/>
                <w:numId w:val="60"/>
              </w:numPr>
              <w:spacing w:before="0" w:after="0"/>
              <w:ind w:left="169" w:hanging="16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Automated and standardized reporting functions </w:t>
            </w:r>
          </w:p>
          <w:p w14:paraId="1192560E" w14:textId="39DDB906" w:rsidR="00BA0083" w:rsidRDefault="000F7851">
            <w:pPr>
              <w:pStyle w:val="ListParagraph"/>
              <w:numPr>
                <w:ilvl w:val="0"/>
                <w:numId w:val="60"/>
              </w:numPr>
              <w:spacing w:before="0" w:after="0"/>
              <w:ind w:left="169" w:hanging="16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Effective and robust communications </w:t>
            </w:r>
          </w:p>
          <w:p w14:paraId="28551AA2" w14:textId="1D663E76" w:rsidR="00BA0083" w:rsidRDefault="000F7851">
            <w:pPr>
              <w:pStyle w:val="ListParagraph"/>
              <w:numPr>
                <w:ilvl w:val="0"/>
                <w:numId w:val="60"/>
              </w:numPr>
              <w:spacing w:before="0" w:after="0"/>
              <w:ind w:left="169" w:hanging="16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Human-centred presentation needs </w:t>
            </w:r>
          </w:p>
          <w:p w14:paraId="6807BF79" w14:textId="4DAD67C2" w:rsidR="00BA0083" w:rsidRDefault="000F7851">
            <w:pPr>
              <w:pStyle w:val="ListParagraph"/>
              <w:numPr>
                <w:ilvl w:val="0"/>
                <w:numId w:val="60"/>
              </w:numPr>
              <w:spacing w:before="0" w:after="0"/>
              <w:ind w:left="169" w:hanging="16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Data and system integrity </w:t>
            </w:r>
          </w:p>
          <w:p w14:paraId="3DAFB47C" w14:textId="6E7FD137" w:rsidR="000F7851" w:rsidRPr="00765734" w:rsidRDefault="000F7851">
            <w:pPr>
              <w:pStyle w:val="ListParagraph"/>
              <w:numPr>
                <w:ilvl w:val="0"/>
                <w:numId w:val="60"/>
              </w:numPr>
              <w:spacing w:before="0" w:after="0"/>
              <w:ind w:left="169" w:hanging="16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Analysis </w:t>
            </w:r>
          </w:p>
        </w:tc>
        <w:tc>
          <w:tcPr>
            <w:tcW w:w="1281" w:type="pct"/>
            <w:shd w:val="clear" w:color="000000" w:fill="auto"/>
            <w:hideMark/>
          </w:tcPr>
          <w:p w14:paraId="18ABE060"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Identify the information necessary to be provided to vessels, </w:t>
            </w:r>
            <w:proofErr w:type="gramStart"/>
            <w:r w:rsidRPr="000F7851">
              <w:rPr>
                <w:rFonts w:ascii="Aptos Narrow" w:eastAsia="Times New Roman" w:hAnsi="Aptos Narrow" w:cs="Times New Roman"/>
                <w:color w:val="000000"/>
              </w:rPr>
              <w:t>taking into account</w:t>
            </w:r>
            <w:proofErr w:type="gramEnd"/>
            <w:r w:rsidRPr="000F7851">
              <w:rPr>
                <w:rFonts w:ascii="Aptos Narrow" w:eastAsia="Times New Roman" w:hAnsi="Aptos Narrow" w:cs="Times New Roman"/>
                <w:color w:val="000000"/>
              </w:rPr>
              <w:t xml:space="preserve"> the responsibility assigned to the shore-based provider. </w:t>
            </w:r>
            <w:r w:rsidRPr="000F7851">
              <w:rPr>
                <w:rFonts w:ascii="Aptos Narrow" w:eastAsia="Times New Roman" w:hAnsi="Aptos Narrow" w:cs="Times New Roman"/>
                <w:color w:val="000000"/>
              </w:rPr>
              <w:br/>
              <w:t>Identify the means of communicating the information to vessels.</w:t>
            </w:r>
          </w:p>
        </w:tc>
        <w:tc>
          <w:tcPr>
            <w:tcW w:w="1051" w:type="pct"/>
            <w:shd w:val="clear" w:color="000000" w:fill="auto"/>
            <w:hideMark/>
          </w:tcPr>
          <w:p w14:paraId="14CB88DC"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Consider the efficient provision of relevant information pertaining to logistics and commercial activities. </w:t>
            </w:r>
            <w:r w:rsidRPr="000F7851">
              <w:rPr>
                <w:rFonts w:ascii="Aptos Narrow" w:eastAsia="Times New Roman" w:hAnsi="Aptos Narrow" w:cs="Times New Roman"/>
                <w:color w:val="000000"/>
              </w:rPr>
              <w:br/>
              <w:t xml:space="preserve">Consider how to provide information to the seafarers efficiently and effectively. This pertains to traffic information, MSI, security-related information, updates to nautical publications, met-ocean information, etc. </w:t>
            </w:r>
            <w:r w:rsidRPr="000F7851">
              <w:rPr>
                <w:rFonts w:ascii="Aptos Narrow" w:eastAsia="Times New Roman" w:hAnsi="Aptos Narrow" w:cs="Times New Roman"/>
                <w:color w:val="000000"/>
              </w:rPr>
              <w:br/>
            </w:r>
            <w:proofErr w:type="gramStart"/>
            <w:r w:rsidRPr="000F7851">
              <w:rPr>
                <w:rFonts w:ascii="Aptos Narrow" w:eastAsia="Times New Roman" w:hAnsi="Aptos Narrow" w:cs="Times New Roman"/>
                <w:color w:val="000000"/>
              </w:rPr>
              <w:t>Take into account</w:t>
            </w:r>
            <w:proofErr w:type="gramEnd"/>
            <w:r w:rsidRPr="000F7851">
              <w:rPr>
                <w:rFonts w:ascii="Aptos Narrow" w:eastAsia="Times New Roman" w:hAnsi="Aptos Narrow" w:cs="Times New Roman"/>
                <w:color w:val="000000"/>
              </w:rPr>
              <w:t xml:space="preserve"> the need for scalability. </w:t>
            </w:r>
            <w:r w:rsidRPr="000F7851">
              <w:rPr>
                <w:rFonts w:ascii="Aptos Narrow" w:eastAsia="Times New Roman" w:hAnsi="Aptos Narrow" w:cs="Times New Roman"/>
                <w:color w:val="000000"/>
              </w:rPr>
              <w:br/>
              <w:t xml:space="preserve">Consider a facility for shore authorities to assess the real time status of shore systems and to disseminate this information as appropriate. </w:t>
            </w:r>
            <w:r w:rsidRPr="000F7851">
              <w:rPr>
                <w:rFonts w:ascii="Aptos Narrow" w:eastAsia="Times New Roman" w:hAnsi="Aptos Narrow" w:cs="Times New Roman"/>
                <w:color w:val="000000"/>
              </w:rPr>
              <w:br/>
            </w:r>
            <w:proofErr w:type="gramStart"/>
            <w:r w:rsidRPr="000F7851">
              <w:rPr>
                <w:rFonts w:ascii="Aptos Narrow" w:eastAsia="Times New Roman" w:hAnsi="Aptos Narrow" w:cs="Times New Roman"/>
                <w:color w:val="000000"/>
              </w:rPr>
              <w:t>Take into account</w:t>
            </w:r>
            <w:proofErr w:type="gramEnd"/>
            <w:r w:rsidRPr="000F7851">
              <w:rPr>
                <w:rFonts w:ascii="Aptos Narrow" w:eastAsia="Times New Roman" w:hAnsi="Aptos Narrow" w:cs="Times New Roman"/>
                <w:color w:val="000000"/>
              </w:rPr>
              <w:t xml:space="preserve"> the use of AIS binary messages.</w:t>
            </w:r>
          </w:p>
        </w:tc>
      </w:tr>
      <w:tr w:rsidR="008B7351" w:rsidRPr="000F7851" w14:paraId="5B4680CB" w14:textId="77777777" w:rsidTr="00765734">
        <w:trPr>
          <w:trHeight w:val="3600"/>
        </w:trPr>
        <w:tc>
          <w:tcPr>
            <w:tcW w:w="625" w:type="pct"/>
            <w:shd w:val="clear" w:color="000000" w:fill="auto"/>
            <w:hideMark/>
          </w:tcPr>
          <w:p w14:paraId="550B1688"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lastRenderedPageBreak/>
              <w:t xml:space="preserve">Quality assurance </w:t>
            </w:r>
          </w:p>
        </w:tc>
        <w:tc>
          <w:tcPr>
            <w:tcW w:w="1095" w:type="pct"/>
            <w:gridSpan w:val="2"/>
            <w:shd w:val="clear" w:color="000000" w:fill="auto"/>
            <w:hideMark/>
          </w:tcPr>
          <w:p w14:paraId="256C3D71"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The shore authority needs to have confidence that the navigation systems being used on board are operating correctly. </w:t>
            </w:r>
            <w:r w:rsidRPr="000F7851">
              <w:rPr>
                <w:rFonts w:ascii="Aptos Narrow" w:eastAsia="Times New Roman" w:hAnsi="Aptos Narrow" w:cs="Times New Roman"/>
                <w:color w:val="000000"/>
              </w:rPr>
              <w:br/>
              <w:t xml:space="preserve">Shore authorities need to be confident that the information which they receive from and send to the ship is correct. </w:t>
            </w:r>
            <w:r w:rsidRPr="000F7851">
              <w:rPr>
                <w:rFonts w:ascii="Aptos Narrow" w:eastAsia="Times New Roman" w:hAnsi="Aptos Narrow" w:cs="Times New Roman"/>
                <w:color w:val="000000"/>
              </w:rPr>
              <w:br/>
              <w:t xml:space="preserve">Shore authorities have a need to be capable of establishing effective communication with bridge teams and other shore users. </w:t>
            </w:r>
          </w:p>
        </w:tc>
        <w:tc>
          <w:tcPr>
            <w:tcW w:w="948" w:type="pct"/>
            <w:gridSpan w:val="2"/>
            <w:shd w:val="clear" w:color="000000" w:fill="auto"/>
            <w:hideMark/>
          </w:tcPr>
          <w:p w14:paraId="1A1F1631" w14:textId="388A27F6" w:rsidR="00BA0083" w:rsidRDefault="000F7851">
            <w:pPr>
              <w:pStyle w:val="ListParagraph"/>
              <w:numPr>
                <w:ilvl w:val="0"/>
                <w:numId w:val="61"/>
              </w:numPr>
              <w:spacing w:before="0" w:after="0"/>
              <w:ind w:left="169" w:hanging="16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Common maritime information/ data structure </w:t>
            </w:r>
          </w:p>
          <w:p w14:paraId="76FE2EC1" w14:textId="596F5E7A" w:rsidR="00BA0083" w:rsidRDefault="000F7851">
            <w:pPr>
              <w:pStyle w:val="ListParagraph"/>
              <w:numPr>
                <w:ilvl w:val="0"/>
                <w:numId w:val="61"/>
              </w:numPr>
              <w:spacing w:before="0" w:after="0"/>
              <w:ind w:left="169" w:hanging="16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Automated and standardized reporting functions </w:t>
            </w:r>
          </w:p>
          <w:p w14:paraId="6111058C" w14:textId="4CC1368A" w:rsidR="00BA0083" w:rsidRDefault="000F7851">
            <w:pPr>
              <w:pStyle w:val="ListParagraph"/>
              <w:numPr>
                <w:ilvl w:val="0"/>
                <w:numId w:val="61"/>
              </w:numPr>
              <w:spacing w:before="0" w:after="0"/>
              <w:ind w:left="169" w:hanging="16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Effective and robust communications </w:t>
            </w:r>
          </w:p>
          <w:p w14:paraId="24298118" w14:textId="2E1BFBAD" w:rsidR="00BA0083" w:rsidRDefault="000F7851">
            <w:pPr>
              <w:pStyle w:val="ListParagraph"/>
              <w:numPr>
                <w:ilvl w:val="0"/>
                <w:numId w:val="61"/>
              </w:numPr>
              <w:spacing w:before="0" w:after="0"/>
              <w:ind w:left="169" w:hanging="16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Data and system integrity </w:t>
            </w:r>
          </w:p>
          <w:p w14:paraId="447DF051" w14:textId="716B3580" w:rsidR="000F7851" w:rsidRPr="00765734" w:rsidRDefault="000F7851">
            <w:pPr>
              <w:pStyle w:val="ListParagraph"/>
              <w:numPr>
                <w:ilvl w:val="0"/>
                <w:numId w:val="61"/>
              </w:numPr>
              <w:spacing w:before="0" w:after="0"/>
              <w:ind w:left="169" w:hanging="16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Analysis </w:t>
            </w:r>
          </w:p>
        </w:tc>
        <w:tc>
          <w:tcPr>
            <w:tcW w:w="1281" w:type="pct"/>
            <w:shd w:val="clear" w:color="000000" w:fill="auto"/>
            <w:hideMark/>
          </w:tcPr>
          <w:p w14:paraId="2E792C38"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It will be necessary to carry out an assessment to quantify reliability parameters, </w:t>
            </w:r>
            <w:proofErr w:type="gramStart"/>
            <w:r w:rsidRPr="000F7851">
              <w:rPr>
                <w:rFonts w:ascii="Aptos Narrow" w:eastAsia="Times New Roman" w:hAnsi="Aptos Narrow" w:cs="Times New Roman"/>
                <w:color w:val="000000"/>
              </w:rPr>
              <w:t>taking into account</w:t>
            </w:r>
            <w:proofErr w:type="gramEnd"/>
            <w:r w:rsidRPr="000F7851">
              <w:rPr>
                <w:rFonts w:ascii="Aptos Narrow" w:eastAsia="Times New Roman" w:hAnsi="Aptos Narrow" w:cs="Times New Roman"/>
                <w:color w:val="000000"/>
              </w:rPr>
              <w:t xml:space="preserve"> existing IEC standards/IMO Performance Standards for onboard equipment. </w:t>
            </w:r>
            <w:r w:rsidRPr="000F7851">
              <w:rPr>
                <w:rFonts w:ascii="Aptos Narrow" w:eastAsia="Times New Roman" w:hAnsi="Aptos Narrow" w:cs="Times New Roman"/>
                <w:color w:val="000000"/>
              </w:rPr>
              <w:br/>
              <w:t xml:space="preserve">Investigate the technical and procedural capabilities for monitoring quality.  </w:t>
            </w:r>
            <w:r w:rsidRPr="000F7851">
              <w:rPr>
                <w:rFonts w:ascii="Aptos Narrow" w:eastAsia="Times New Roman" w:hAnsi="Aptos Narrow" w:cs="Times New Roman"/>
                <w:color w:val="000000"/>
              </w:rPr>
              <w:br/>
              <w:t>Consider how information can have a quality rating.</w:t>
            </w:r>
          </w:p>
        </w:tc>
        <w:tc>
          <w:tcPr>
            <w:tcW w:w="1051" w:type="pct"/>
            <w:shd w:val="clear" w:color="000000" w:fill="auto"/>
            <w:hideMark/>
          </w:tcPr>
          <w:p w14:paraId="79A21D2F"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Consider how shore authorities are assured of the navigation system status on board ships in real time.  And for system faults ashore to be brought to the attention of seafarers as appropriate. </w:t>
            </w:r>
            <w:r w:rsidRPr="000F7851">
              <w:rPr>
                <w:rFonts w:ascii="Aptos Narrow" w:eastAsia="Times New Roman" w:hAnsi="Aptos Narrow" w:cs="Times New Roman"/>
                <w:color w:val="000000"/>
              </w:rPr>
              <w:br/>
              <w:t xml:space="preserve">Consider the effectiveness of communications in terms of technology and language. </w:t>
            </w:r>
            <w:r w:rsidRPr="000F7851">
              <w:rPr>
                <w:rFonts w:ascii="Aptos Narrow" w:eastAsia="Times New Roman" w:hAnsi="Aptos Narrow" w:cs="Times New Roman"/>
                <w:color w:val="000000"/>
              </w:rPr>
              <w:br/>
              <w:t>Consider legal and liability issues.</w:t>
            </w:r>
          </w:p>
        </w:tc>
      </w:tr>
      <w:tr w:rsidR="008B7351" w:rsidRPr="000F7851" w14:paraId="52674DED" w14:textId="77777777" w:rsidTr="00765734">
        <w:trPr>
          <w:trHeight w:val="3300"/>
        </w:trPr>
        <w:tc>
          <w:tcPr>
            <w:tcW w:w="625" w:type="pct"/>
            <w:shd w:val="clear" w:color="000000" w:fill="auto"/>
            <w:hideMark/>
          </w:tcPr>
          <w:p w14:paraId="3AC7DB2A"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Shore-to-shore information exchange</w:t>
            </w:r>
          </w:p>
        </w:tc>
        <w:tc>
          <w:tcPr>
            <w:tcW w:w="1095" w:type="pct"/>
            <w:gridSpan w:val="2"/>
            <w:shd w:val="clear" w:color="000000" w:fill="auto"/>
            <w:hideMark/>
          </w:tcPr>
          <w:p w14:paraId="202FB7EC"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Shore authorities need an enhanced ability to share maritime information amongst authorized shore users to ensure consistency and reduce the reporting burden by ship personnel. </w:t>
            </w:r>
            <w:r w:rsidRPr="000F7851">
              <w:rPr>
                <w:rFonts w:ascii="Aptos Narrow" w:eastAsia="Times New Roman" w:hAnsi="Aptos Narrow" w:cs="Times New Roman"/>
                <w:color w:val="000000"/>
              </w:rPr>
              <w:br/>
              <w:t xml:space="preserve">More effective shore-to-shore information exchange will aid safety, security, the identification of risk, environmental protection and improve logistics management. </w:t>
            </w:r>
          </w:p>
        </w:tc>
        <w:tc>
          <w:tcPr>
            <w:tcW w:w="948" w:type="pct"/>
            <w:gridSpan w:val="2"/>
            <w:shd w:val="clear" w:color="000000" w:fill="auto"/>
            <w:hideMark/>
          </w:tcPr>
          <w:p w14:paraId="065D0D0A" w14:textId="38F06B35" w:rsidR="00BA0083" w:rsidRDefault="000F7851">
            <w:pPr>
              <w:pStyle w:val="ListParagraph"/>
              <w:numPr>
                <w:ilvl w:val="0"/>
                <w:numId w:val="62"/>
              </w:numPr>
              <w:spacing w:before="0" w:after="0"/>
              <w:ind w:left="169" w:hanging="142"/>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Common maritime information/ data structure </w:t>
            </w:r>
          </w:p>
          <w:p w14:paraId="50F7DC28" w14:textId="0FE233A3" w:rsidR="00BA0083" w:rsidRDefault="000F7851">
            <w:pPr>
              <w:pStyle w:val="ListParagraph"/>
              <w:numPr>
                <w:ilvl w:val="0"/>
                <w:numId w:val="62"/>
              </w:numPr>
              <w:spacing w:before="0" w:after="0"/>
              <w:ind w:left="169" w:hanging="142"/>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Automated and standardized reporting functions </w:t>
            </w:r>
          </w:p>
          <w:p w14:paraId="1BB710E4" w14:textId="7FB08274" w:rsidR="00BA0083" w:rsidRDefault="000F7851">
            <w:pPr>
              <w:pStyle w:val="ListParagraph"/>
              <w:numPr>
                <w:ilvl w:val="0"/>
                <w:numId w:val="62"/>
              </w:numPr>
              <w:spacing w:before="0" w:after="0"/>
              <w:ind w:left="169" w:hanging="142"/>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Effective and robust communications </w:t>
            </w:r>
          </w:p>
          <w:p w14:paraId="12D2377E" w14:textId="04BBCAB0" w:rsidR="00BA0083" w:rsidRDefault="000F7851">
            <w:pPr>
              <w:pStyle w:val="ListParagraph"/>
              <w:numPr>
                <w:ilvl w:val="0"/>
                <w:numId w:val="62"/>
              </w:numPr>
              <w:spacing w:before="0" w:after="0"/>
              <w:ind w:left="169" w:hanging="142"/>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Human-centred presentation need </w:t>
            </w:r>
          </w:p>
          <w:p w14:paraId="1F89010E" w14:textId="580A45CA" w:rsidR="00BA0083" w:rsidRDefault="000F7851">
            <w:pPr>
              <w:pStyle w:val="ListParagraph"/>
              <w:numPr>
                <w:ilvl w:val="0"/>
                <w:numId w:val="62"/>
              </w:numPr>
              <w:spacing w:before="0" w:after="0"/>
              <w:ind w:left="169" w:hanging="142"/>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Data and system integrity </w:t>
            </w:r>
          </w:p>
          <w:p w14:paraId="61AF8E28" w14:textId="11889ECE" w:rsidR="000F7851" w:rsidRPr="00765734" w:rsidRDefault="000F7851">
            <w:pPr>
              <w:pStyle w:val="ListParagraph"/>
              <w:numPr>
                <w:ilvl w:val="0"/>
                <w:numId w:val="62"/>
              </w:numPr>
              <w:spacing w:before="0" w:after="0"/>
              <w:ind w:left="169" w:hanging="142"/>
              <w:jc w:val="left"/>
              <w:rPr>
                <w:rFonts w:ascii="Aptos Narrow" w:eastAsia="Times New Roman" w:hAnsi="Aptos Narrow" w:cs="Times New Roman"/>
                <w:color w:val="000000"/>
              </w:rPr>
            </w:pPr>
            <w:r w:rsidRPr="00765734">
              <w:rPr>
                <w:rFonts w:ascii="Aptos Narrow" w:eastAsia="Times New Roman" w:hAnsi="Aptos Narrow" w:cs="Times New Roman"/>
                <w:color w:val="000000"/>
              </w:rPr>
              <w:t>Analysis</w:t>
            </w:r>
          </w:p>
        </w:tc>
        <w:tc>
          <w:tcPr>
            <w:tcW w:w="1281" w:type="pct"/>
            <w:shd w:val="clear" w:color="000000" w:fill="auto"/>
            <w:hideMark/>
          </w:tcPr>
          <w:p w14:paraId="26ED81EE"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Identify and/or develop necessary protocols, formats and data structures.  </w:t>
            </w:r>
            <w:r w:rsidRPr="000F7851">
              <w:rPr>
                <w:rFonts w:ascii="Aptos Narrow" w:eastAsia="Times New Roman" w:hAnsi="Aptos Narrow" w:cs="Times New Roman"/>
                <w:color w:val="000000"/>
              </w:rPr>
              <w:br/>
              <w:t xml:space="preserve">Investigate methods for global data sharing.  </w:t>
            </w:r>
            <w:r w:rsidRPr="000F7851">
              <w:rPr>
                <w:rFonts w:ascii="Aptos Narrow" w:eastAsia="Times New Roman" w:hAnsi="Aptos Narrow" w:cs="Times New Roman"/>
                <w:color w:val="000000"/>
              </w:rPr>
              <w:br/>
              <w:t>Identify relevant legal and regulatory implications.</w:t>
            </w:r>
          </w:p>
        </w:tc>
        <w:tc>
          <w:tcPr>
            <w:tcW w:w="1051" w:type="pct"/>
            <w:shd w:val="clear" w:color="000000" w:fill="auto"/>
            <w:hideMark/>
          </w:tcPr>
          <w:p w14:paraId="009E426F"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Consider the need for data security and ownership issues. </w:t>
            </w:r>
            <w:r w:rsidRPr="000F7851">
              <w:rPr>
                <w:rFonts w:ascii="Aptos Narrow" w:eastAsia="Times New Roman" w:hAnsi="Aptos Narrow" w:cs="Times New Roman"/>
                <w:color w:val="000000"/>
              </w:rPr>
              <w:br/>
              <w:t xml:space="preserve">Consider work done in other relevant industries. </w:t>
            </w:r>
            <w:r w:rsidRPr="000F7851">
              <w:rPr>
                <w:rFonts w:ascii="Aptos Narrow" w:eastAsia="Times New Roman" w:hAnsi="Aptos Narrow" w:cs="Times New Roman"/>
                <w:color w:val="000000"/>
              </w:rPr>
              <w:br/>
              <w:t xml:space="preserve">Consider the use of standard data exchange protocols. </w:t>
            </w:r>
          </w:p>
        </w:tc>
      </w:tr>
      <w:tr w:rsidR="008B7351" w:rsidRPr="000F7851" w14:paraId="6B5B56DC" w14:textId="77777777" w:rsidTr="00765734">
        <w:trPr>
          <w:trHeight w:val="6900"/>
        </w:trPr>
        <w:tc>
          <w:tcPr>
            <w:tcW w:w="625" w:type="pct"/>
            <w:shd w:val="clear" w:color="000000" w:fill="auto"/>
            <w:hideMark/>
          </w:tcPr>
          <w:p w14:paraId="60256061"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lastRenderedPageBreak/>
              <w:t xml:space="preserve">Effective and robust communications </w:t>
            </w:r>
          </w:p>
        </w:tc>
        <w:tc>
          <w:tcPr>
            <w:tcW w:w="1095" w:type="pct"/>
            <w:gridSpan w:val="2"/>
            <w:shd w:val="clear" w:color="000000" w:fill="auto"/>
            <w:hideMark/>
          </w:tcPr>
          <w:p w14:paraId="14EF4208" w14:textId="7C0A2D94"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A clear need was expressed for there to be an effective and robust means of communication for ship and shore users. Shore-based users require an effective means of communicating with ships to facilitate safety, security and environmental protection and to provide operational information. To be effective, communication with and between ships should make best use of audio/visual aids and standard phrases to minimize linguistic challenges and distractions to operators. </w:t>
            </w:r>
            <w:r w:rsidRPr="000F7851">
              <w:rPr>
                <w:rFonts w:ascii="Aptos Narrow" w:eastAsia="Times New Roman" w:hAnsi="Aptos Narrow" w:cs="Times New Roman"/>
                <w:color w:val="000000"/>
              </w:rPr>
              <w:br/>
              <w:t xml:space="preserve">Research has indicated that a high percentage of </w:t>
            </w:r>
            <w:proofErr w:type="gramStart"/>
            <w:r w:rsidRPr="000F7851">
              <w:rPr>
                <w:rFonts w:ascii="Aptos Narrow" w:eastAsia="Times New Roman" w:hAnsi="Aptos Narrow" w:cs="Times New Roman"/>
                <w:color w:val="000000"/>
              </w:rPr>
              <w:t>seafarers</w:t>
            </w:r>
            <w:proofErr w:type="gramEnd"/>
            <w:r w:rsidRPr="000F7851">
              <w:rPr>
                <w:rFonts w:ascii="Aptos Narrow" w:eastAsia="Times New Roman" w:hAnsi="Aptos Narrow" w:cs="Times New Roman"/>
                <w:color w:val="000000"/>
              </w:rPr>
              <w:t xml:space="preserve"> regard language incompatibility and non-standard phrases as a major problem. They also highlighted equipment failure and busy communication channels as concerns that needed to be addressed.</w:t>
            </w:r>
          </w:p>
        </w:tc>
        <w:tc>
          <w:tcPr>
            <w:tcW w:w="948" w:type="pct"/>
            <w:gridSpan w:val="2"/>
            <w:shd w:val="clear" w:color="000000" w:fill="auto"/>
            <w:hideMark/>
          </w:tcPr>
          <w:p w14:paraId="688D23A2" w14:textId="4140ED26" w:rsidR="00BA0083" w:rsidRDefault="000F7851">
            <w:pPr>
              <w:pStyle w:val="ListParagraph"/>
              <w:numPr>
                <w:ilvl w:val="0"/>
                <w:numId w:val="63"/>
              </w:numPr>
              <w:spacing w:before="0" w:after="0"/>
              <w:ind w:left="169" w:hanging="16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Automated and standardized reporting functions </w:t>
            </w:r>
          </w:p>
          <w:p w14:paraId="39C4E9C0" w14:textId="2DDEF1FB" w:rsidR="000F7851" w:rsidRPr="00765734" w:rsidRDefault="000F7851">
            <w:pPr>
              <w:pStyle w:val="ListParagraph"/>
              <w:numPr>
                <w:ilvl w:val="0"/>
                <w:numId w:val="63"/>
              </w:numPr>
              <w:spacing w:before="0" w:after="0"/>
              <w:ind w:left="169" w:hanging="169"/>
              <w:jc w:val="left"/>
              <w:rPr>
                <w:rFonts w:ascii="Aptos Narrow" w:eastAsia="Times New Roman" w:hAnsi="Aptos Narrow" w:cs="Times New Roman"/>
                <w:color w:val="000000"/>
              </w:rPr>
            </w:pPr>
            <w:r w:rsidRPr="00765734">
              <w:rPr>
                <w:rFonts w:ascii="Aptos Narrow" w:eastAsia="Times New Roman" w:hAnsi="Aptos Narrow" w:cs="Times New Roman"/>
                <w:color w:val="000000"/>
              </w:rPr>
              <w:t>Effective and robust communications</w:t>
            </w:r>
          </w:p>
        </w:tc>
        <w:tc>
          <w:tcPr>
            <w:tcW w:w="1281" w:type="pct"/>
            <w:shd w:val="clear" w:color="000000" w:fill="auto"/>
            <w:hideMark/>
          </w:tcPr>
          <w:p w14:paraId="5248311B"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Research into how voice and digital communication can be made more effective. </w:t>
            </w:r>
            <w:r w:rsidRPr="000F7851">
              <w:rPr>
                <w:rFonts w:ascii="Aptos Narrow" w:eastAsia="Times New Roman" w:hAnsi="Aptos Narrow" w:cs="Times New Roman"/>
                <w:color w:val="000000"/>
              </w:rPr>
              <w:br/>
              <w:t xml:space="preserve">Plan for greater use of IMO SMCP (resolution A.918(22)). </w:t>
            </w:r>
            <w:r w:rsidRPr="000F7851">
              <w:rPr>
                <w:rFonts w:ascii="Aptos Narrow" w:eastAsia="Times New Roman" w:hAnsi="Aptos Narrow" w:cs="Times New Roman"/>
                <w:color w:val="000000"/>
              </w:rPr>
              <w:br/>
              <w:t xml:space="preserve">Identify reliability standards for communication technology. </w:t>
            </w:r>
            <w:r w:rsidRPr="000F7851">
              <w:rPr>
                <w:rFonts w:ascii="Aptos Narrow" w:eastAsia="Times New Roman" w:hAnsi="Aptos Narrow" w:cs="Times New Roman"/>
                <w:color w:val="000000"/>
              </w:rPr>
              <w:br/>
              <w:t>Identify communication capacity issues to ensure adequate bandwidth for essential communication needs.</w:t>
            </w:r>
          </w:p>
        </w:tc>
        <w:tc>
          <w:tcPr>
            <w:tcW w:w="1051" w:type="pct"/>
            <w:shd w:val="clear" w:color="000000" w:fill="auto"/>
            <w:noWrap/>
            <w:hideMark/>
          </w:tcPr>
          <w:p w14:paraId="3690C827"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w:t>
            </w:r>
          </w:p>
        </w:tc>
      </w:tr>
    </w:tbl>
    <w:p w14:paraId="19C2280F" w14:textId="77777777" w:rsidR="000F7851" w:rsidRDefault="000F7851" w:rsidP="000F7851">
      <w:pPr>
        <w:pStyle w:val="Corpsdetexte1"/>
      </w:pPr>
    </w:p>
    <w:p w14:paraId="5F892B03" w14:textId="77777777" w:rsidR="000F7851" w:rsidRDefault="000F7851" w:rsidP="000F7851">
      <w:pPr>
        <w:pStyle w:val="Corpsdetexte1"/>
      </w:pPr>
    </w:p>
    <w:p w14:paraId="27D2A8E2" w14:textId="77777777" w:rsidR="000F7851" w:rsidRDefault="000F7851" w:rsidP="000F7851">
      <w:pPr>
        <w:pStyle w:val="Corpsdetexte1"/>
      </w:pPr>
    </w:p>
    <w:p w14:paraId="26E9A24F" w14:textId="77777777" w:rsidR="000F7851" w:rsidRDefault="000F7851" w:rsidP="000F7851">
      <w:pPr>
        <w:pStyle w:val="Corpsdetexte1"/>
      </w:pPr>
    </w:p>
    <w:p w14:paraId="4AD758D3" w14:textId="77777777" w:rsidR="000F7851" w:rsidRDefault="000F7851" w:rsidP="000F7851">
      <w:pPr>
        <w:pStyle w:val="Corpsdetexte1"/>
      </w:pPr>
    </w:p>
    <w:p w14:paraId="24638CBD" w14:textId="750A5F29" w:rsidR="000F7851" w:rsidRPr="009E4E4E" w:rsidRDefault="000F7851" w:rsidP="00765734">
      <w:pPr>
        <w:pStyle w:val="Caption"/>
        <w:keepNext/>
        <w:rPr>
          <w:lang w:val="en-US"/>
          <w:rPrChange w:id="1511" w:author="Mong, Eivind (DFO/MPO)" w:date="2025-02-11T07:34:00Z">
            <w:rPr/>
          </w:rPrChange>
        </w:rPr>
      </w:pPr>
      <w:r w:rsidRPr="009E4E4E">
        <w:rPr>
          <w:lang w:val="en-US"/>
          <w:rPrChange w:id="1512" w:author="Mong, Eivind (DFO/MPO)" w:date="2025-02-11T07:34:00Z">
            <w:rPr/>
          </w:rPrChange>
        </w:rPr>
        <w:lastRenderedPageBreak/>
        <w:t xml:space="preserve">Table </w:t>
      </w:r>
      <w:r>
        <w:fldChar w:fldCharType="begin"/>
      </w:r>
      <w:r w:rsidRPr="009E4E4E">
        <w:rPr>
          <w:lang w:val="en-US"/>
          <w:rPrChange w:id="1513" w:author="Mong, Eivind (DFO/MPO)" w:date="2025-02-11T07:34:00Z">
            <w:rPr/>
          </w:rPrChange>
        </w:rPr>
        <w:instrText xml:space="preserve"> SEQ Table \* ARABIC </w:instrText>
      </w:r>
      <w:r>
        <w:fldChar w:fldCharType="separate"/>
      </w:r>
      <w:r w:rsidR="008B7351" w:rsidRPr="009E4E4E">
        <w:rPr>
          <w:noProof/>
          <w:lang w:val="en-US"/>
          <w:rPrChange w:id="1514" w:author="Mong, Eivind (DFO/MPO)" w:date="2025-02-11T07:34:00Z">
            <w:rPr>
              <w:noProof/>
            </w:rPr>
          </w:rPrChange>
        </w:rPr>
        <w:t>6</w:t>
      </w:r>
      <w:r>
        <w:rPr>
          <w:noProof/>
        </w:rPr>
        <w:fldChar w:fldCharType="end"/>
      </w:r>
      <w:r w:rsidRPr="009E4E4E">
        <w:rPr>
          <w:noProof/>
          <w:lang w:val="en-US"/>
          <w:rPrChange w:id="1515" w:author="Mong, Eivind (DFO/MPO)" w:date="2025-02-11T07:34:00Z">
            <w:rPr>
              <w:noProof/>
            </w:rPr>
          </w:rPrChange>
        </w:rPr>
        <w:t xml:space="preserve"> : Search And Rescue Authority Needs and Priorities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2450"/>
        <w:gridCol w:w="2580"/>
        <w:gridCol w:w="3490"/>
        <w:gridCol w:w="2806"/>
      </w:tblGrid>
      <w:tr w:rsidR="000F7851" w:rsidRPr="000F7851" w14:paraId="10E3513C" w14:textId="77777777" w:rsidTr="00765734">
        <w:trPr>
          <w:trHeight w:val="315"/>
        </w:trPr>
        <w:tc>
          <w:tcPr>
            <w:tcW w:w="954" w:type="pct"/>
            <w:shd w:val="clear" w:color="000000" w:fill="808080"/>
            <w:noWrap/>
            <w:vAlign w:val="bottom"/>
            <w:hideMark/>
          </w:tcPr>
          <w:p w14:paraId="78DF02A0" w14:textId="77777777" w:rsidR="000F7851" w:rsidRPr="000F7851" w:rsidRDefault="000F7851" w:rsidP="000F7851">
            <w:pPr>
              <w:spacing w:before="0" w:after="0"/>
              <w:jc w:val="center"/>
              <w:rPr>
                <w:rFonts w:ascii="Aptos Narrow" w:eastAsia="Times New Roman" w:hAnsi="Aptos Narrow" w:cs="Times New Roman"/>
                <w:b/>
                <w:bCs/>
                <w:color w:val="000000"/>
                <w:sz w:val="24"/>
                <w:szCs w:val="24"/>
              </w:rPr>
            </w:pPr>
            <w:r w:rsidRPr="000F7851">
              <w:rPr>
                <w:rFonts w:ascii="Aptos Narrow" w:eastAsia="Times New Roman" w:hAnsi="Aptos Narrow" w:cs="Times New Roman"/>
                <w:b/>
                <w:bCs/>
                <w:color w:val="000000"/>
                <w:sz w:val="24"/>
                <w:szCs w:val="24"/>
              </w:rPr>
              <w:t xml:space="preserve">User need </w:t>
            </w:r>
          </w:p>
        </w:tc>
        <w:tc>
          <w:tcPr>
            <w:tcW w:w="876" w:type="pct"/>
            <w:shd w:val="clear" w:color="000000" w:fill="808080"/>
            <w:noWrap/>
            <w:vAlign w:val="bottom"/>
            <w:hideMark/>
          </w:tcPr>
          <w:p w14:paraId="1E74A199" w14:textId="77777777" w:rsidR="000F7851" w:rsidRPr="000F7851" w:rsidRDefault="000F7851" w:rsidP="000F7851">
            <w:pPr>
              <w:spacing w:before="0" w:after="0"/>
              <w:jc w:val="center"/>
              <w:rPr>
                <w:rFonts w:ascii="Aptos Narrow" w:eastAsia="Times New Roman" w:hAnsi="Aptos Narrow" w:cs="Times New Roman"/>
                <w:b/>
                <w:bCs/>
                <w:color w:val="000000"/>
                <w:sz w:val="24"/>
                <w:szCs w:val="24"/>
              </w:rPr>
            </w:pPr>
            <w:r w:rsidRPr="000F7851">
              <w:rPr>
                <w:rFonts w:ascii="Aptos Narrow" w:eastAsia="Times New Roman" w:hAnsi="Aptos Narrow" w:cs="Times New Roman"/>
                <w:b/>
                <w:bCs/>
                <w:color w:val="000000"/>
                <w:sz w:val="24"/>
                <w:szCs w:val="24"/>
              </w:rPr>
              <w:t>Justification</w:t>
            </w:r>
          </w:p>
        </w:tc>
        <w:tc>
          <w:tcPr>
            <w:tcW w:w="921" w:type="pct"/>
            <w:shd w:val="clear" w:color="000000" w:fill="808080"/>
            <w:noWrap/>
            <w:vAlign w:val="bottom"/>
            <w:hideMark/>
          </w:tcPr>
          <w:p w14:paraId="7B682C97" w14:textId="77777777" w:rsidR="000F7851" w:rsidRPr="000F7851" w:rsidRDefault="000F7851" w:rsidP="000F7851">
            <w:pPr>
              <w:spacing w:before="0" w:after="0"/>
              <w:jc w:val="center"/>
              <w:rPr>
                <w:rFonts w:ascii="Aptos Narrow" w:eastAsia="Times New Roman" w:hAnsi="Aptos Narrow" w:cs="Times New Roman"/>
                <w:b/>
                <w:bCs/>
                <w:color w:val="000000"/>
                <w:sz w:val="24"/>
                <w:szCs w:val="24"/>
              </w:rPr>
            </w:pPr>
            <w:r w:rsidRPr="000F7851">
              <w:rPr>
                <w:rFonts w:ascii="Aptos Narrow" w:eastAsia="Times New Roman" w:hAnsi="Aptos Narrow" w:cs="Times New Roman"/>
                <w:b/>
                <w:bCs/>
                <w:color w:val="000000"/>
                <w:sz w:val="24"/>
                <w:szCs w:val="24"/>
              </w:rPr>
              <w:t>Relation to IMO strategy</w:t>
            </w:r>
          </w:p>
        </w:tc>
        <w:tc>
          <w:tcPr>
            <w:tcW w:w="1246" w:type="pct"/>
            <w:shd w:val="clear" w:color="000000" w:fill="808080"/>
            <w:noWrap/>
            <w:vAlign w:val="bottom"/>
            <w:hideMark/>
          </w:tcPr>
          <w:p w14:paraId="66839E08" w14:textId="77777777" w:rsidR="000F7851" w:rsidRPr="000F7851" w:rsidRDefault="000F7851" w:rsidP="000F7851">
            <w:pPr>
              <w:spacing w:before="0" w:after="0"/>
              <w:jc w:val="center"/>
              <w:rPr>
                <w:rFonts w:ascii="Aptos Narrow" w:eastAsia="Times New Roman" w:hAnsi="Aptos Narrow" w:cs="Times New Roman"/>
                <w:b/>
                <w:bCs/>
                <w:color w:val="000000"/>
                <w:sz w:val="24"/>
                <w:szCs w:val="24"/>
              </w:rPr>
            </w:pPr>
            <w:r w:rsidRPr="000F7851">
              <w:rPr>
                <w:rFonts w:ascii="Aptos Narrow" w:eastAsia="Times New Roman" w:hAnsi="Aptos Narrow" w:cs="Times New Roman"/>
                <w:b/>
                <w:bCs/>
                <w:color w:val="000000"/>
                <w:sz w:val="24"/>
                <w:szCs w:val="24"/>
              </w:rPr>
              <w:t xml:space="preserve"> Priority in terms of work required</w:t>
            </w:r>
          </w:p>
        </w:tc>
        <w:tc>
          <w:tcPr>
            <w:tcW w:w="1003" w:type="pct"/>
            <w:shd w:val="clear" w:color="000000" w:fill="808080"/>
            <w:noWrap/>
            <w:vAlign w:val="bottom"/>
            <w:hideMark/>
          </w:tcPr>
          <w:p w14:paraId="62527870" w14:textId="77777777" w:rsidR="000F7851" w:rsidRPr="000F7851" w:rsidRDefault="000F7851" w:rsidP="000F7851">
            <w:pPr>
              <w:spacing w:before="0" w:after="0"/>
              <w:jc w:val="center"/>
              <w:rPr>
                <w:rFonts w:ascii="Aptos Narrow" w:eastAsia="Times New Roman" w:hAnsi="Aptos Narrow" w:cs="Times New Roman"/>
                <w:b/>
                <w:bCs/>
                <w:color w:val="000000"/>
                <w:sz w:val="24"/>
                <w:szCs w:val="24"/>
              </w:rPr>
            </w:pPr>
            <w:r w:rsidRPr="000F7851">
              <w:rPr>
                <w:rFonts w:ascii="Aptos Narrow" w:eastAsia="Times New Roman" w:hAnsi="Aptos Narrow" w:cs="Times New Roman"/>
                <w:b/>
                <w:bCs/>
                <w:color w:val="000000"/>
                <w:sz w:val="24"/>
                <w:szCs w:val="24"/>
              </w:rPr>
              <w:t xml:space="preserve"> Issues to consider </w:t>
            </w:r>
          </w:p>
        </w:tc>
      </w:tr>
      <w:tr w:rsidR="000F7851" w:rsidRPr="000F7851" w14:paraId="1B43DE4F" w14:textId="77777777" w:rsidTr="00765734">
        <w:trPr>
          <w:trHeight w:val="1500"/>
        </w:trPr>
        <w:tc>
          <w:tcPr>
            <w:tcW w:w="954" w:type="pct"/>
            <w:shd w:val="clear" w:color="000000" w:fill="auto"/>
            <w:hideMark/>
          </w:tcPr>
          <w:p w14:paraId="7BB01787" w14:textId="60A9DE0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SAR should have access to relevant information contained within the e</w:t>
            </w:r>
            <w:r w:rsidR="00BA0083">
              <w:rPr>
                <w:rFonts w:ascii="Aptos Narrow" w:eastAsia="Times New Roman" w:hAnsi="Aptos Narrow" w:cs="Times New Roman"/>
                <w:color w:val="000000"/>
              </w:rPr>
              <w:noBreakHyphen/>
              <w:t>N</w:t>
            </w:r>
            <w:r w:rsidRPr="000F7851">
              <w:rPr>
                <w:rFonts w:ascii="Aptos Narrow" w:eastAsia="Times New Roman" w:hAnsi="Aptos Narrow" w:cs="Times New Roman"/>
                <w:color w:val="000000"/>
              </w:rPr>
              <w:t>avigation domain.</w:t>
            </w:r>
          </w:p>
        </w:tc>
        <w:tc>
          <w:tcPr>
            <w:tcW w:w="876" w:type="pct"/>
            <w:shd w:val="clear" w:color="000000" w:fill="auto"/>
            <w:hideMark/>
          </w:tcPr>
          <w:p w14:paraId="2D8380BE"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xml:space="preserve">SAR need a full range of information pertaining to ships and their domain to support the saving of lives. </w:t>
            </w:r>
          </w:p>
        </w:tc>
        <w:tc>
          <w:tcPr>
            <w:tcW w:w="921" w:type="pct"/>
            <w:shd w:val="clear" w:color="000000" w:fill="auto"/>
            <w:hideMark/>
          </w:tcPr>
          <w:p w14:paraId="3ED06A40" w14:textId="6FB7A601" w:rsidR="00BA0083" w:rsidRDefault="000F7851">
            <w:pPr>
              <w:pStyle w:val="ListParagraph"/>
              <w:numPr>
                <w:ilvl w:val="0"/>
                <w:numId w:val="64"/>
              </w:numPr>
              <w:spacing w:before="0" w:after="0"/>
              <w:ind w:left="156" w:hanging="139"/>
              <w:jc w:val="left"/>
              <w:rPr>
                <w:rFonts w:ascii="Aptos Narrow" w:eastAsia="Times New Roman" w:hAnsi="Aptos Narrow" w:cs="Times New Roman"/>
                <w:color w:val="000000"/>
              </w:rPr>
            </w:pPr>
            <w:r w:rsidRPr="00765734">
              <w:rPr>
                <w:rFonts w:ascii="Aptos Narrow" w:eastAsia="Times New Roman" w:hAnsi="Aptos Narrow" w:cs="Times New Roman"/>
                <w:color w:val="000000"/>
              </w:rPr>
              <w:t>Common data structure</w:t>
            </w:r>
          </w:p>
          <w:p w14:paraId="023D3C42" w14:textId="08C5966E" w:rsidR="00BA0083" w:rsidRDefault="000F7851">
            <w:pPr>
              <w:pStyle w:val="ListParagraph"/>
              <w:numPr>
                <w:ilvl w:val="0"/>
                <w:numId w:val="64"/>
              </w:numPr>
              <w:spacing w:before="0" w:after="0"/>
              <w:ind w:left="156" w:hanging="13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Automated reporting </w:t>
            </w:r>
          </w:p>
          <w:p w14:paraId="28EEC5AD" w14:textId="2EBE62EB" w:rsidR="000F7851" w:rsidRPr="00765734" w:rsidRDefault="000F7851">
            <w:pPr>
              <w:pStyle w:val="ListParagraph"/>
              <w:numPr>
                <w:ilvl w:val="0"/>
                <w:numId w:val="64"/>
              </w:numPr>
              <w:spacing w:before="0" w:after="0"/>
              <w:ind w:left="156" w:hanging="13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Robust communications data integrity </w:t>
            </w:r>
          </w:p>
        </w:tc>
        <w:tc>
          <w:tcPr>
            <w:tcW w:w="1246" w:type="pct"/>
            <w:shd w:val="clear" w:color="000000" w:fill="auto"/>
            <w:hideMark/>
          </w:tcPr>
          <w:p w14:paraId="6B2250B7"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w:t>
            </w:r>
          </w:p>
        </w:tc>
        <w:tc>
          <w:tcPr>
            <w:tcW w:w="1003" w:type="pct"/>
            <w:shd w:val="clear" w:color="000000" w:fill="auto"/>
            <w:hideMark/>
          </w:tcPr>
          <w:p w14:paraId="1E7F78A4"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 </w:t>
            </w:r>
          </w:p>
        </w:tc>
      </w:tr>
      <w:tr w:rsidR="000F7851" w:rsidRPr="000F7851" w14:paraId="3625AF12" w14:textId="77777777" w:rsidTr="00765734">
        <w:trPr>
          <w:trHeight w:val="1500"/>
        </w:trPr>
        <w:tc>
          <w:tcPr>
            <w:tcW w:w="954" w:type="pct"/>
            <w:shd w:val="clear" w:color="000000" w:fill="auto"/>
            <w:hideMark/>
          </w:tcPr>
          <w:p w14:paraId="15B42F0E" w14:textId="77777777"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Effective Communication and information sharing.</w:t>
            </w:r>
          </w:p>
        </w:tc>
        <w:tc>
          <w:tcPr>
            <w:tcW w:w="876" w:type="pct"/>
            <w:shd w:val="clear" w:color="000000" w:fill="auto"/>
            <w:hideMark/>
          </w:tcPr>
          <w:p w14:paraId="3C7DE1F6" w14:textId="7DC669B5" w:rsidR="000F7851" w:rsidRPr="000F7851" w:rsidRDefault="000F7851" w:rsidP="000F7851">
            <w:pPr>
              <w:spacing w:before="0" w:after="0"/>
              <w:jc w:val="left"/>
              <w:rPr>
                <w:rFonts w:ascii="Aptos Narrow" w:eastAsia="Times New Roman" w:hAnsi="Aptos Narrow" w:cs="Times New Roman"/>
                <w:color w:val="000000"/>
              </w:rPr>
            </w:pPr>
            <w:r w:rsidRPr="000F7851">
              <w:rPr>
                <w:rFonts w:ascii="Aptos Narrow" w:eastAsia="Times New Roman" w:hAnsi="Aptos Narrow" w:cs="Times New Roman"/>
                <w:color w:val="000000"/>
              </w:rPr>
              <w:t>SAR must be able to use the e</w:t>
            </w:r>
            <w:r w:rsidR="00BA0083">
              <w:rPr>
                <w:rFonts w:ascii="Aptos Narrow" w:eastAsia="Times New Roman" w:hAnsi="Aptos Narrow" w:cs="Times New Roman"/>
                <w:color w:val="000000"/>
              </w:rPr>
              <w:noBreakHyphen/>
              <w:t>N</w:t>
            </w:r>
            <w:r w:rsidRPr="000F7851">
              <w:rPr>
                <w:rFonts w:ascii="Aptos Narrow" w:eastAsia="Times New Roman" w:hAnsi="Aptos Narrow" w:cs="Times New Roman"/>
                <w:color w:val="000000"/>
              </w:rPr>
              <w:t xml:space="preserve">avigation infrastructure to communicate and share information effectively with all parties involved in an incident. </w:t>
            </w:r>
          </w:p>
        </w:tc>
        <w:tc>
          <w:tcPr>
            <w:tcW w:w="921" w:type="pct"/>
            <w:shd w:val="clear" w:color="000000" w:fill="auto"/>
            <w:hideMark/>
          </w:tcPr>
          <w:p w14:paraId="400181F2" w14:textId="3FD24B7A" w:rsidR="00BA0083" w:rsidRDefault="000F7851">
            <w:pPr>
              <w:pStyle w:val="ListParagraph"/>
              <w:numPr>
                <w:ilvl w:val="0"/>
                <w:numId w:val="65"/>
              </w:numPr>
              <w:spacing w:before="0" w:after="0"/>
              <w:ind w:left="156" w:hanging="139"/>
              <w:jc w:val="left"/>
              <w:rPr>
                <w:rFonts w:ascii="Aptos Narrow" w:eastAsia="Times New Roman" w:hAnsi="Aptos Narrow" w:cs="Times New Roman"/>
                <w:color w:val="000000"/>
              </w:rPr>
            </w:pPr>
            <w:r w:rsidRPr="00765734">
              <w:rPr>
                <w:rFonts w:ascii="Aptos Narrow" w:eastAsia="Times New Roman" w:hAnsi="Aptos Narrow" w:cs="Times New Roman"/>
                <w:color w:val="000000"/>
              </w:rPr>
              <w:t>Common data structure</w:t>
            </w:r>
          </w:p>
          <w:p w14:paraId="38298DBF" w14:textId="64944E77" w:rsidR="00BA0083" w:rsidRDefault="000F7851">
            <w:pPr>
              <w:pStyle w:val="ListParagraph"/>
              <w:numPr>
                <w:ilvl w:val="0"/>
                <w:numId w:val="65"/>
              </w:numPr>
              <w:spacing w:before="0" w:after="0"/>
              <w:ind w:left="156" w:hanging="139"/>
              <w:jc w:val="left"/>
              <w:rPr>
                <w:rFonts w:ascii="Aptos Narrow" w:eastAsia="Times New Roman" w:hAnsi="Aptos Narrow" w:cs="Times New Roman"/>
                <w:color w:val="000000"/>
              </w:rPr>
            </w:pPr>
            <w:r w:rsidRPr="00765734">
              <w:rPr>
                <w:rFonts w:ascii="Aptos Narrow" w:eastAsia="Times New Roman" w:hAnsi="Aptos Narrow" w:cs="Times New Roman"/>
                <w:color w:val="000000"/>
              </w:rPr>
              <w:t xml:space="preserve">Automated reporting </w:t>
            </w:r>
          </w:p>
          <w:p w14:paraId="445264D9" w14:textId="2210A426" w:rsidR="000F7851" w:rsidRPr="00765734" w:rsidRDefault="000F7851">
            <w:pPr>
              <w:pStyle w:val="ListParagraph"/>
              <w:numPr>
                <w:ilvl w:val="0"/>
                <w:numId w:val="65"/>
              </w:numPr>
              <w:spacing w:before="0" w:after="0"/>
              <w:ind w:left="156" w:hanging="139"/>
              <w:jc w:val="left"/>
              <w:rPr>
                <w:rFonts w:ascii="Aptos Narrow" w:eastAsia="Times New Roman" w:hAnsi="Aptos Narrow" w:cs="Times New Roman"/>
                <w:color w:val="000000"/>
              </w:rPr>
            </w:pPr>
            <w:r w:rsidRPr="00765734">
              <w:rPr>
                <w:rFonts w:ascii="Aptos Narrow" w:eastAsia="Times New Roman" w:hAnsi="Aptos Narrow" w:cs="Times New Roman"/>
                <w:color w:val="000000"/>
              </w:rPr>
              <w:t>Robust communications</w:t>
            </w:r>
            <w:r w:rsidR="00BA0083">
              <w:rPr>
                <w:rFonts w:ascii="Aptos Narrow" w:eastAsia="Times New Roman" w:hAnsi="Aptos Narrow" w:cs="Times New Roman"/>
                <w:color w:val="000000"/>
              </w:rPr>
              <w:t xml:space="preserve"> </w:t>
            </w:r>
            <w:r w:rsidRPr="00765734">
              <w:rPr>
                <w:rFonts w:ascii="Aptos Narrow" w:eastAsia="Times New Roman" w:hAnsi="Aptos Narrow" w:cs="Times New Roman"/>
                <w:color w:val="000000"/>
              </w:rPr>
              <w:t xml:space="preserve">data integrity </w:t>
            </w:r>
          </w:p>
        </w:tc>
        <w:tc>
          <w:tcPr>
            <w:tcW w:w="1246" w:type="pct"/>
            <w:shd w:val="clear" w:color="000000" w:fill="auto"/>
            <w:hideMark/>
          </w:tcPr>
          <w:p w14:paraId="27F3A170" w14:textId="77777777" w:rsidR="000F7851" w:rsidRPr="000F7851" w:rsidRDefault="000F7851" w:rsidP="000F7851">
            <w:pPr>
              <w:spacing w:before="0" w:after="0"/>
              <w:jc w:val="left"/>
              <w:rPr>
                <w:rFonts w:ascii="Aptos Narrow" w:eastAsia="Times New Roman" w:hAnsi="Aptos Narrow" w:cs="Times New Roman"/>
                <w:color w:val="000000"/>
                <w:sz w:val="24"/>
                <w:szCs w:val="24"/>
              </w:rPr>
            </w:pPr>
            <w:r w:rsidRPr="000F7851">
              <w:rPr>
                <w:rFonts w:ascii="Aptos Narrow" w:eastAsia="Times New Roman" w:hAnsi="Aptos Narrow" w:cs="Times New Roman"/>
                <w:color w:val="000000"/>
                <w:sz w:val="24"/>
                <w:szCs w:val="24"/>
              </w:rPr>
              <w:t> </w:t>
            </w:r>
          </w:p>
        </w:tc>
        <w:tc>
          <w:tcPr>
            <w:tcW w:w="1003" w:type="pct"/>
            <w:shd w:val="clear" w:color="000000" w:fill="auto"/>
            <w:hideMark/>
          </w:tcPr>
          <w:p w14:paraId="48851FE7" w14:textId="77777777" w:rsidR="000F7851" w:rsidRPr="000F7851" w:rsidRDefault="000F7851" w:rsidP="000F7851">
            <w:pPr>
              <w:spacing w:before="0" w:after="0"/>
              <w:jc w:val="left"/>
              <w:rPr>
                <w:rFonts w:ascii="Aptos Narrow" w:eastAsia="Times New Roman" w:hAnsi="Aptos Narrow" w:cs="Times New Roman"/>
                <w:color w:val="000000"/>
                <w:sz w:val="24"/>
                <w:szCs w:val="24"/>
              </w:rPr>
            </w:pPr>
            <w:r w:rsidRPr="000F7851">
              <w:rPr>
                <w:rFonts w:ascii="Aptos Narrow" w:eastAsia="Times New Roman" w:hAnsi="Aptos Narrow" w:cs="Times New Roman"/>
                <w:color w:val="000000"/>
                <w:sz w:val="24"/>
                <w:szCs w:val="24"/>
              </w:rPr>
              <w:t> </w:t>
            </w:r>
          </w:p>
        </w:tc>
      </w:tr>
    </w:tbl>
    <w:p w14:paraId="4BDF1E9B" w14:textId="77777777" w:rsidR="000F7851" w:rsidRPr="00765734" w:rsidRDefault="000F7851" w:rsidP="00765734">
      <w:pPr>
        <w:pStyle w:val="Corpsdetexte1"/>
      </w:pPr>
    </w:p>
    <w:sectPr w:rsidR="000F7851" w:rsidRPr="00765734" w:rsidSect="00765734">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1" w:author="Nikolaos Vastardis" w:date="2025-01-22T13:21:00Z" w:initials="NV">
    <w:p w14:paraId="6C294CED" w14:textId="77777777" w:rsidR="007C77F2" w:rsidRDefault="007C77F2" w:rsidP="007C77F2">
      <w:pPr>
        <w:pStyle w:val="CommentText"/>
        <w:jc w:val="left"/>
      </w:pPr>
      <w:r>
        <w:rPr>
          <w:rStyle w:val="CommentReference"/>
        </w:rPr>
        <w:annotationRef/>
      </w:r>
      <w:r>
        <w:t>Add a producer of marine equipment</w:t>
      </w:r>
    </w:p>
  </w:comment>
  <w:comment w:id="32" w:author="Nikolaos Vastardis" w:date="2025-01-22T13:23:00Z" w:initials="NV">
    <w:p w14:paraId="403A402B" w14:textId="77777777" w:rsidR="007C77F2" w:rsidRDefault="007C77F2" w:rsidP="007C77F2">
      <w:pPr>
        <w:pStyle w:val="CommentText"/>
        <w:jc w:val="left"/>
      </w:pPr>
      <w:r>
        <w:rPr>
          <w:rStyle w:val="CommentReference"/>
        </w:rPr>
        <w:annotationRef/>
      </w:r>
      <w:r>
        <w:t>Also review the terminology to be IHO compliant</w:t>
      </w:r>
    </w:p>
  </w:comment>
  <w:comment w:id="33" w:author="Nikolaos Vastardis" w:date="2025-02-07T10:10:00Z" w:initials="NV">
    <w:p w14:paraId="44386BD3" w14:textId="77777777" w:rsidR="000F50A7" w:rsidRDefault="000F50A7" w:rsidP="000F50A7">
      <w:pPr>
        <w:pStyle w:val="CommentText"/>
        <w:jc w:val="left"/>
      </w:pPr>
      <w:r>
        <w:rPr>
          <w:rStyle w:val="CommentReference"/>
        </w:rPr>
        <w:annotationRef/>
      </w:r>
      <w:r>
        <w:t>Not sure on the OEM placement</w:t>
      </w:r>
    </w:p>
  </w:comment>
  <w:comment w:id="34" w:author="Mong, Eivind (DFO/MPO)" w:date="2025-02-11T07:34:00Z" w:initials="ME(">
    <w:p w14:paraId="1020F478" w14:textId="77777777" w:rsidR="009E4E4E" w:rsidRDefault="009E4E4E" w:rsidP="009E4E4E">
      <w:pPr>
        <w:pStyle w:val="CommentText"/>
        <w:jc w:val="left"/>
      </w:pPr>
      <w:r>
        <w:rPr>
          <w:rStyle w:val="CommentReference"/>
        </w:rPr>
        <w:annotationRef/>
      </w:r>
      <w:r>
        <w:rPr>
          <w:lang w:val="nn-NO"/>
        </w:rPr>
        <w:t>OEM is more on the ship side, so it should be from public portal, VAR, Distributor to OEM on ship. VAR and Distributor is esentially the same thing, just different RENC lingo</w:t>
      </w:r>
    </w:p>
  </w:comment>
  <w:comment w:id="35" w:author="Nikolaos Vastardis" w:date="2025-02-11T15:23:00Z" w:initials="NV">
    <w:p w14:paraId="67B8DD8A" w14:textId="77777777" w:rsidR="00886B64" w:rsidRDefault="00761F3B" w:rsidP="00886B64">
      <w:pPr>
        <w:pStyle w:val="CommentText"/>
        <w:jc w:val="left"/>
      </w:pPr>
      <w:r>
        <w:rPr>
          <w:rStyle w:val="CommentReference"/>
        </w:rPr>
        <w:annotationRef/>
      </w:r>
      <w:r w:rsidR="00886B64">
        <w:t>I put it in between and removed the distributors...</w:t>
      </w:r>
    </w:p>
  </w:comment>
  <w:comment w:id="98" w:author="Mong, Eivind (DFO/MPO)" w:date="2025-02-11T07:39:00Z" w:initials="ME(">
    <w:p w14:paraId="7E904E08" w14:textId="2482F6A1" w:rsidR="009E4E4E" w:rsidRDefault="009E4E4E" w:rsidP="009E4E4E">
      <w:pPr>
        <w:pStyle w:val="CommentText"/>
        <w:jc w:val="left"/>
      </w:pPr>
      <w:r>
        <w:rPr>
          <w:rStyle w:val="CommentReference"/>
        </w:rPr>
        <w:annotationRef/>
      </w:r>
      <w:r>
        <w:rPr>
          <w:lang w:val="nn-NO"/>
        </w:rPr>
        <w:t>For completeness, the arrow should also come from public portal to the VAR. However, I suggest to remove the direct arrow from AtoN Authority to VAR, and just keep the one from the public portal. Moreover, we should probably add an aterix saying this is the envisioned typlical data distribution paths, but other variations may be established.</w:t>
      </w:r>
    </w:p>
  </w:comment>
  <w:comment w:id="99" w:author="Nikolaos Vastardis" w:date="2025-02-11T16:39:00Z" w:initials="NV">
    <w:p w14:paraId="582EB75D" w14:textId="77777777" w:rsidR="00E0544E" w:rsidRDefault="00E0544E" w:rsidP="00E0544E">
      <w:pPr>
        <w:pStyle w:val="CommentText"/>
        <w:jc w:val="left"/>
      </w:pPr>
      <w:r>
        <w:rPr>
          <w:rStyle w:val="CommentReference"/>
        </w:rPr>
        <w:annotationRef/>
      </w:r>
      <w:r>
        <w:t>Done</w:t>
      </w:r>
    </w:p>
  </w:comment>
  <w:comment w:id="130" w:author="Mong, Eivind (DFO/MPO)" w:date="2025-02-11T07:46:00Z" w:initials="ME(">
    <w:p w14:paraId="40B9CAF2" w14:textId="261C244B" w:rsidR="00FD7A98" w:rsidRDefault="00FD7A98" w:rsidP="00FD7A98">
      <w:pPr>
        <w:pStyle w:val="CommentText"/>
        <w:jc w:val="left"/>
      </w:pPr>
      <w:r>
        <w:rPr>
          <w:rStyle w:val="CommentReference"/>
        </w:rPr>
        <w:annotationRef/>
      </w:r>
      <w:r>
        <w:rPr>
          <w:lang w:val="nn-NO"/>
        </w:rPr>
        <w:t>VAR = Distributor for this level, the difference is the two RENCs use different lingo for the same thing.</w:t>
      </w:r>
    </w:p>
    <w:p w14:paraId="32AB8BE5" w14:textId="77777777" w:rsidR="00FD7A98" w:rsidRDefault="00FD7A98" w:rsidP="00FD7A98">
      <w:pPr>
        <w:pStyle w:val="CommentText"/>
        <w:jc w:val="left"/>
      </w:pPr>
    </w:p>
    <w:p w14:paraId="7A228BD5" w14:textId="77777777" w:rsidR="00FD7A98" w:rsidRDefault="00FD7A98" w:rsidP="00FD7A98">
      <w:pPr>
        <w:pStyle w:val="CommentText"/>
        <w:jc w:val="left"/>
      </w:pPr>
      <w:r>
        <w:rPr>
          <w:lang w:val="nn-NO"/>
        </w:rPr>
        <w:t xml:space="preserve">OEMs will work with VAR/Distributor to supply the data either through a generic implementation of the last mile, or bespoke implementations. </w:t>
      </w:r>
    </w:p>
    <w:p w14:paraId="1A5B5AB3" w14:textId="77777777" w:rsidR="00FD7A98" w:rsidRDefault="00FD7A98" w:rsidP="00FD7A98">
      <w:pPr>
        <w:pStyle w:val="CommentText"/>
        <w:jc w:val="left"/>
      </w:pPr>
    </w:p>
    <w:p w14:paraId="6948C9CF" w14:textId="77777777" w:rsidR="00FD7A98" w:rsidRDefault="00FD7A98" w:rsidP="00FD7A98">
      <w:pPr>
        <w:pStyle w:val="CommentText"/>
        <w:jc w:val="left"/>
      </w:pPr>
      <w:r>
        <w:rPr>
          <w:lang w:val="nn-NO"/>
        </w:rPr>
        <w:t>It may be worth noting in the diagram that the Last Mile is there and that its implementation and design is outside of scope of this document. We could say that there is a latency requirement imposed though.</w:t>
      </w:r>
    </w:p>
  </w:comment>
  <w:comment w:id="131" w:author="Nikolaos Vastardis" w:date="2025-02-11T16:41:00Z" w:initials="NV">
    <w:p w14:paraId="2152F1A6" w14:textId="77777777" w:rsidR="00E0544E" w:rsidRDefault="00E0544E" w:rsidP="00E0544E">
      <w:pPr>
        <w:pStyle w:val="CommentText"/>
        <w:jc w:val="left"/>
      </w:pPr>
      <w:r>
        <w:rPr>
          <w:rStyle w:val="CommentReference"/>
        </w:rPr>
        <w:annotationRef/>
      </w:r>
      <w:r>
        <w:t>Done</w:t>
      </w:r>
    </w:p>
  </w:comment>
  <w:comment w:id="219" w:author="Mong, Eivind (DFO/MPO)" w:date="2025-02-11T08:03:00Z" w:initials="ME(">
    <w:p w14:paraId="7CE2EADF" w14:textId="4A37F1C7" w:rsidR="00673639" w:rsidRDefault="00673639" w:rsidP="00673639">
      <w:pPr>
        <w:pStyle w:val="CommentText"/>
        <w:jc w:val="left"/>
      </w:pPr>
      <w:r>
        <w:rPr>
          <w:rStyle w:val="CommentReference"/>
        </w:rPr>
        <w:annotationRef/>
      </w:r>
      <w:r>
        <w:rPr>
          <w:lang w:val="nn-NO"/>
        </w:rPr>
        <w:t>Should be clarified; during the earlier S-57 days, ECDIS OEMs applied S-58 validation checks before loading the ENC into the system. This was strongly objected to by IHO and hydrographic offices. So after a few years of arguing, it was paired down to a small set of system checks to ensure the system could eat the data. What level are we talking about here?</w:t>
      </w:r>
    </w:p>
  </w:comment>
  <w:comment w:id="221" w:author="Mong, Eivind (DFO/MPO)" w:date="2025-02-11T08:05:00Z" w:initials="ME(">
    <w:p w14:paraId="298C1243" w14:textId="77777777" w:rsidR="00673639" w:rsidRDefault="00673639" w:rsidP="00673639">
      <w:pPr>
        <w:pStyle w:val="CommentText"/>
        <w:jc w:val="left"/>
      </w:pPr>
      <w:r>
        <w:rPr>
          <w:rStyle w:val="CommentReference"/>
        </w:rPr>
        <w:annotationRef/>
      </w:r>
      <w:r>
        <w:rPr>
          <w:lang w:val="nn-NO"/>
        </w:rPr>
        <w:t>This sounds like conversion into the system database format. At the moment it is a politically sensitive topic within IHO. Recommend either omitting or clarifying.</w:t>
      </w:r>
    </w:p>
  </w:comment>
  <w:comment w:id="222" w:author="Mong, Eivind (DFO/MPO)" w:date="2025-02-11T08:07:00Z" w:initials="ME(">
    <w:p w14:paraId="06D78C33" w14:textId="77777777" w:rsidR="00D560D3" w:rsidRDefault="00D560D3" w:rsidP="00D560D3">
      <w:pPr>
        <w:pStyle w:val="CommentText"/>
        <w:jc w:val="left"/>
      </w:pPr>
      <w:r>
        <w:rPr>
          <w:rStyle w:val="CommentReference"/>
        </w:rPr>
        <w:annotationRef/>
      </w:r>
      <w:r>
        <w:rPr>
          <w:lang w:val="nn-NO"/>
        </w:rPr>
        <w:t>I think we need a glossary. One objection I recently received from a member of industry was the alternate use of terms that they associate with RENC distrbution, which led to confusion.</w:t>
      </w:r>
    </w:p>
  </w:comment>
  <w:comment w:id="223" w:author="Nikolaos Vastardis [2]" w:date="2025-02-11T16:59:00Z" w:initials="NV">
    <w:p w14:paraId="0903EF43" w14:textId="77777777" w:rsidR="00692212" w:rsidRDefault="00692212" w:rsidP="00692212">
      <w:pPr>
        <w:pStyle w:val="CommentText"/>
        <w:jc w:val="left"/>
      </w:pPr>
      <w:r>
        <w:rPr>
          <w:rStyle w:val="CommentReference"/>
        </w:rPr>
        <w:annotationRef/>
      </w:r>
      <w:r>
        <w:t>This was taken from the AtoN Service and might not be suitable for this document. I don’t think we have a clear service provider (i.e. AtoN Information Service Provider) as such.</w:t>
      </w:r>
    </w:p>
  </w:comment>
  <w:comment w:id="292" w:author="Mong, Eivind (DFO/MPO)" w:date="2025-02-11T08:09:00Z" w:initials="ME(">
    <w:p w14:paraId="0B67B4D2" w14:textId="10BF0601" w:rsidR="00D560D3" w:rsidRDefault="00D560D3" w:rsidP="00D560D3">
      <w:pPr>
        <w:pStyle w:val="CommentText"/>
        <w:jc w:val="left"/>
      </w:pPr>
      <w:r>
        <w:rPr>
          <w:rStyle w:val="CommentReference"/>
        </w:rPr>
        <w:annotationRef/>
      </w:r>
      <w:r>
        <w:rPr>
          <w:lang w:val="nn-NO"/>
        </w:rPr>
        <w:t>List should include all users mentioned in this document, service provider mentioned earlier is missing.</w:t>
      </w:r>
    </w:p>
  </w:comment>
  <w:comment w:id="293" w:author="Nikolaos Vastardis" w:date="2025-02-12T08:41:00Z" w:initials="NV">
    <w:p w14:paraId="4B65D265" w14:textId="77777777" w:rsidR="004A3E4E" w:rsidRDefault="004A3E4E" w:rsidP="004A3E4E">
      <w:pPr>
        <w:pStyle w:val="CommentText"/>
        <w:jc w:val="left"/>
      </w:pPr>
      <w:r>
        <w:rPr>
          <w:rStyle w:val="CommentReference"/>
        </w:rPr>
        <w:annotationRef/>
      </w:r>
      <w:r>
        <w:t>Service provider mention removed</w:t>
      </w:r>
    </w:p>
  </w:comment>
  <w:comment w:id="294" w:author="Nikolaos Vastardis" w:date="2025-02-12T09:47:00Z" w:initials="NV">
    <w:p w14:paraId="5DE17204" w14:textId="77777777" w:rsidR="00784298" w:rsidRDefault="00784298" w:rsidP="00784298">
      <w:pPr>
        <w:pStyle w:val="CommentText"/>
        <w:jc w:val="left"/>
      </w:pPr>
      <w:r>
        <w:rPr>
          <w:rStyle w:val="CommentReference"/>
        </w:rPr>
        <w:annotationRef/>
      </w:r>
      <w:r>
        <w:t>I just kept the references to the service provider and consumer in the features section and defined the there just for the purpose of the feature specifications.</w:t>
      </w:r>
    </w:p>
  </w:comment>
  <w:comment w:id="298" w:author="Nikolaos Vastardis" w:date="2025-01-22T13:37:00Z" w:initials="NV">
    <w:p w14:paraId="698E9D3B" w14:textId="69A07F2E" w:rsidR="001806EF" w:rsidRDefault="001806EF" w:rsidP="001806EF">
      <w:pPr>
        <w:pStyle w:val="CommentText"/>
        <w:jc w:val="left"/>
      </w:pPr>
      <w:r>
        <w:rPr>
          <w:rStyle w:val="CommentReference"/>
        </w:rPr>
        <w:annotationRef/>
      </w:r>
      <w:r>
        <w:t>Value added Reseller and Distributor are both considered Value Added Provider</w:t>
      </w:r>
    </w:p>
  </w:comment>
  <w:comment w:id="1136" w:author="Mong, Eivind (DFO/MPO)" w:date="2025-02-11T09:01:00Z" w:initials="ME(">
    <w:p w14:paraId="20BC214D" w14:textId="77777777" w:rsidR="0032689D" w:rsidRDefault="0032689D" w:rsidP="0032689D">
      <w:pPr>
        <w:pStyle w:val="CommentText"/>
        <w:jc w:val="left"/>
      </w:pPr>
      <w:r>
        <w:rPr>
          <w:rStyle w:val="CommentReference"/>
        </w:rPr>
        <w:annotationRef/>
      </w:r>
      <w:r>
        <w:rPr>
          <w:lang w:val="nn-NO"/>
        </w:rPr>
        <w:t>Actor naming should be reviewed. Consistent terms should be applied, and these should be present in a glossary.</w:t>
      </w:r>
    </w:p>
  </w:comment>
  <w:comment w:id="1137" w:author="Nikolaos Vastardis" w:date="2025-01-21T11:16:00Z" w:initials="NV">
    <w:p w14:paraId="64F96E75" w14:textId="206986D6" w:rsidR="00DC2472" w:rsidRDefault="00DC2472" w:rsidP="00DC2472">
      <w:pPr>
        <w:pStyle w:val="CommentText"/>
        <w:jc w:val="left"/>
      </w:pPr>
      <w:r>
        <w:rPr>
          <w:rStyle w:val="CommentReference"/>
        </w:rPr>
        <w:annotationRef/>
      </w:r>
      <w:r>
        <w:t>I believe the NCA part should have one collection process, since it’s the same data and database that collects the AtoN information.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C294CED" w15:done="0"/>
  <w15:commentEx w15:paraId="403A402B" w15:paraIdParent="6C294CED" w15:done="0"/>
  <w15:commentEx w15:paraId="44386BD3" w15:paraIdParent="6C294CED" w15:done="0"/>
  <w15:commentEx w15:paraId="1020F478" w15:paraIdParent="6C294CED" w15:done="0"/>
  <w15:commentEx w15:paraId="67B8DD8A" w15:paraIdParent="6C294CED" w15:done="0"/>
  <w15:commentEx w15:paraId="7E904E08" w15:done="0"/>
  <w15:commentEx w15:paraId="582EB75D" w15:paraIdParent="7E904E08" w15:done="0"/>
  <w15:commentEx w15:paraId="6948C9CF" w15:done="0"/>
  <w15:commentEx w15:paraId="2152F1A6" w15:paraIdParent="6948C9CF" w15:done="0"/>
  <w15:commentEx w15:paraId="7CE2EADF" w15:done="0"/>
  <w15:commentEx w15:paraId="298C1243" w15:done="0"/>
  <w15:commentEx w15:paraId="06D78C33" w15:done="0"/>
  <w15:commentEx w15:paraId="0903EF43" w15:paraIdParent="06D78C33" w15:done="0"/>
  <w15:commentEx w15:paraId="0B67B4D2" w15:done="0"/>
  <w15:commentEx w15:paraId="4B65D265" w15:paraIdParent="0B67B4D2" w15:done="0"/>
  <w15:commentEx w15:paraId="5DE17204" w15:paraIdParent="0B67B4D2" w15:done="0"/>
  <w15:commentEx w15:paraId="698E9D3B" w15:done="1"/>
  <w15:commentEx w15:paraId="20BC214D" w15:done="0"/>
  <w15:commentEx w15:paraId="64F96E75"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EB2C493" w16cex:dateUtc="2025-01-22T13:21:00Z"/>
  <w16cex:commentExtensible w16cex:durableId="55AD6F38" w16cex:dateUtc="2025-01-22T13:23:00Z"/>
  <w16cex:commentExtensible w16cex:durableId="2CDCCA62" w16cex:dateUtc="2025-02-07T10:10:00Z"/>
  <w16cex:commentExtensible w16cex:durableId="2B557C1F" w16cex:dateUtc="2025-02-11T12:34:00Z"/>
  <w16cex:commentExtensible w16cex:durableId="56822887" w16cex:dateUtc="2025-02-11T15:23:00Z"/>
  <w16cex:commentExtensible w16cex:durableId="2B557D3E" w16cex:dateUtc="2025-02-11T12:39:00Z"/>
  <w16cex:commentExtensible w16cex:durableId="438EC8E3" w16cex:dateUtc="2025-02-11T16:39:00Z"/>
  <w16cex:commentExtensible w16cex:durableId="2B557EE3" w16cex:dateUtc="2025-02-11T12:46:00Z"/>
  <w16cex:commentExtensible w16cex:durableId="6720BE53" w16cex:dateUtc="2025-02-11T16:41:00Z"/>
  <w16cex:commentExtensible w16cex:durableId="2B5582D2" w16cex:dateUtc="2025-02-11T13:03:00Z"/>
  <w16cex:commentExtensible w16cex:durableId="2B558336" w16cex:dateUtc="2025-02-11T13:05:00Z"/>
  <w16cex:commentExtensible w16cex:durableId="2B5583BC" w16cex:dateUtc="2025-02-11T13:07:00Z"/>
  <w16cex:commentExtensible w16cex:durableId="33CD3377" w16cex:dateUtc="2025-02-11T16:59:00Z"/>
  <w16cex:commentExtensible w16cex:durableId="2B55843A" w16cex:dateUtc="2025-02-11T13:09:00Z"/>
  <w16cex:commentExtensible w16cex:durableId="5A3E0F3A" w16cex:dateUtc="2025-02-12T08:41:00Z"/>
  <w16cex:commentExtensible w16cex:durableId="3C3CBB2E" w16cex:dateUtc="2025-02-12T09:47:00Z"/>
  <w16cex:commentExtensible w16cex:durableId="317CA38B" w16cex:dateUtc="2025-01-22T13:37:00Z"/>
  <w16cex:commentExtensible w16cex:durableId="2B559068" w16cex:dateUtc="2025-02-11T14:01:00Z"/>
  <w16cex:commentExtensible w16cex:durableId="26521EEF" w16cex:dateUtc="2025-01-21T1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294CED" w16cid:durableId="4EB2C493"/>
  <w16cid:commentId w16cid:paraId="403A402B" w16cid:durableId="55AD6F38"/>
  <w16cid:commentId w16cid:paraId="44386BD3" w16cid:durableId="2CDCCA62"/>
  <w16cid:commentId w16cid:paraId="1020F478" w16cid:durableId="2B557C1F"/>
  <w16cid:commentId w16cid:paraId="67B8DD8A" w16cid:durableId="56822887"/>
  <w16cid:commentId w16cid:paraId="7E904E08" w16cid:durableId="2B557D3E"/>
  <w16cid:commentId w16cid:paraId="582EB75D" w16cid:durableId="438EC8E3"/>
  <w16cid:commentId w16cid:paraId="6948C9CF" w16cid:durableId="2B557EE3"/>
  <w16cid:commentId w16cid:paraId="2152F1A6" w16cid:durableId="6720BE53"/>
  <w16cid:commentId w16cid:paraId="7CE2EADF" w16cid:durableId="2B5582D2"/>
  <w16cid:commentId w16cid:paraId="298C1243" w16cid:durableId="2B558336"/>
  <w16cid:commentId w16cid:paraId="06D78C33" w16cid:durableId="2B5583BC"/>
  <w16cid:commentId w16cid:paraId="0903EF43" w16cid:durableId="33CD3377"/>
  <w16cid:commentId w16cid:paraId="0B67B4D2" w16cid:durableId="2B55843A"/>
  <w16cid:commentId w16cid:paraId="4B65D265" w16cid:durableId="5A3E0F3A"/>
  <w16cid:commentId w16cid:paraId="5DE17204" w16cid:durableId="3C3CBB2E"/>
  <w16cid:commentId w16cid:paraId="698E9D3B" w16cid:durableId="317CA38B"/>
  <w16cid:commentId w16cid:paraId="20BC214D" w16cid:durableId="2B559068"/>
  <w16cid:commentId w16cid:paraId="64F96E75" w16cid:durableId="26521E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A25E1" w14:textId="77777777" w:rsidR="007F1D6B" w:rsidRDefault="007F1D6B" w:rsidP="00D9634A">
      <w:r>
        <w:separator/>
      </w:r>
    </w:p>
  </w:endnote>
  <w:endnote w:type="continuationSeparator" w:id="0">
    <w:p w14:paraId="7FBC9D63" w14:textId="77777777" w:rsidR="007F1D6B" w:rsidRDefault="007F1D6B" w:rsidP="00D96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1"/>
    <w:family w:val="roma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55 Roman">
    <w:altName w:val="Arial"/>
    <w:charset w:val="01"/>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EA38E" w14:textId="77777777" w:rsidR="007F1D6B" w:rsidRDefault="007F1D6B" w:rsidP="00D9634A">
      <w:r>
        <w:separator/>
      </w:r>
    </w:p>
  </w:footnote>
  <w:footnote w:type="continuationSeparator" w:id="0">
    <w:p w14:paraId="13A745AA" w14:textId="77777777" w:rsidR="007F1D6B" w:rsidRDefault="007F1D6B" w:rsidP="00D96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472C4"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7E1C2A"/>
    <w:multiLevelType w:val="hybridMultilevel"/>
    <w:tmpl w:val="5E460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FD08D6"/>
    <w:multiLevelType w:val="hybridMultilevel"/>
    <w:tmpl w:val="76CC0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134FC0"/>
    <w:multiLevelType w:val="hybridMultilevel"/>
    <w:tmpl w:val="5D726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CA830E4"/>
    <w:multiLevelType w:val="hybridMultilevel"/>
    <w:tmpl w:val="A3AC7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0D26AAC"/>
    <w:multiLevelType w:val="hybridMultilevel"/>
    <w:tmpl w:val="38047E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23A0092"/>
    <w:multiLevelType w:val="hybridMultilevel"/>
    <w:tmpl w:val="1C7049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hybridMultilevel"/>
    <w:tmpl w:val="C650733A"/>
    <w:lvl w:ilvl="0" w:tplc="D3249C6C">
      <w:start w:val="1"/>
      <w:numFmt w:val="upperLetter"/>
      <w:pStyle w:val="Annex"/>
      <w:lvlText w:val="ANNEX %1."/>
      <w:lvlJc w:val="left"/>
      <w:pPr>
        <w:ind w:left="720" w:hanging="360"/>
      </w:pPr>
      <w:rPr>
        <w:rFonts w:hint="default"/>
        <w:b/>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9DB2A05"/>
    <w:multiLevelType w:val="hybridMultilevel"/>
    <w:tmpl w:val="B98CBD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C342763"/>
    <w:multiLevelType w:val="hybridMultilevel"/>
    <w:tmpl w:val="49CA1978"/>
    <w:lvl w:ilvl="0" w:tplc="86B06F66">
      <w:start w:val="1"/>
      <w:numFmt w:val="decimal"/>
      <w:pStyle w:val="Annexheading10"/>
      <w:lvlText w:val="%1."/>
      <w:lvlJc w:val="left"/>
      <w:pPr>
        <w:ind w:left="360" w:hanging="360"/>
      </w:pPr>
      <w:rPr>
        <w:rFonts w:hint="default"/>
        <w:b/>
        <w:i w:val="0"/>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1E7E01D9"/>
    <w:multiLevelType w:val="multilevel"/>
    <w:tmpl w:val="0E9239E6"/>
    <w:lvl w:ilvl="0">
      <w:start w:val="1"/>
      <w:numFmt w:val="decimal"/>
      <w:pStyle w:val="References"/>
      <w:lvlText w:val="[%1]"/>
      <w:lvlJc w:val="left"/>
      <w:pPr>
        <w:tabs>
          <w:tab w:val="num" w:pos="567"/>
        </w:tabs>
        <w:ind w:left="567" w:hanging="567"/>
      </w:pPr>
      <w:rPr>
        <w:rFonts w:asciiTheme="minorHAnsi" w:hAnsiTheme="minorHAnsi" w:cstheme="minorHAnsi"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3D442C8"/>
    <w:multiLevelType w:val="hybridMultilevel"/>
    <w:tmpl w:val="5024E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53068C4"/>
    <w:multiLevelType w:val="hybridMultilevel"/>
    <w:tmpl w:val="F6F8302E"/>
    <w:lvl w:ilvl="0" w:tplc="13482456">
      <w:start w:val="1"/>
      <w:numFmt w:val="upperLetter"/>
      <w:pStyle w:val="Appendix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8336371"/>
    <w:multiLevelType w:val="hybridMultilevel"/>
    <w:tmpl w:val="0E9E1CDC"/>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62639A"/>
    <w:multiLevelType w:val="multilevel"/>
    <w:tmpl w:val="38E866AE"/>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CEF16BA"/>
    <w:multiLevelType w:val="hybridMultilevel"/>
    <w:tmpl w:val="2BB8A32E"/>
    <w:lvl w:ilvl="0" w:tplc="2C34374E">
      <w:start w:val="6"/>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2DCA539F"/>
    <w:multiLevelType w:val="hybridMultilevel"/>
    <w:tmpl w:val="A866F84E"/>
    <w:lvl w:ilvl="0" w:tplc="E25C9D58">
      <w:start w:val="1"/>
      <w:numFmt w:val="bullet"/>
      <w:pStyle w:val="BulletList1"/>
      <w:lvlText w:val=""/>
      <w:lvlJc w:val="left"/>
      <w:pPr>
        <w:ind w:left="720" w:hanging="360"/>
      </w:pPr>
      <w:rPr>
        <w:rFonts w:ascii="Symbol" w:hAnsi="Symbol" w:hint="default"/>
      </w:rPr>
    </w:lvl>
    <w:lvl w:ilvl="1" w:tplc="4D40130C">
      <w:numFmt w:val="bullet"/>
      <w:lvlText w:val="-"/>
      <w:lvlJc w:val="left"/>
      <w:pPr>
        <w:ind w:left="1440" w:hanging="360"/>
      </w:pPr>
      <w:rPr>
        <w:rFonts w:ascii="Helvetica 55 Roman" w:eastAsiaTheme="minorHAnsi" w:hAnsi="Helvetica 55 Roman"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11D710C"/>
    <w:multiLevelType w:val="hybridMultilevel"/>
    <w:tmpl w:val="2D265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2437AD3"/>
    <w:multiLevelType w:val="hybridMultilevel"/>
    <w:tmpl w:val="AD8EA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5DB4353"/>
    <w:multiLevelType w:val="hybridMultilevel"/>
    <w:tmpl w:val="2D0EF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C751A58"/>
    <w:multiLevelType w:val="multilevel"/>
    <w:tmpl w:val="B7C44FC8"/>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38" w15:restartNumberingAfterBreak="0">
    <w:nsid w:val="40217EFE"/>
    <w:multiLevelType w:val="hybridMultilevel"/>
    <w:tmpl w:val="2FBA4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1837EAF"/>
    <w:multiLevelType w:val="hybridMultilevel"/>
    <w:tmpl w:val="B7362E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48D554E7"/>
    <w:multiLevelType w:val="hybridMultilevel"/>
    <w:tmpl w:val="A6B6193C"/>
    <w:lvl w:ilvl="0" w:tplc="56B27410">
      <w:start w:val="1"/>
      <w:numFmt w:val="bullet"/>
      <w:pStyle w:val="Bulletpoint1text"/>
      <w:lvlText w:val=""/>
      <w:lvlJc w:val="left"/>
      <w:pPr>
        <w:ind w:left="720" w:hanging="360"/>
      </w:pPr>
      <w:rPr>
        <w:rFonts w:ascii="Symbol" w:hAnsi="Symbol" w:hint="default"/>
        <w:color w:val="4472C4"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47" w15:restartNumberingAfterBreak="0">
    <w:nsid w:val="4DF74016"/>
    <w:multiLevelType w:val="hybridMultilevel"/>
    <w:tmpl w:val="785A7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ED03951"/>
    <w:multiLevelType w:val="hybridMultilevel"/>
    <w:tmpl w:val="31B0BE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EF852FC"/>
    <w:multiLevelType w:val="multilevel"/>
    <w:tmpl w:val="B7C44FC8"/>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4F7332DC"/>
    <w:multiLevelType w:val="hybridMultilevel"/>
    <w:tmpl w:val="B8228520"/>
    <w:lvl w:ilvl="0" w:tplc="2C34374E">
      <w:start w:val="6"/>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53727AA9"/>
    <w:multiLevelType w:val="hybridMultilevel"/>
    <w:tmpl w:val="D37E0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5084C24"/>
    <w:multiLevelType w:val="hybridMultilevel"/>
    <w:tmpl w:val="C7EADF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5A70537C"/>
    <w:multiLevelType w:val="hybridMultilevel"/>
    <w:tmpl w:val="C7F0F5E0"/>
    <w:lvl w:ilvl="0" w:tplc="375C324A">
      <w:start w:val="1"/>
      <w:numFmt w:val="bullet"/>
      <w:pStyle w:val="Bullet1Blue"/>
      <w:lvlText w:val=""/>
      <w:lvlJc w:val="left"/>
      <w:pPr>
        <w:ind w:left="425" w:hanging="425"/>
      </w:pPr>
      <w:rPr>
        <w:rFonts w:ascii="Symbol" w:hAnsi="Symbol" w:hint="default"/>
        <w:color w:val="00558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C642107"/>
    <w:multiLevelType w:val="hybridMultilevel"/>
    <w:tmpl w:val="FE7A5B3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60" w15:restartNumberingAfterBreak="0">
    <w:nsid w:val="68D32A69"/>
    <w:multiLevelType w:val="multilevel"/>
    <w:tmpl w:val="6A28EB3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6F04338B"/>
    <w:multiLevelType w:val="hybridMultilevel"/>
    <w:tmpl w:val="322086F0"/>
    <w:lvl w:ilvl="0" w:tplc="2C34374E">
      <w:start w:val="6"/>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2C96A58"/>
    <w:multiLevelType w:val="hybridMultilevel"/>
    <w:tmpl w:val="07CA4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7B65365"/>
    <w:multiLevelType w:val="multilevel"/>
    <w:tmpl w:val="EA36D81A"/>
    <w:lvl w:ilvl="0">
      <w:start w:val="1"/>
      <w:numFmt w:val="decimal"/>
      <w:pStyle w:val="List1Blue"/>
      <w:lvlText w:val="%1."/>
      <w:lvlJc w:val="left"/>
      <w:pPr>
        <w:ind w:left="567" w:hanging="567"/>
      </w:pPr>
      <w:rPr>
        <w:rFonts w:asciiTheme="minorHAnsi" w:hAnsiTheme="minorHAnsi" w:hint="default"/>
        <w:b w:val="0"/>
        <w:i/>
        <w:color w:val="00B0F0"/>
        <w:sz w:val="22"/>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rPr>
        <w:rFonts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15:restartNumberingAfterBreak="0">
    <w:nsid w:val="7BB11B89"/>
    <w:multiLevelType w:val="hybridMultilevel"/>
    <w:tmpl w:val="222AEC54"/>
    <w:lvl w:ilvl="0" w:tplc="FF9E1F78">
      <w:start w:val="1"/>
      <w:numFmt w:val="bullet"/>
      <w:pStyle w:val="Bulletpoint2tex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C470871"/>
    <w:multiLevelType w:val="hybridMultilevel"/>
    <w:tmpl w:val="5A2847EA"/>
    <w:lvl w:ilvl="0" w:tplc="2C34374E">
      <w:start w:val="6"/>
      <w:numFmt w:val="bullet"/>
      <w:lvlText w:val="-"/>
      <w:lvlJc w:val="left"/>
      <w:pPr>
        <w:ind w:left="1080" w:hanging="360"/>
      </w:pPr>
      <w:rPr>
        <w:rFonts w:ascii="Arial" w:eastAsiaTheme="minorHAnsi" w:hAnsi="Arial" w:cs="Aria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542328140">
    <w:abstractNumId w:val="60"/>
  </w:num>
  <w:num w:numId="2" w16cid:durableId="1457597935">
    <w:abstractNumId w:val="44"/>
  </w:num>
  <w:num w:numId="3" w16cid:durableId="1713265741">
    <w:abstractNumId w:val="67"/>
  </w:num>
  <w:num w:numId="4" w16cid:durableId="369768027">
    <w:abstractNumId w:val="13"/>
  </w:num>
  <w:num w:numId="5" w16cid:durableId="1565289303">
    <w:abstractNumId w:val="17"/>
  </w:num>
  <w:num w:numId="6" w16cid:durableId="1810325061">
    <w:abstractNumId w:val="43"/>
  </w:num>
  <w:num w:numId="7" w16cid:durableId="1280646423">
    <w:abstractNumId w:val="6"/>
  </w:num>
  <w:num w:numId="8" w16cid:durableId="489519768">
    <w:abstractNumId w:val="61"/>
  </w:num>
  <w:num w:numId="9" w16cid:durableId="1728413474">
    <w:abstractNumId w:val="34"/>
  </w:num>
  <w:num w:numId="10" w16cid:durableId="589123540">
    <w:abstractNumId w:val="23"/>
  </w:num>
  <w:num w:numId="11" w16cid:durableId="234054495">
    <w:abstractNumId w:val="46"/>
  </w:num>
  <w:num w:numId="12" w16cid:durableId="612711381">
    <w:abstractNumId w:val="45"/>
  </w:num>
  <w:num w:numId="13" w16cid:durableId="1475096265">
    <w:abstractNumId w:val="59"/>
  </w:num>
  <w:num w:numId="14" w16cid:durableId="1511721189">
    <w:abstractNumId w:val="18"/>
  </w:num>
  <w:num w:numId="15" w16cid:durableId="1794405383">
    <w:abstractNumId w:val="51"/>
  </w:num>
  <w:num w:numId="16" w16cid:durableId="1834951735">
    <w:abstractNumId w:val="40"/>
  </w:num>
  <w:num w:numId="17" w16cid:durableId="1390153280">
    <w:abstractNumId w:val="37"/>
  </w:num>
  <w:num w:numId="18" w16cid:durableId="1798453836">
    <w:abstractNumId w:val="42"/>
  </w:num>
  <w:num w:numId="19" w16cid:durableId="558707385">
    <w:abstractNumId w:val="1"/>
  </w:num>
  <w:num w:numId="20" w16cid:durableId="2058508780">
    <w:abstractNumId w:val="31"/>
  </w:num>
  <w:num w:numId="21" w16cid:durableId="858205097">
    <w:abstractNumId w:val="28"/>
  </w:num>
  <w:num w:numId="22" w16cid:durableId="750279965">
    <w:abstractNumId w:val="26"/>
  </w:num>
  <w:num w:numId="23" w16cid:durableId="2052029915">
    <w:abstractNumId w:val="41"/>
  </w:num>
  <w:num w:numId="24" w16cid:durableId="2088185430">
    <w:abstractNumId w:val="2"/>
  </w:num>
  <w:num w:numId="25" w16cid:durableId="2035958042">
    <w:abstractNumId w:val="36"/>
  </w:num>
  <w:num w:numId="26" w16cid:durableId="1903177650">
    <w:abstractNumId w:val="55"/>
  </w:num>
  <w:num w:numId="27" w16cid:durableId="1926306492">
    <w:abstractNumId w:val="15"/>
  </w:num>
  <w:num w:numId="28" w16cid:durableId="411896531">
    <w:abstractNumId w:val="66"/>
  </w:num>
  <w:num w:numId="29" w16cid:durableId="819922964">
    <w:abstractNumId w:val="0"/>
  </w:num>
  <w:num w:numId="30" w16cid:durableId="1767993964">
    <w:abstractNumId w:val="32"/>
  </w:num>
  <w:num w:numId="31" w16cid:durableId="1112825370">
    <w:abstractNumId w:val="24"/>
  </w:num>
  <w:num w:numId="32" w16cid:durableId="2090153848">
    <w:abstractNumId w:val="54"/>
  </w:num>
  <w:num w:numId="33" w16cid:durableId="1648707535">
    <w:abstractNumId w:val="58"/>
  </w:num>
  <w:num w:numId="34" w16cid:durableId="347292048">
    <w:abstractNumId w:val="8"/>
  </w:num>
  <w:num w:numId="35" w16cid:durableId="486628029">
    <w:abstractNumId w:val="7"/>
  </w:num>
  <w:num w:numId="36" w16cid:durableId="481124265">
    <w:abstractNumId w:val="20"/>
  </w:num>
  <w:num w:numId="37" w16cid:durableId="86511229">
    <w:abstractNumId w:val="12"/>
  </w:num>
  <w:num w:numId="38" w16cid:durableId="984554642">
    <w:abstractNumId w:val="63"/>
  </w:num>
  <w:num w:numId="39" w16cid:durableId="1631279451">
    <w:abstractNumId w:val="14"/>
  </w:num>
  <w:num w:numId="40" w16cid:durableId="240919211">
    <w:abstractNumId w:val="25"/>
  </w:num>
  <w:num w:numId="41" w16cid:durableId="1320116160">
    <w:abstractNumId w:val="19"/>
  </w:num>
  <w:num w:numId="42" w16cid:durableId="1172450069">
    <w:abstractNumId w:val="65"/>
  </w:num>
  <w:num w:numId="43" w16cid:durableId="756176675">
    <w:abstractNumId w:val="22"/>
  </w:num>
  <w:num w:numId="44" w16cid:durableId="158678">
    <w:abstractNumId w:val="56"/>
  </w:num>
  <w:num w:numId="45" w16cid:durableId="745758783">
    <w:abstractNumId w:val="4"/>
  </w:num>
  <w:num w:numId="46" w16cid:durableId="627246080">
    <w:abstractNumId w:val="27"/>
  </w:num>
  <w:num w:numId="47" w16cid:durableId="1164931849">
    <w:abstractNumId w:val="57"/>
  </w:num>
  <w:num w:numId="48" w16cid:durableId="655569501">
    <w:abstractNumId w:val="50"/>
  </w:num>
  <w:num w:numId="49" w16cid:durableId="1754551287">
    <w:abstractNumId w:val="62"/>
  </w:num>
  <w:num w:numId="50" w16cid:durableId="603994941">
    <w:abstractNumId w:val="53"/>
  </w:num>
  <w:num w:numId="51" w16cid:durableId="2062631924">
    <w:abstractNumId w:val="68"/>
  </w:num>
  <w:num w:numId="52" w16cid:durableId="361325247">
    <w:abstractNumId w:val="10"/>
  </w:num>
  <w:num w:numId="53" w16cid:durableId="1065831619">
    <w:abstractNumId w:val="21"/>
  </w:num>
  <w:num w:numId="54" w16cid:durableId="1205632252">
    <w:abstractNumId w:val="29"/>
  </w:num>
  <w:num w:numId="55" w16cid:durableId="1960912816">
    <w:abstractNumId w:val="38"/>
  </w:num>
  <w:num w:numId="56" w16cid:durableId="1182402054">
    <w:abstractNumId w:val="52"/>
  </w:num>
  <w:num w:numId="57" w16cid:durableId="2033871176">
    <w:abstractNumId w:val="33"/>
  </w:num>
  <w:num w:numId="58" w16cid:durableId="1236474634">
    <w:abstractNumId w:val="11"/>
  </w:num>
  <w:num w:numId="59" w16cid:durableId="860581773">
    <w:abstractNumId w:val="47"/>
  </w:num>
  <w:num w:numId="60" w16cid:durableId="1606301219">
    <w:abstractNumId w:val="5"/>
  </w:num>
  <w:num w:numId="61" w16cid:durableId="954871991">
    <w:abstractNumId w:val="9"/>
  </w:num>
  <w:num w:numId="62" w16cid:durableId="2121876030">
    <w:abstractNumId w:val="3"/>
  </w:num>
  <w:num w:numId="63" w16cid:durableId="170880168">
    <w:abstractNumId w:val="39"/>
  </w:num>
  <w:num w:numId="64" w16cid:durableId="1997684147">
    <w:abstractNumId w:val="30"/>
  </w:num>
  <w:num w:numId="65" w16cid:durableId="283657785">
    <w:abstractNumId w:val="48"/>
  </w:num>
  <w:num w:numId="66" w16cid:durableId="1362240671">
    <w:abstractNumId w:val="16"/>
  </w:num>
  <w:num w:numId="67" w16cid:durableId="73817370">
    <w:abstractNumId w:val="64"/>
  </w:num>
  <w:num w:numId="68" w16cid:durableId="548153323">
    <w:abstractNumId w:val="49"/>
  </w:num>
  <w:num w:numId="69" w16cid:durableId="1523324816">
    <w:abstractNumId w:val="35"/>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kolaos Vastardis">
    <w15:presenceInfo w15:providerId="AD" w15:userId="S::Nikolaos.Vastardis@gla-rad.org::c1a4d1da-4ec3-4694-b9f5-a2567640cb14"/>
  </w15:person>
  <w15:person w15:author="Nikolaos Vastardis [2]">
    <w15:presenceInfo w15:providerId="Windows Live" w15:userId="3be1761a59a2eb9c"/>
  </w15:person>
  <w15:person w15:author="Mong, Eivind (DFO/MPO)">
    <w15:presenceInfo w15:providerId="AD" w15:userId="S::Eivind.Mong@dfo-mpo.gc.ca::55ec92c4-0355-4193-928d-7d0b5c50ca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34A"/>
    <w:rsid w:val="00000A4A"/>
    <w:rsid w:val="00001B33"/>
    <w:rsid w:val="00007340"/>
    <w:rsid w:val="00022119"/>
    <w:rsid w:val="0004080C"/>
    <w:rsid w:val="0006050A"/>
    <w:rsid w:val="0006501F"/>
    <w:rsid w:val="0006563D"/>
    <w:rsid w:val="00094725"/>
    <w:rsid w:val="000D6F63"/>
    <w:rsid w:val="000F50A7"/>
    <w:rsid w:val="000F7851"/>
    <w:rsid w:val="001030B5"/>
    <w:rsid w:val="001076A6"/>
    <w:rsid w:val="00111B80"/>
    <w:rsid w:val="00111EFF"/>
    <w:rsid w:val="00121A6C"/>
    <w:rsid w:val="001450CF"/>
    <w:rsid w:val="001672C0"/>
    <w:rsid w:val="001806EF"/>
    <w:rsid w:val="001C66B5"/>
    <w:rsid w:val="001F09B0"/>
    <w:rsid w:val="00214537"/>
    <w:rsid w:val="0022652B"/>
    <w:rsid w:val="00235B2E"/>
    <w:rsid w:val="002764A6"/>
    <w:rsid w:val="00283DCF"/>
    <w:rsid w:val="002906E4"/>
    <w:rsid w:val="002A7ECE"/>
    <w:rsid w:val="002C2465"/>
    <w:rsid w:val="002D3EBA"/>
    <w:rsid w:val="002D4325"/>
    <w:rsid w:val="002F61D5"/>
    <w:rsid w:val="002F76C4"/>
    <w:rsid w:val="003115DC"/>
    <w:rsid w:val="0032474C"/>
    <w:rsid w:val="0032689D"/>
    <w:rsid w:val="0033236A"/>
    <w:rsid w:val="00360A81"/>
    <w:rsid w:val="00377DCF"/>
    <w:rsid w:val="00384DC1"/>
    <w:rsid w:val="00386761"/>
    <w:rsid w:val="003947C3"/>
    <w:rsid w:val="003A23B8"/>
    <w:rsid w:val="003A638C"/>
    <w:rsid w:val="003B72F8"/>
    <w:rsid w:val="003C7714"/>
    <w:rsid w:val="003F19F5"/>
    <w:rsid w:val="00407BCB"/>
    <w:rsid w:val="00427889"/>
    <w:rsid w:val="00434D62"/>
    <w:rsid w:val="0044403B"/>
    <w:rsid w:val="0044547C"/>
    <w:rsid w:val="00482935"/>
    <w:rsid w:val="004A0018"/>
    <w:rsid w:val="004A3E4E"/>
    <w:rsid w:val="004C03AD"/>
    <w:rsid w:val="004D4D11"/>
    <w:rsid w:val="004E10E5"/>
    <w:rsid w:val="004E368F"/>
    <w:rsid w:val="004F2102"/>
    <w:rsid w:val="00500BFD"/>
    <w:rsid w:val="00505410"/>
    <w:rsid w:val="005108D1"/>
    <w:rsid w:val="00523CE7"/>
    <w:rsid w:val="005249D5"/>
    <w:rsid w:val="00527788"/>
    <w:rsid w:val="005408E5"/>
    <w:rsid w:val="00544BC0"/>
    <w:rsid w:val="00564451"/>
    <w:rsid w:val="00577446"/>
    <w:rsid w:val="005A0220"/>
    <w:rsid w:val="005C3986"/>
    <w:rsid w:val="005C4434"/>
    <w:rsid w:val="005D2FDD"/>
    <w:rsid w:val="005F4558"/>
    <w:rsid w:val="00613F4B"/>
    <w:rsid w:val="0061470F"/>
    <w:rsid w:val="0063610C"/>
    <w:rsid w:val="00645251"/>
    <w:rsid w:val="006561D2"/>
    <w:rsid w:val="006600A7"/>
    <w:rsid w:val="00660330"/>
    <w:rsid w:val="006616A7"/>
    <w:rsid w:val="00673639"/>
    <w:rsid w:val="006915DD"/>
    <w:rsid w:val="00692212"/>
    <w:rsid w:val="006B1ABD"/>
    <w:rsid w:val="006C5DAD"/>
    <w:rsid w:val="006C5E14"/>
    <w:rsid w:val="006D604A"/>
    <w:rsid w:val="006F3C7D"/>
    <w:rsid w:val="006F6CE6"/>
    <w:rsid w:val="007171A6"/>
    <w:rsid w:val="00725ACB"/>
    <w:rsid w:val="00733FFF"/>
    <w:rsid w:val="007471EB"/>
    <w:rsid w:val="00761F3B"/>
    <w:rsid w:val="00765734"/>
    <w:rsid w:val="00784298"/>
    <w:rsid w:val="007B158E"/>
    <w:rsid w:val="007C77F2"/>
    <w:rsid w:val="007D2EEF"/>
    <w:rsid w:val="007E3EA7"/>
    <w:rsid w:val="007F1D6B"/>
    <w:rsid w:val="008123BE"/>
    <w:rsid w:val="008258FD"/>
    <w:rsid w:val="0082666C"/>
    <w:rsid w:val="008468AE"/>
    <w:rsid w:val="00850BA4"/>
    <w:rsid w:val="00863F3F"/>
    <w:rsid w:val="00873F31"/>
    <w:rsid w:val="00886B64"/>
    <w:rsid w:val="008937EA"/>
    <w:rsid w:val="008B0483"/>
    <w:rsid w:val="008B5CE0"/>
    <w:rsid w:val="008B7351"/>
    <w:rsid w:val="008D30AE"/>
    <w:rsid w:val="008D3649"/>
    <w:rsid w:val="008D65D3"/>
    <w:rsid w:val="008E7447"/>
    <w:rsid w:val="00901E8D"/>
    <w:rsid w:val="009070EB"/>
    <w:rsid w:val="00943EC0"/>
    <w:rsid w:val="0094439D"/>
    <w:rsid w:val="009727B1"/>
    <w:rsid w:val="00996EB3"/>
    <w:rsid w:val="009B00E2"/>
    <w:rsid w:val="009B2EBE"/>
    <w:rsid w:val="009D4E86"/>
    <w:rsid w:val="009E4E4E"/>
    <w:rsid w:val="009E6003"/>
    <w:rsid w:val="00A31890"/>
    <w:rsid w:val="00A45F81"/>
    <w:rsid w:val="00A56E49"/>
    <w:rsid w:val="00A72160"/>
    <w:rsid w:val="00A87B3D"/>
    <w:rsid w:val="00AB62BD"/>
    <w:rsid w:val="00AC0B94"/>
    <w:rsid w:val="00AE3681"/>
    <w:rsid w:val="00AF086A"/>
    <w:rsid w:val="00AF61A6"/>
    <w:rsid w:val="00B22783"/>
    <w:rsid w:val="00B24D33"/>
    <w:rsid w:val="00B31C61"/>
    <w:rsid w:val="00B519DB"/>
    <w:rsid w:val="00B51AA0"/>
    <w:rsid w:val="00B60D4F"/>
    <w:rsid w:val="00B63A0F"/>
    <w:rsid w:val="00B74A4B"/>
    <w:rsid w:val="00B92342"/>
    <w:rsid w:val="00BA0083"/>
    <w:rsid w:val="00BA5F5A"/>
    <w:rsid w:val="00BC2681"/>
    <w:rsid w:val="00BC5674"/>
    <w:rsid w:val="00BD5914"/>
    <w:rsid w:val="00BF0064"/>
    <w:rsid w:val="00C053F1"/>
    <w:rsid w:val="00C32861"/>
    <w:rsid w:val="00C32917"/>
    <w:rsid w:val="00C439F0"/>
    <w:rsid w:val="00C44878"/>
    <w:rsid w:val="00C46C81"/>
    <w:rsid w:val="00C50E48"/>
    <w:rsid w:val="00C62A16"/>
    <w:rsid w:val="00C67415"/>
    <w:rsid w:val="00C80E19"/>
    <w:rsid w:val="00C83AD9"/>
    <w:rsid w:val="00C94723"/>
    <w:rsid w:val="00C961EB"/>
    <w:rsid w:val="00CB7F18"/>
    <w:rsid w:val="00CC6038"/>
    <w:rsid w:val="00CE0207"/>
    <w:rsid w:val="00D060D4"/>
    <w:rsid w:val="00D13196"/>
    <w:rsid w:val="00D3328D"/>
    <w:rsid w:val="00D3680B"/>
    <w:rsid w:val="00D37968"/>
    <w:rsid w:val="00D37F94"/>
    <w:rsid w:val="00D460B4"/>
    <w:rsid w:val="00D53C63"/>
    <w:rsid w:val="00D560D3"/>
    <w:rsid w:val="00D73EDF"/>
    <w:rsid w:val="00D810C0"/>
    <w:rsid w:val="00D87815"/>
    <w:rsid w:val="00D9634A"/>
    <w:rsid w:val="00DA2A4E"/>
    <w:rsid w:val="00DB07EA"/>
    <w:rsid w:val="00DB4B9C"/>
    <w:rsid w:val="00DC2472"/>
    <w:rsid w:val="00DD5BAB"/>
    <w:rsid w:val="00DE60AD"/>
    <w:rsid w:val="00DF2B4F"/>
    <w:rsid w:val="00DF5644"/>
    <w:rsid w:val="00E0544E"/>
    <w:rsid w:val="00E25528"/>
    <w:rsid w:val="00E433DC"/>
    <w:rsid w:val="00E56E30"/>
    <w:rsid w:val="00E6072B"/>
    <w:rsid w:val="00E8571D"/>
    <w:rsid w:val="00E867DA"/>
    <w:rsid w:val="00E94767"/>
    <w:rsid w:val="00EB1D81"/>
    <w:rsid w:val="00EB3F4C"/>
    <w:rsid w:val="00EB4144"/>
    <w:rsid w:val="00EC0CCD"/>
    <w:rsid w:val="00EF3930"/>
    <w:rsid w:val="00F03CF9"/>
    <w:rsid w:val="00F2611B"/>
    <w:rsid w:val="00F41F83"/>
    <w:rsid w:val="00F60583"/>
    <w:rsid w:val="00F66D25"/>
    <w:rsid w:val="00F815A8"/>
    <w:rsid w:val="00FA3362"/>
    <w:rsid w:val="00FB3446"/>
    <w:rsid w:val="00FC67F7"/>
    <w:rsid w:val="00FD4CD0"/>
    <w:rsid w:val="00FD7A9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166F05"/>
  <w15:docId w15:val="{9282935D-B069-485D-868C-C8EAFB78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5F81"/>
    <w:pPr>
      <w:spacing w:before="120" w:after="120" w:line="240" w:lineRule="auto"/>
      <w:jc w:val="both"/>
    </w:pPr>
    <w:rPr>
      <w:rFonts w:eastAsia="Calibri" w:cs="Calibri"/>
      <w:lang w:val="en-GB" w:eastAsia="en-GB"/>
    </w:rPr>
  </w:style>
  <w:style w:type="paragraph" w:styleId="Heading1">
    <w:name w:val="heading 1"/>
    <w:basedOn w:val="Normal"/>
    <w:next w:val="SeparationlineHeading1"/>
    <w:link w:val="Heading1Char"/>
    <w:autoRedefine/>
    <w:uiPriority w:val="9"/>
    <w:qFormat/>
    <w:rsid w:val="00DA2A4E"/>
    <w:pPr>
      <w:keepNext/>
      <w:keepLines/>
      <w:numPr>
        <w:numId w:val="1"/>
      </w:numPr>
      <w:spacing w:before="240" w:line="240" w:lineRule="atLeast"/>
      <w:outlineLvl w:val="0"/>
    </w:pPr>
    <w:rPr>
      <w:rFonts w:asciiTheme="majorHAnsi" w:eastAsiaTheme="majorEastAsia" w:hAnsiTheme="majorHAnsi" w:cstheme="majorBidi"/>
      <w:b/>
      <w:bCs/>
      <w:caps/>
      <w:color w:val="009FDF"/>
      <w:sz w:val="28"/>
    </w:rPr>
  </w:style>
  <w:style w:type="paragraph" w:styleId="Heading2">
    <w:name w:val="heading 2"/>
    <w:basedOn w:val="Normal"/>
    <w:next w:val="SeparationlineHeading2"/>
    <w:link w:val="Heading2Char"/>
    <w:autoRedefine/>
    <w:qFormat/>
    <w:rsid w:val="00DA2A4E"/>
    <w:pPr>
      <w:keepNext/>
      <w:keepLines/>
      <w:numPr>
        <w:ilvl w:val="1"/>
        <w:numId w:val="1"/>
      </w:numPr>
      <w:spacing w:before="240"/>
      <w:outlineLvl w:val="1"/>
    </w:pPr>
    <w:rPr>
      <w:rFonts w:asciiTheme="majorHAnsi" w:eastAsiaTheme="majorEastAsia" w:hAnsiTheme="majorHAnsi" w:cstheme="majorBidi"/>
      <w:b/>
      <w:bCs/>
      <w:caps/>
      <w:color w:val="009FDF"/>
      <w:sz w:val="24"/>
    </w:rPr>
  </w:style>
  <w:style w:type="paragraph" w:styleId="Heading3">
    <w:name w:val="heading 3"/>
    <w:basedOn w:val="Normal"/>
    <w:next w:val="Normal"/>
    <w:link w:val="Heading3Char"/>
    <w:autoRedefine/>
    <w:qFormat/>
    <w:rsid w:val="000D6F63"/>
    <w:pPr>
      <w:keepNext/>
      <w:keepLines/>
      <w:spacing w:before="240"/>
      <w:outlineLvl w:val="2"/>
    </w:pPr>
    <w:rPr>
      <w:rFonts w:asciiTheme="majorHAnsi" w:eastAsiaTheme="majorEastAsia" w:hAnsiTheme="majorHAnsi" w:cstheme="majorBidi"/>
      <w:b/>
      <w:bCs/>
      <w:smallCaps/>
      <w:color w:val="009FDF"/>
      <w:lang w:val="en-US" w:eastAsia="en-US"/>
    </w:rPr>
  </w:style>
  <w:style w:type="paragraph" w:styleId="Heading4">
    <w:name w:val="heading 4"/>
    <w:basedOn w:val="Normal"/>
    <w:next w:val="Corpsdetexte1"/>
    <w:link w:val="Heading4Char"/>
    <w:autoRedefine/>
    <w:qFormat/>
    <w:rsid w:val="00DA2A4E"/>
    <w:pPr>
      <w:keepNext/>
      <w:keepLines/>
      <w:numPr>
        <w:ilvl w:val="3"/>
        <w:numId w:val="1"/>
      </w:numPr>
      <w:outlineLvl w:val="3"/>
    </w:pPr>
    <w:rPr>
      <w:rFonts w:asciiTheme="majorHAnsi" w:eastAsiaTheme="majorEastAsia" w:hAnsiTheme="majorHAnsi" w:cstheme="majorBidi"/>
      <w:b/>
      <w:bCs/>
      <w:iCs/>
      <w:color w:val="009FDF"/>
    </w:rPr>
  </w:style>
  <w:style w:type="paragraph" w:styleId="Heading5">
    <w:name w:val="heading 5"/>
    <w:basedOn w:val="Normal"/>
    <w:next w:val="Normal"/>
    <w:link w:val="Heading5Char"/>
    <w:qFormat/>
    <w:rsid w:val="00DA2A4E"/>
    <w:pPr>
      <w:keepNext/>
      <w:keepLines/>
      <w:numPr>
        <w:ilvl w:val="4"/>
        <w:numId w:val="1"/>
      </w:numPr>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qFormat/>
    <w:rsid w:val="00DA2A4E"/>
    <w:pPr>
      <w:keepNext/>
      <w:keepLines/>
      <w:numPr>
        <w:ilvl w:val="5"/>
        <w:numId w:val="1"/>
      </w:numPr>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qFormat/>
    <w:rsid w:val="00DA2A4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DA2A4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DA2A4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D6F63"/>
    <w:rPr>
      <w:rFonts w:asciiTheme="majorHAnsi" w:eastAsiaTheme="majorEastAsia" w:hAnsiTheme="majorHAnsi" w:cstheme="majorBidi"/>
      <w:b/>
      <w:bCs/>
      <w:smallCaps/>
      <w:color w:val="009FDF"/>
      <w:lang w:val="en-US"/>
    </w:rPr>
  </w:style>
  <w:style w:type="paragraph" w:customStyle="1" w:styleId="Picturecaption">
    <w:name w:val="Picture caption"/>
    <w:basedOn w:val="Normal"/>
    <w:next w:val="Normal"/>
    <w:link w:val="PicturecaptionCar"/>
    <w:qFormat/>
    <w:rsid w:val="00DE60AD"/>
    <w:pPr>
      <w:jc w:val="center"/>
    </w:pPr>
    <w:rPr>
      <w:rFonts w:asciiTheme="majorHAnsi" w:hAnsiTheme="majorHAnsi"/>
      <w:i/>
      <w:color w:val="407EC9"/>
    </w:rPr>
  </w:style>
  <w:style w:type="character" w:customStyle="1" w:styleId="PicturecaptionCar">
    <w:name w:val="Picture caption Car"/>
    <w:basedOn w:val="DefaultParagraphFont"/>
    <w:link w:val="Picturecaption"/>
    <w:rsid w:val="00DE60AD"/>
    <w:rPr>
      <w:rFonts w:asciiTheme="majorHAnsi" w:hAnsiTheme="majorHAnsi"/>
      <w:i/>
      <w:color w:val="407EC9"/>
    </w:rPr>
  </w:style>
  <w:style w:type="character" w:customStyle="1" w:styleId="Heading1Char">
    <w:name w:val="Heading 1 Char"/>
    <w:basedOn w:val="DefaultParagraphFont"/>
    <w:link w:val="Heading1"/>
    <w:uiPriority w:val="9"/>
    <w:rsid w:val="00DA2A4E"/>
    <w:rPr>
      <w:rFonts w:asciiTheme="majorHAnsi" w:eastAsiaTheme="majorEastAsia" w:hAnsiTheme="majorHAnsi" w:cstheme="majorBidi"/>
      <w:b/>
      <w:bCs/>
      <w:caps/>
      <w:color w:val="009FDF"/>
      <w:sz w:val="28"/>
      <w:lang w:val="en-GB" w:eastAsia="en-GB"/>
    </w:rPr>
  </w:style>
  <w:style w:type="character" w:customStyle="1" w:styleId="Heading2Char">
    <w:name w:val="Heading 2 Char"/>
    <w:basedOn w:val="DefaultParagraphFont"/>
    <w:link w:val="Heading2"/>
    <w:rsid w:val="00DA2A4E"/>
    <w:rPr>
      <w:rFonts w:asciiTheme="majorHAnsi" w:eastAsiaTheme="majorEastAsia" w:hAnsiTheme="majorHAnsi" w:cstheme="majorBidi"/>
      <w:b/>
      <w:bCs/>
      <w:caps/>
      <w:color w:val="009FDF"/>
      <w:sz w:val="24"/>
      <w:lang w:val="en-GB" w:eastAsia="en-GB"/>
    </w:rPr>
  </w:style>
  <w:style w:type="paragraph" w:customStyle="1" w:styleId="Titredudocument">
    <w:name w:val="Titre du document"/>
    <w:basedOn w:val="Normal"/>
    <w:rsid w:val="0006563D"/>
    <w:pPr>
      <w:spacing w:line="500" w:lineRule="exact"/>
      <w:ind w:left="907" w:right="907"/>
    </w:pPr>
    <w:rPr>
      <w:b/>
      <w:color w:val="FFFFFF" w:themeColor="background1"/>
      <w:sz w:val="50"/>
      <w:szCs w:val="50"/>
    </w:rPr>
  </w:style>
  <w:style w:type="paragraph" w:customStyle="1" w:styleId="Textedesaisie">
    <w:name w:val="Texte de saisie"/>
    <w:basedOn w:val="Normal"/>
    <w:link w:val="TextedesaisieCar"/>
    <w:autoRedefine/>
    <w:rsid w:val="0006563D"/>
    <w:rPr>
      <w:color w:val="000000" w:themeColor="text1"/>
    </w:rPr>
  </w:style>
  <w:style w:type="paragraph" w:customStyle="1" w:styleId="Textepuce1">
    <w:name w:val="Texte puce 1"/>
    <w:basedOn w:val="Textedesaisie"/>
    <w:rsid w:val="00DA2A4E"/>
    <w:rPr>
      <w:lang w:val="fr-FR"/>
    </w:rPr>
  </w:style>
  <w:style w:type="paragraph" w:customStyle="1" w:styleId="Textepuce2">
    <w:name w:val="Texte puce 2"/>
    <w:basedOn w:val="Textedesaisie"/>
    <w:rsid w:val="00DA2A4E"/>
  </w:style>
  <w:style w:type="paragraph" w:customStyle="1" w:styleId="Sparationtitre1">
    <w:name w:val="Séparation titre 1"/>
    <w:basedOn w:val="Textedesaisie"/>
    <w:rsid w:val="0006563D"/>
    <w:pPr>
      <w:pBdr>
        <w:bottom w:val="single" w:sz="8" w:space="1" w:color="4472C4" w:themeColor="accent1"/>
      </w:pBdr>
      <w:spacing w:line="90" w:lineRule="exact"/>
      <w:ind w:right="8787"/>
    </w:pPr>
  </w:style>
  <w:style w:type="paragraph" w:customStyle="1" w:styleId="Sparationtitre2">
    <w:name w:val="Séparation titre 2"/>
    <w:basedOn w:val="Textedesaisie"/>
    <w:rsid w:val="0006563D"/>
    <w:pPr>
      <w:pBdr>
        <w:bottom w:val="single" w:sz="4" w:space="1" w:color="575756"/>
      </w:pBdr>
      <w:spacing w:after="60" w:line="110" w:lineRule="exact"/>
      <w:ind w:right="8787"/>
    </w:pPr>
  </w:style>
  <w:style w:type="paragraph" w:customStyle="1" w:styleId="Numrotationdepage">
    <w:name w:val="Numérotation de page"/>
    <w:basedOn w:val="Normal"/>
    <w:rsid w:val="0006563D"/>
    <w:pPr>
      <w:spacing w:line="180" w:lineRule="exact"/>
      <w:jc w:val="right"/>
    </w:pPr>
    <w:rPr>
      <w:color w:val="4472C4" w:themeColor="accent1"/>
    </w:rPr>
  </w:style>
  <w:style w:type="paragraph" w:customStyle="1" w:styleId="Numroedition">
    <w:name w:val="Numéro edition"/>
    <w:basedOn w:val="Normal"/>
    <w:rsid w:val="0006563D"/>
    <w:pPr>
      <w:framePr w:wrap="around" w:hAnchor="margin" w:xAlign="center" w:yAlign="bottom"/>
    </w:pPr>
    <w:rPr>
      <w:b/>
      <w:color w:val="4472C4" w:themeColor="accent1"/>
      <w:sz w:val="50"/>
      <w:szCs w:val="50"/>
    </w:rPr>
  </w:style>
  <w:style w:type="paragraph" w:customStyle="1" w:styleId="Numroeditionpieddepage">
    <w:name w:val="Numéro edition pied de page"/>
    <w:basedOn w:val="Footer"/>
    <w:rsid w:val="0006563D"/>
    <w:pPr>
      <w:framePr w:hSpace="142" w:wrap="around" w:hAnchor="margin" w:xAlign="center" w:yAlign="bottom"/>
      <w:spacing w:before="40" w:line="180" w:lineRule="exact"/>
      <w:suppressOverlap/>
    </w:pPr>
    <w:rPr>
      <w:b/>
      <w:color w:val="4472C4" w:themeColor="accent1"/>
      <w:sz w:val="15"/>
      <w:szCs w:val="15"/>
      <w:lang w:val="en-GB"/>
    </w:rPr>
  </w:style>
  <w:style w:type="paragraph" w:styleId="Footer">
    <w:name w:val="footer"/>
    <w:link w:val="FooterChar"/>
    <w:uiPriority w:val="99"/>
    <w:rsid w:val="00DA2A4E"/>
    <w:pPr>
      <w:spacing w:after="0" w:line="240" w:lineRule="exact"/>
    </w:pPr>
    <w:rPr>
      <w:sz w:val="20"/>
      <w:lang w:val="en-US"/>
    </w:rPr>
  </w:style>
  <w:style w:type="character" w:customStyle="1" w:styleId="FooterChar">
    <w:name w:val="Footer Char"/>
    <w:basedOn w:val="DefaultParagraphFont"/>
    <w:link w:val="Footer"/>
    <w:uiPriority w:val="99"/>
    <w:rsid w:val="00DA2A4E"/>
    <w:rPr>
      <w:sz w:val="20"/>
      <w:lang w:val="en-US"/>
    </w:rPr>
  </w:style>
  <w:style w:type="paragraph" w:customStyle="1" w:styleId="Titrecontents">
    <w:name w:val="Titre contents"/>
    <w:basedOn w:val="Header"/>
    <w:rsid w:val="0006563D"/>
    <w:pPr>
      <w:pBdr>
        <w:bottom w:val="single" w:sz="8" w:space="12" w:color="4472C4" w:themeColor="accent1"/>
      </w:pBdr>
      <w:spacing w:before="100" w:line="560" w:lineRule="exact"/>
    </w:pPr>
    <w:rPr>
      <w:b/>
      <w:caps/>
      <w:color w:val="ED7D31" w:themeColor="accent2"/>
      <w:sz w:val="56"/>
      <w:szCs w:val="56"/>
      <w:lang w:val="en-GB"/>
    </w:rPr>
  </w:style>
  <w:style w:type="paragraph" w:styleId="Header">
    <w:name w:val="header"/>
    <w:link w:val="HeaderChar"/>
    <w:uiPriority w:val="99"/>
    <w:rsid w:val="00DA2A4E"/>
    <w:pPr>
      <w:spacing w:after="0" w:line="240" w:lineRule="exact"/>
    </w:pPr>
    <w:rPr>
      <w:sz w:val="20"/>
      <w:lang w:val="en-US"/>
    </w:rPr>
  </w:style>
  <w:style w:type="character" w:customStyle="1" w:styleId="HeaderChar">
    <w:name w:val="Header Char"/>
    <w:basedOn w:val="DefaultParagraphFont"/>
    <w:link w:val="Header"/>
    <w:uiPriority w:val="99"/>
    <w:rsid w:val="00DA2A4E"/>
    <w:rPr>
      <w:sz w:val="20"/>
      <w:lang w:val="en-US"/>
    </w:rPr>
  </w:style>
  <w:style w:type="paragraph" w:customStyle="1" w:styleId="Titrelistoffigures">
    <w:name w:val="Titre list of figures"/>
    <w:basedOn w:val="Normal"/>
    <w:rsid w:val="00DA2A4E"/>
    <w:pPr>
      <w:spacing w:line="480" w:lineRule="atLeast"/>
    </w:pPr>
    <w:rPr>
      <w:b/>
      <w:color w:val="ED7D31" w:themeColor="accent2"/>
      <w:sz w:val="40"/>
      <w:szCs w:val="40"/>
    </w:rPr>
  </w:style>
  <w:style w:type="paragraph" w:customStyle="1" w:styleId="Textetableau">
    <w:name w:val="Texte tableau"/>
    <w:basedOn w:val="Normal"/>
    <w:rsid w:val="0006563D"/>
    <w:pPr>
      <w:ind w:left="113" w:right="113"/>
    </w:pPr>
    <w:rPr>
      <w:color w:val="4472C4" w:themeColor="accent1"/>
    </w:rPr>
  </w:style>
  <w:style w:type="paragraph" w:customStyle="1" w:styleId="Titretableau">
    <w:name w:val="Titre tableau"/>
    <w:basedOn w:val="Textetableau"/>
    <w:rsid w:val="0006563D"/>
    <w:rPr>
      <w:b/>
      <w:color w:val="ED7D31" w:themeColor="accent2"/>
    </w:rPr>
  </w:style>
  <w:style w:type="character" w:customStyle="1" w:styleId="Heading4Char">
    <w:name w:val="Heading 4 Char"/>
    <w:basedOn w:val="DefaultParagraphFont"/>
    <w:link w:val="Heading4"/>
    <w:rsid w:val="00DA2A4E"/>
    <w:rPr>
      <w:rFonts w:asciiTheme="majorHAnsi" w:eastAsiaTheme="majorEastAsia" w:hAnsiTheme="majorHAnsi" w:cstheme="majorBidi"/>
      <w:b/>
      <w:bCs/>
      <w:iCs/>
      <w:color w:val="009FDF"/>
      <w:lang w:val="en-GB" w:eastAsia="en-GB"/>
    </w:rPr>
  </w:style>
  <w:style w:type="character" w:customStyle="1" w:styleId="Heading5Char">
    <w:name w:val="Heading 5 Char"/>
    <w:basedOn w:val="DefaultParagraphFont"/>
    <w:link w:val="Heading5"/>
    <w:rsid w:val="00DA2A4E"/>
    <w:rPr>
      <w:rFonts w:asciiTheme="majorHAnsi" w:eastAsiaTheme="majorEastAsia" w:hAnsiTheme="majorHAnsi" w:cstheme="majorBidi"/>
      <w:color w:val="1F3763" w:themeColor="accent1" w:themeShade="7F"/>
      <w:lang w:val="en-GB" w:eastAsia="en-GB"/>
    </w:rPr>
  </w:style>
  <w:style w:type="character" w:customStyle="1" w:styleId="Heading6Char">
    <w:name w:val="Heading 6 Char"/>
    <w:basedOn w:val="DefaultParagraphFont"/>
    <w:link w:val="Heading6"/>
    <w:rsid w:val="00DA2A4E"/>
    <w:rPr>
      <w:rFonts w:asciiTheme="majorHAnsi" w:eastAsiaTheme="majorEastAsia" w:hAnsiTheme="majorHAnsi" w:cstheme="majorBidi"/>
      <w:i/>
      <w:iCs/>
      <w:color w:val="1F3763" w:themeColor="accent1" w:themeShade="7F"/>
      <w:lang w:val="en-GB" w:eastAsia="en-GB"/>
    </w:rPr>
  </w:style>
  <w:style w:type="character" w:customStyle="1" w:styleId="Heading7Char">
    <w:name w:val="Heading 7 Char"/>
    <w:basedOn w:val="DefaultParagraphFont"/>
    <w:link w:val="Heading7"/>
    <w:rsid w:val="00DA2A4E"/>
    <w:rPr>
      <w:rFonts w:asciiTheme="majorHAnsi" w:eastAsiaTheme="majorEastAsia" w:hAnsiTheme="majorHAnsi" w:cstheme="majorBidi"/>
      <w:i/>
      <w:iCs/>
      <w:color w:val="404040" w:themeColor="text1" w:themeTint="BF"/>
      <w:lang w:val="en-GB" w:eastAsia="en-GB"/>
    </w:rPr>
  </w:style>
  <w:style w:type="character" w:customStyle="1" w:styleId="Heading8Char">
    <w:name w:val="Heading 8 Char"/>
    <w:basedOn w:val="DefaultParagraphFont"/>
    <w:link w:val="Heading8"/>
    <w:rsid w:val="00DA2A4E"/>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rsid w:val="00DA2A4E"/>
    <w:rPr>
      <w:rFonts w:asciiTheme="majorHAnsi" w:eastAsiaTheme="majorEastAsia" w:hAnsiTheme="majorHAnsi" w:cstheme="majorBidi"/>
      <w:i/>
      <w:iCs/>
      <w:color w:val="404040" w:themeColor="text1" w:themeTint="BF"/>
      <w:sz w:val="20"/>
      <w:szCs w:val="20"/>
      <w:lang w:val="en-GB" w:eastAsia="en-GB"/>
    </w:rPr>
  </w:style>
  <w:style w:type="paragraph" w:styleId="TOC1">
    <w:name w:val="toc 1"/>
    <w:basedOn w:val="Normal"/>
    <w:next w:val="Normal"/>
    <w:autoRedefine/>
    <w:uiPriority w:val="39"/>
    <w:rsid w:val="00DA2A4E"/>
    <w:pPr>
      <w:tabs>
        <w:tab w:val="right" w:leader="dot" w:pos="10206"/>
      </w:tabs>
      <w:spacing w:line="300" w:lineRule="atLeast"/>
      <w:ind w:right="424"/>
    </w:pPr>
    <w:rPr>
      <w:b/>
      <w:noProof/>
      <w:color w:val="4472C4" w:themeColor="accent1"/>
    </w:rPr>
  </w:style>
  <w:style w:type="paragraph" w:styleId="TOC2">
    <w:name w:val="toc 2"/>
    <w:basedOn w:val="Normal"/>
    <w:next w:val="Normal"/>
    <w:autoRedefine/>
    <w:uiPriority w:val="39"/>
    <w:rsid w:val="00DA2A4E"/>
    <w:pPr>
      <w:tabs>
        <w:tab w:val="right" w:leader="dot" w:pos="10206"/>
      </w:tabs>
      <w:spacing w:line="300" w:lineRule="atLeast"/>
      <w:ind w:right="424"/>
    </w:pPr>
    <w:rPr>
      <w:noProof/>
      <w:color w:val="4472C4" w:themeColor="accent1"/>
    </w:rPr>
  </w:style>
  <w:style w:type="paragraph" w:styleId="TOC3">
    <w:name w:val="toc 3"/>
    <w:basedOn w:val="Normal"/>
    <w:next w:val="Normal"/>
    <w:autoRedefine/>
    <w:uiPriority w:val="39"/>
    <w:unhideWhenUsed/>
    <w:rsid w:val="00DA2A4E"/>
    <w:pPr>
      <w:spacing w:after="100"/>
      <w:ind w:left="360"/>
    </w:pPr>
  </w:style>
  <w:style w:type="paragraph" w:styleId="Caption">
    <w:name w:val="caption"/>
    <w:basedOn w:val="Normal"/>
    <w:next w:val="Normal"/>
    <w:autoRedefine/>
    <w:qFormat/>
    <w:rsid w:val="004A0018"/>
    <w:pPr>
      <w:jc w:val="center"/>
    </w:pPr>
    <w:rPr>
      <w:b/>
      <w:bCs/>
      <w:i/>
      <w:color w:val="575756"/>
      <w:u w:val="single"/>
      <w:lang w:val="fr-FR"/>
    </w:rPr>
  </w:style>
  <w:style w:type="paragraph" w:styleId="TableofFigures">
    <w:name w:val="table of figures"/>
    <w:basedOn w:val="Normal"/>
    <w:next w:val="Normal"/>
    <w:uiPriority w:val="99"/>
    <w:rsid w:val="00DA2A4E"/>
    <w:pPr>
      <w:spacing w:line="300" w:lineRule="atLeast"/>
    </w:pPr>
    <w:rPr>
      <w:i/>
      <w:color w:val="4472C4" w:themeColor="accent1"/>
    </w:rPr>
  </w:style>
  <w:style w:type="paragraph" w:styleId="Subtitle">
    <w:name w:val="Subtitle"/>
    <w:aliases w:val="Document subtitle"/>
    <w:basedOn w:val="Normal"/>
    <w:next w:val="Normal"/>
    <w:link w:val="SubtitleChar"/>
    <w:uiPriority w:val="11"/>
    <w:qFormat/>
    <w:rsid w:val="00DA2A4E"/>
    <w:pPr>
      <w:numPr>
        <w:ilvl w:val="1"/>
      </w:numPr>
      <w:spacing w:before="60" w:line="500" w:lineRule="atLeast"/>
    </w:pPr>
    <w:rPr>
      <w:rFonts w:asciiTheme="majorHAnsi" w:eastAsiaTheme="majorEastAsia" w:hAnsiTheme="majorHAnsi" w:cstheme="majorBidi"/>
      <w:iCs/>
      <w:color w:val="4472C4" w:themeColor="accent1"/>
      <w:spacing w:val="15"/>
      <w:sz w:val="50"/>
    </w:rPr>
  </w:style>
  <w:style w:type="character" w:customStyle="1" w:styleId="SubtitleChar">
    <w:name w:val="Subtitle Char"/>
    <w:aliases w:val="Document subtitle Char"/>
    <w:basedOn w:val="DefaultParagraphFont"/>
    <w:link w:val="Subtitle"/>
    <w:uiPriority w:val="11"/>
    <w:rsid w:val="00DA2A4E"/>
    <w:rPr>
      <w:rFonts w:asciiTheme="majorHAnsi" w:eastAsiaTheme="majorEastAsia" w:hAnsiTheme="majorHAnsi" w:cstheme="majorBidi"/>
      <w:iCs/>
      <w:color w:val="4472C4" w:themeColor="accent1"/>
      <w:spacing w:val="15"/>
      <w:sz w:val="50"/>
      <w:szCs w:val="24"/>
      <w:lang w:val="en-GB"/>
    </w:rPr>
  </w:style>
  <w:style w:type="character" w:styleId="Hyperlink">
    <w:name w:val="Hyperlink"/>
    <w:basedOn w:val="DefaultParagraphFont"/>
    <w:uiPriority w:val="99"/>
    <w:unhideWhenUsed/>
    <w:rsid w:val="00DA2A4E"/>
    <w:rPr>
      <w:color w:val="0563C1" w:themeColor="hyperlink"/>
      <w:u w:val="single"/>
    </w:rPr>
  </w:style>
  <w:style w:type="paragraph" w:styleId="BalloonText">
    <w:name w:val="Balloon Text"/>
    <w:basedOn w:val="Normal"/>
    <w:link w:val="BalloonTextChar"/>
    <w:uiPriority w:val="99"/>
    <w:rsid w:val="00DA2A4E"/>
    <w:rPr>
      <w:rFonts w:ascii="Tahoma" w:hAnsi="Tahoma" w:cs="Tahoma"/>
      <w:sz w:val="16"/>
      <w:szCs w:val="16"/>
    </w:rPr>
  </w:style>
  <w:style w:type="character" w:customStyle="1" w:styleId="BalloonTextChar">
    <w:name w:val="Balloon Text Char"/>
    <w:basedOn w:val="DefaultParagraphFont"/>
    <w:link w:val="BalloonText"/>
    <w:uiPriority w:val="99"/>
    <w:rsid w:val="00DA2A4E"/>
    <w:rPr>
      <w:rFonts w:ascii="Tahoma" w:hAnsi="Tahoma" w:cs="Tahoma"/>
      <w:sz w:val="16"/>
      <w:szCs w:val="16"/>
      <w:lang w:val="en-US"/>
    </w:rPr>
  </w:style>
  <w:style w:type="table" w:styleId="TableGrid">
    <w:name w:val="Table Grid"/>
    <w:basedOn w:val="TableNormal"/>
    <w:rsid w:val="00DA2A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uiPriority w:val="63"/>
    <w:rsid w:val="00DA2A4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ED7D31"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BE4D5" w:themeFill="accent2" w:themeFillTint="33"/>
      </w:tcPr>
    </w:tblStylePr>
  </w:style>
  <w:style w:type="paragraph" w:customStyle="1" w:styleId="Docuemnttitle">
    <w:name w:val="Docuemnt title"/>
    <w:basedOn w:val="Normal"/>
    <w:rsid w:val="00DA2A4E"/>
    <w:pPr>
      <w:spacing w:line="500" w:lineRule="exact"/>
      <w:ind w:left="907" w:right="907"/>
    </w:pPr>
    <w:rPr>
      <w:b/>
      <w:color w:val="FFFFFF" w:themeColor="background1"/>
      <w:sz w:val="50"/>
      <w:szCs w:val="50"/>
    </w:rPr>
  </w:style>
  <w:style w:type="paragraph" w:customStyle="1" w:styleId="Corpsdetexte1">
    <w:name w:val="Corps de texte1"/>
    <w:basedOn w:val="Normal"/>
    <w:link w:val="BodytextCar"/>
    <w:autoRedefine/>
    <w:rsid w:val="00DA2A4E"/>
    <w:rPr>
      <w:color w:val="000000" w:themeColor="text1"/>
    </w:rPr>
  </w:style>
  <w:style w:type="character" w:customStyle="1" w:styleId="BodytextCar">
    <w:name w:val="Body text Car"/>
    <w:basedOn w:val="DefaultParagraphFont"/>
    <w:link w:val="Corpsdetexte1"/>
    <w:rsid w:val="00DA2A4E"/>
    <w:rPr>
      <w:color w:val="000000" w:themeColor="text1"/>
      <w:lang w:val="en-US"/>
    </w:rPr>
  </w:style>
  <w:style w:type="paragraph" w:customStyle="1" w:styleId="Bulletpoint1text">
    <w:name w:val="Bullet point 1 text"/>
    <w:basedOn w:val="Corpsdetexte1"/>
    <w:rsid w:val="00DA2A4E"/>
    <w:pPr>
      <w:numPr>
        <w:numId w:val="2"/>
      </w:numPr>
    </w:pPr>
    <w:rPr>
      <w:lang w:val="fr-FR"/>
    </w:rPr>
  </w:style>
  <w:style w:type="paragraph" w:customStyle="1" w:styleId="Bulletpoint2text">
    <w:name w:val="Bullet point 2 text"/>
    <w:basedOn w:val="Corpsdetexte1"/>
    <w:rsid w:val="00DA2A4E"/>
    <w:pPr>
      <w:numPr>
        <w:numId w:val="3"/>
      </w:numPr>
    </w:pPr>
  </w:style>
  <w:style w:type="paragraph" w:customStyle="1" w:styleId="SeparationlineHeading1">
    <w:name w:val="Separation line Heading 1"/>
    <w:basedOn w:val="Corpsdetexte1"/>
    <w:next w:val="Corpsdetexte1"/>
    <w:autoRedefine/>
    <w:rsid w:val="00DA2A4E"/>
    <w:pPr>
      <w:pBdr>
        <w:bottom w:val="single" w:sz="8" w:space="1" w:color="4472C4" w:themeColor="accent1"/>
      </w:pBdr>
      <w:spacing w:line="90" w:lineRule="exact"/>
      <w:ind w:right="8787"/>
    </w:pPr>
  </w:style>
  <w:style w:type="paragraph" w:customStyle="1" w:styleId="SeparationlineHeading2">
    <w:name w:val="Separation line Heading 2"/>
    <w:basedOn w:val="Corpsdetexte1"/>
    <w:next w:val="Corpsdetexte1"/>
    <w:autoRedefine/>
    <w:rsid w:val="00DA2A4E"/>
    <w:pPr>
      <w:pBdr>
        <w:bottom w:val="single" w:sz="4" w:space="1" w:color="575756"/>
      </w:pBdr>
      <w:spacing w:after="60" w:line="110" w:lineRule="exact"/>
      <w:ind w:right="8787"/>
    </w:pPr>
  </w:style>
  <w:style w:type="paragraph" w:customStyle="1" w:styleId="Pagenumbering">
    <w:name w:val="Page numbering"/>
    <w:basedOn w:val="Normal"/>
    <w:autoRedefine/>
    <w:rsid w:val="00DA2A4E"/>
    <w:pPr>
      <w:spacing w:line="180" w:lineRule="exact"/>
      <w:jc w:val="right"/>
    </w:pPr>
    <w:rPr>
      <w:color w:val="4472C4" w:themeColor="accent1"/>
    </w:rPr>
  </w:style>
  <w:style w:type="paragraph" w:customStyle="1" w:styleId="Editionnumber">
    <w:name w:val="Edition number"/>
    <w:basedOn w:val="Normal"/>
    <w:autoRedefine/>
    <w:rsid w:val="00DA2A4E"/>
    <w:pPr>
      <w:framePr w:wrap="around" w:hAnchor="margin" w:xAlign="center" w:yAlign="bottom"/>
    </w:pPr>
    <w:rPr>
      <w:b/>
      <w:color w:val="4472C4" w:themeColor="accent1"/>
      <w:sz w:val="50"/>
      <w:szCs w:val="50"/>
    </w:rPr>
  </w:style>
  <w:style w:type="paragraph" w:customStyle="1" w:styleId="Editionnumberfooter">
    <w:name w:val="Edition number footer"/>
    <w:basedOn w:val="Footer"/>
    <w:rsid w:val="00DA2A4E"/>
    <w:pPr>
      <w:framePr w:hSpace="142" w:wrap="around" w:hAnchor="margin" w:xAlign="center" w:yAlign="bottom"/>
      <w:spacing w:before="40" w:line="180" w:lineRule="exact"/>
      <w:suppressOverlap/>
    </w:pPr>
    <w:rPr>
      <w:b/>
      <w:color w:val="4472C4" w:themeColor="accent1"/>
      <w:sz w:val="15"/>
      <w:szCs w:val="15"/>
      <w:lang w:val="en-GB"/>
    </w:rPr>
  </w:style>
  <w:style w:type="paragraph" w:customStyle="1" w:styleId="Contentsheading">
    <w:name w:val="Contents heading"/>
    <w:basedOn w:val="Header"/>
    <w:rsid w:val="00DA2A4E"/>
    <w:pPr>
      <w:pBdr>
        <w:bottom w:val="single" w:sz="8" w:space="12" w:color="4472C4" w:themeColor="accent1"/>
      </w:pBdr>
      <w:spacing w:before="100" w:line="560" w:lineRule="exact"/>
    </w:pPr>
    <w:rPr>
      <w:b/>
      <w:caps/>
      <w:color w:val="ED7D31" w:themeColor="accent2"/>
      <w:sz w:val="56"/>
      <w:szCs w:val="56"/>
      <w:lang w:val="en-GB"/>
    </w:rPr>
  </w:style>
  <w:style w:type="paragraph" w:customStyle="1" w:styleId="Tablebodytext">
    <w:name w:val="Table body text"/>
    <w:basedOn w:val="Normal"/>
    <w:autoRedefine/>
    <w:rsid w:val="00DA2A4E"/>
    <w:pPr>
      <w:ind w:left="113" w:right="113"/>
    </w:pPr>
    <w:rPr>
      <w:sz w:val="20"/>
    </w:rPr>
  </w:style>
  <w:style w:type="paragraph" w:customStyle="1" w:styleId="Tableheading">
    <w:name w:val="Table heading"/>
    <w:basedOn w:val="Tablebodytext"/>
    <w:qFormat/>
    <w:rsid w:val="00DA2A4E"/>
    <w:rPr>
      <w:b/>
      <w:color w:val="ED7D31" w:themeColor="accent2"/>
    </w:rPr>
  </w:style>
  <w:style w:type="paragraph" w:customStyle="1" w:styleId="Annex">
    <w:name w:val="Annex"/>
    <w:basedOn w:val="Heading1"/>
    <w:next w:val="Corpsdetexte1"/>
    <w:link w:val="AnnexCar"/>
    <w:autoRedefine/>
    <w:qFormat/>
    <w:rsid w:val="001030B5"/>
    <w:pPr>
      <w:numPr>
        <w:numId w:val="4"/>
      </w:numPr>
      <w:spacing w:before="0" w:after="360"/>
    </w:pPr>
  </w:style>
  <w:style w:type="character" w:customStyle="1" w:styleId="AnnexCar">
    <w:name w:val="Annex Car"/>
    <w:basedOn w:val="BodytextCar"/>
    <w:link w:val="Annex"/>
    <w:rsid w:val="001030B5"/>
    <w:rPr>
      <w:rFonts w:asciiTheme="majorHAnsi" w:eastAsiaTheme="majorEastAsia" w:hAnsiTheme="majorHAnsi" w:cstheme="majorBidi"/>
      <w:b/>
      <w:bCs/>
      <w:caps/>
      <w:color w:val="009FDF"/>
      <w:sz w:val="28"/>
      <w:lang w:val="en-GB" w:eastAsia="en-GB"/>
    </w:rPr>
  </w:style>
  <w:style w:type="paragraph" w:customStyle="1" w:styleId="Annexheading10">
    <w:name w:val="Annex heading 1"/>
    <w:basedOn w:val="Heading1"/>
    <w:link w:val="Annexheading1Car"/>
    <w:autoRedefine/>
    <w:qFormat/>
    <w:rsid w:val="00505410"/>
    <w:pPr>
      <w:numPr>
        <w:numId w:val="5"/>
      </w:numPr>
    </w:pPr>
  </w:style>
  <w:style w:type="character" w:customStyle="1" w:styleId="Annexheading1Car">
    <w:name w:val="Annex heading 1 Car"/>
    <w:basedOn w:val="Heading1Char"/>
    <w:link w:val="Annexheading10"/>
    <w:rsid w:val="00505410"/>
    <w:rPr>
      <w:rFonts w:asciiTheme="majorHAnsi" w:eastAsiaTheme="majorEastAsia" w:hAnsiTheme="majorHAnsi" w:cstheme="majorBidi"/>
      <w:b/>
      <w:bCs/>
      <w:caps/>
      <w:color w:val="009FDF"/>
      <w:sz w:val="28"/>
      <w:lang w:val="en-GB" w:eastAsia="en-GB"/>
    </w:rPr>
  </w:style>
  <w:style w:type="paragraph" w:styleId="TOC4">
    <w:name w:val="toc 4"/>
    <w:basedOn w:val="Normal"/>
    <w:next w:val="Normal"/>
    <w:autoRedefine/>
    <w:uiPriority w:val="39"/>
    <w:unhideWhenUsed/>
    <w:rsid w:val="00DA2A4E"/>
    <w:pPr>
      <w:spacing w:after="100"/>
      <w:ind w:left="540"/>
    </w:pPr>
  </w:style>
  <w:style w:type="character" w:styleId="EndnoteReference">
    <w:name w:val="endnote reference"/>
    <w:basedOn w:val="DefaultParagraphFont"/>
    <w:uiPriority w:val="99"/>
    <w:semiHidden/>
    <w:unhideWhenUsed/>
    <w:rsid w:val="00DA2A4E"/>
    <w:rPr>
      <w:vertAlign w:val="superscript"/>
    </w:rPr>
  </w:style>
  <w:style w:type="paragraph" w:styleId="EndnoteText">
    <w:name w:val="endnote text"/>
    <w:basedOn w:val="Normal"/>
    <w:link w:val="EndnoteTextChar1"/>
    <w:uiPriority w:val="99"/>
    <w:semiHidden/>
    <w:unhideWhenUsed/>
    <w:rsid w:val="00DA2A4E"/>
    <w:rPr>
      <w:sz w:val="20"/>
      <w:szCs w:val="20"/>
    </w:rPr>
  </w:style>
  <w:style w:type="character" w:customStyle="1" w:styleId="EndnoteTextChar1">
    <w:name w:val="Endnote Text Char1"/>
    <w:basedOn w:val="DefaultParagraphFont"/>
    <w:link w:val="EndnoteText"/>
    <w:uiPriority w:val="99"/>
    <w:semiHidden/>
    <w:rsid w:val="00DA2A4E"/>
    <w:rPr>
      <w:sz w:val="20"/>
      <w:szCs w:val="20"/>
      <w:lang w:val="en-US"/>
    </w:rPr>
  </w:style>
  <w:style w:type="paragraph" w:styleId="Title">
    <w:name w:val="Title"/>
    <w:aliases w:val="Document title"/>
    <w:basedOn w:val="Normal"/>
    <w:next w:val="Normal"/>
    <w:link w:val="TitleChar"/>
    <w:uiPriority w:val="10"/>
    <w:qFormat/>
    <w:rsid w:val="00DA2A4E"/>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Document title Char"/>
    <w:basedOn w:val="DefaultParagraphFont"/>
    <w:link w:val="Title"/>
    <w:uiPriority w:val="10"/>
    <w:rsid w:val="00DA2A4E"/>
    <w:rPr>
      <w:rFonts w:asciiTheme="majorHAnsi" w:eastAsiaTheme="majorEastAsia" w:hAnsiTheme="majorHAnsi" w:cstheme="majorBidi"/>
      <w:spacing w:val="-10"/>
      <w:kern w:val="28"/>
      <w:sz w:val="56"/>
      <w:szCs w:val="56"/>
      <w:lang w:val="en-US"/>
    </w:rPr>
  </w:style>
  <w:style w:type="paragraph" w:customStyle="1" w:styleId="AnnexFigure">
    <w:name w:val="Annex Figure"/>
    <w:basedOn w:val="Normal"/>
    <w:next w:val="Normal"/>
    <w:rsid w:val="00D9634A"/>
    <w:pPr>
      <w:numPr>
        <w:numId w:val="6"/>
      </w:numPr>
      <w:jc w:val="center"/>
    </w:pPr>
    <w:rPr>
      <w:i/>
    </w:rPr>
  </w:style>
  <w:style w:type="paragraph" w:customStyle="1" w:styleId="AnnexHeading1">
    <w:name w:val="Annex Heading 1"/>
    <w:basedOn w:val="Normal"/>
    <w:next w:val="BodyText"/>
    <w:rsid w:val="00D9634A"/>
    <w:pPr>
      <w:numPr>
        <w:numId w:val="7"/>
      </w:numPr>
    </w:pPr>
    <w:rPr>
      <w:rFonts w:cs="Arial"/>
      <w:b/>
      <w:caps/>
      <w:sz w:val="24"/>
    </w:rPr>
  </w:style>
  <w:style w:type="paragraph" w:customStyle="1" w:styleId="AnnexHeading2">
    <w:name w:val="Annex Heading 2"/>
    <w:basedOn w:val="Normal"/>
    <w:next w:val="BodyText"/>
    <w:rsid w:val="00D9634A"/>
    <w:pPr>
      <w:numPr>
        <w:ilvl w:val="1"/>
        <w:numId w:val="7"/>
      </w:numPr>
    </w:pPr>
    <w:rPr>
      <w:rFonts w:cs="Arial"/>
      <w:b/>
    </w:rPr>
  </w:style>
  <w:style w:type="paragraph" w:customStyle="1" w:styleId="AnnexHeading3">
    <w:name w:val="Annex Heading 3"/>
    <w:basedOn w:val="Normal"/>
    <w:next w:val="Normal"/>
    <w:rsid w:val="00D9634A"/>
    <w:pPr>
      <w:numPr>
        <w:ilvl w:val="2"/>
        <w:numId w:val="7"/>
      </w:numPr>
    </w:pPr>
    <w:rPr>
      <w:rFonts w:cs="Arial"/>
    </w:rPr>
  </w:style>
  <w:style w:type="paragraph" w:customStyle="1" w:styleId="AnnexHeading4">
    <w:name w:val="Annex Heading 4"/>
    <w:basedOn w:val="Normal"/>
    <w:next w:val="BodyText"/>
    <w:rsid w:val="00D9634A"/>
    <w:pPr>
      <w:numPr>
        <w:ilvl w:val="3"/>
        <w:numId w:val="7"/>
      </w:numPr>
    </w:pPr>
    <w:rPr>
      <w:rFonts w:cs="Arial"/>
    </w:rPr>
  </w:style>
  <w:style w:type="paragraph" w:customStyle="1" w:styleId="AnnexTable">
    <w:name w:val="Annex Table"/>
    <w:basedOn w:val="Normal"/>
    <w:next w:val="Normal"/>
    <w:rsid w:val="00D9634A"/>
    <w:pPr>
      <w:numPr>
        <w:numId w:val="8"/>
      </w:numPr>
      <w:tabs>
        <w:tab w:val="left" w:pos="1418"/>
      </w:tabs>
      <w:jc w:val="center"/>
    </w:pPr>
    <w:rPr>
      <w:i/>
    </w:rPr>
  </w:style>
  <w:style w:type="paragraph" w:styleId="BodyText">
    <w:name w:val="Body Text"/>
    <w:basedOn w:val="Normal"/>
    <w:link w:val="BodyTextChar"/>
    <w:qFormat/>
    <w:rsid w:val="00D9634A"/>
  </w:style>
  <w:style w:type="character" w:customStyle="1" w:styleId="BodyTextChar">
    <w:name w:val="Body Text Char"/>
    <w:basedOn w:val="DefaultParagraphFont"/>
    <w:link w:val="BodyText"/>
    <w:rsid w:val="00D9634A"/>
    <w:rPr>
      <w:rFonts w:ascii="Arial" w:eastAsia="Calibri" w:hAnsi="Arial" w:cs="Calibri"/>
      <w:lang w:val="en-GB" w:eastAsia="en-GB"/>
    </w:rPr>
  </w:style>
  <w:style w:type="paragraph" w:customStyle="1" w:styleId="Bullet1">
    <w:name w:val="Bullet 1"/>
    <w:basedOn w:val="Normal"/>
    <w:qFormat/>
    <w:rsid w:val="00D9634A"/>
    <w:pPr>
      <w:numPr>
        <w:numId w:val="11"/>
      </w:numPr>
      <w:tabs>
        <w:tab w:val="clear" w:pos="720"/>
        <w:tab w:val="left" w:pos="1134"/>
      </w:tabs>
      <w:ind w:left="1134" w:hanging="567"/>
      <w:outlineLvl w:val="0"/>
    </w:pPr>
    <w:rPr>
      <w:rFonts w:cs="Arial"/>
      <w:lang w:eastAsia="de-DE"/>
    </w:rPr>
  </w:style>
  <w:style w:type="paragraph" w:customStyle="1" w:styleId="Bullet1text">
    <w:name w:val="Bullet 1 text"/>
    <w:basedOn w:val="Normal"/>
    <w:qFormat/>
    <w:rsid w:val="00D9634A"/>
    <w:pPr>
      <w:suppressAutoHyphens/>
      <w:ind w:left="1134"/>
    </w:pPr>
    <w:rPr>
      <w:rFonts w:cs="Arial"/>
      <w:lang w:val="fr-FR"/>
    </w:rPr>
  </w:style>
  <w:style w:type="paragraph" w:customStyle="1" w:styleId="Bullet2">
    <w:name w:val="Bullet 2"/>
    <w:basedOn w:val="Normal"/>
    <w:link w:val="Bullet2Char"/>
    <w:qFormat/>
    <w:rsid w:val="00D9634A"/>
    <w:pPr>
      <w:numPr>
        <w:numId w:val="12"/>
      </w:numPr>
      <w:tabs>
        <w:tab w:val="left" w:pos="1701"/>
      </w:tabs>
      <w:ind w:left="1701" w:hanging="567"/>
    </w:pPr>
    <w:rPr>
      <w:rFonts w:cs="Arial"/>
    </w:rPr>
  </w:style>
  <w:style w:type="paragraph" w:customStyle="1" w:styleId="Bullet2text">
    <w:name w:val="Bullet 2 text"/>
    <w:basedOn w:val="Normal"/>
    <w:rsid w:val="00D9634A"/>
    <w:pPr>
      <w:suppressAutoHyphens/>
      <w:ind w:left="1701"/>
    </w:pPr>
    <w:rPr>
      <w:rFonts w:cs="Arial"/>
    </w:rPr>
  </w:style>
  <w:style w:type="paragraph" w:customStyle="1" w:styleId="Bullet3">
    <w:name w:val="Bullet 3"/>
    <w:basedOn w:val="Normal"/>
    <w:rsid w:val="00D9634A"/>
    <w:pPr>
      <w:numPr>
        <w:numId w:val="18"/>
      </w:numPr>
      <w:tabs>
        <w:tab w:val="left" w:pos="2268"/>
      </w:tabs>
      <w:spacing w:after="60"/>
      <w:ind w:left="2268" w:hanging="567"/>
    </w:pPr>
    <w:rPr>
      <w:rFonts w:cs="Arial"/>
      <w:sz w:val="20"/>
    </w:rPr>
  </w:style>
  <w:style w:type="paragraph" w:customStyle="1" w:styleId="Bullet3text">
    <w:name w:val="Bullet 3 text"/>
    <w:basedOn w:val="Normal"/>
    <w:rsid w:val="00D9634A"/>
    <w:pPr>
      <w:suppressAutoHyphens/>
      <w:spacing w:after="60"/>
      <w:ind w:left="2268"/>
    </w:pPr>
    <w:rPr>
      <w:rFonts w:cs="Arial"/>
      <w:sz w:val="20"/>
    </w:rPr>
  </w:style>
  <w:style w:type="paragraph" w:customStyle="1" w:styleId="Figure">
    <w:name w:val="Figure_#"/>
    <w:basedOn w:val="Normal"/>
    <w:next w:val="Normal"/>
    <w:qFormat/>
    <w:rsid w:val="00D9634A"/>
    <w:pPr>
      <w:numPr>
        <w:numId w:val="13"/>
      </w:numPr>
      <w:jc w:val="center"/>
    </w:pPr>
    <w:rPr>
      <w:i/>
      <w:szCs w:val="20"/>
    </w:rPr>
  </w:style>
  <w:style w:type="paragraph" w:customStyle="1" w:styleId="List1">
    <w:name w:val="List 1"/>
    <w:basedOn w:val="Normal"/>
    <w:qFormat/>
    <w:rsid w:val="00D9634A"/>
    <w:pPr>
      <w:numPr>
        <w:numId w:val="16"/>
      </w:numPr>
    </w:pPr>
    <w:rPr>
      <w:rFonts w:eastAsia="MS Mincho"/>
      <w:lang w:eastAsia="ja-JP"/>
    </w:rPr>
  </w:style>
  <w:style w:type="paragraph" w:customStyle="1" w:styleId="List1indent2">
    <w:name w:val="List 1 indent 2"/>
    <w:basedOn w:val="Normal"/>
    <w:rsid w:val="00D9634A"/>
    <w:pPr>
      <w:widowControl w:val="0"/>
      <w:numPr>
        <w:ilvl w:val="2"/>
        <w:numId w:val="16"/>
      </w:numPr>
      <w:autoSpaceDE w:val="0"/>
      <w:autoSpaceDN w:val="0"/>
      <w:adjustRightInd w:val="0"/>
    </w:pPr>
    <w:rPr>
      <w:rFonts w:cs="Arial"/>
      <w:sz w:val="20"/>
      <w:szCs w:val="20"/>
    </w:rPr>
  </w:style>
  <w:style w:type="paragraph" w:customStyle="1" w:styleId="List1indent2text">
    <w:name w:val="List 1 indent 2 text"/>
    <w:basedOn w:val="Normal"/>
    <w:rsid w:val="00D9634A"/>
    <w:pPr>
      <w:spacing w:after="60"/>
      <w:ind w:left="1701"/>
    </w:pPr>
    <w:rPr>
      <w:rFonts w:cs="Arial"/>
      <w:sz w:val="20"/>
    </w:rPr>
  </w:style>
  <w:style w:type="paragraph" w:customStyle="1" w:styleId="List1indenttext">
    <w:name w:val="List 1 indent text"/>
    <w:basedOn w:val="Normal"/>
    <w:rsid w:val="00D9634A"/>
    <w:pPr>
      <w:ind w:left="1134"/>
    </w:pPr>
    <w:rPr>
      <w:szCs w:val="20"/>
    </w:rPr>
  </w:style>
  <w:style w:type="paragraph" w:customStyle="1" w:styleId="List1text">
    <w:name w:val="List 1 text"/>
    <w:basedOn w:val="Normal"/>
    <w:qFormat/>
    <w:rsid w:val="00D9634A"/>
    <w:pPr>
      <w:ind w:left="567"/>
    </w:pPr>
    <w:rPr>
      <w:rFonts w:cs="Arial"/>
    </w:rPr>
  </w:style>
  <w:style w:type="character" w:styleId="PageNumber">
    <w:name w:val="page number"/>
    <w:basedOn w:val="DefaultParagraphFont"/>
    <w:rsid w:val="00D9634A"/>
  </w:style>
  <w:style w:type="paragraph" w:customStyle="1" w:styleId="Table">
    <w:name w:val="Table_#"/>
    <w:basedOn w:val="Normal"/>
    <w:next w:val="Normal"/>
    <w:qFormat/>
    <w:rsid w:val="00D9634A"/>
    <w:pPr>
      <w:numPr>
        <w:numId w:val="15"/>
      </w:numPr>
      <w:jc w:val="center"/>
    </w:pPr>
    <w:rPr>
      <w:i/>
      <w:szCs w:val="20"/>
    </w:rPr>
  </w:style>
  <w:style w:type="paragraph" w:styleId="TOC5">
    <w:name w:val="toc 5"/>
    <w:basedOn w:val="Normal"/>
    <w:next w:val="Normal"/>
    <w:autoRedefine/>
    <w:uiPriority w:val="39"/>
    <w:rsid w:val="00D9634A"/>
    <w:pPr>
      <w:ind w:left="880"/>
    </w:pPr>
    <w:rPr>
      <w:rFonts w:ascii="Times New Roman" w:eastAsia="Times New Roman" w:hAnsi="Times New Roman" w:cs="Times New Roman"/>
      <w:szCs w:val="24"/>
      <w:lang w:eastAsia="en-US"/>
    </w:rPr>
  </w:style>
  <w:style w:type="paragraph" w:styleId="TOC6">
    <w:name w:val="toc 6"/>
    <w:basedOn w:val="Normal"/>
    <w:next w:val="Normal"/>
    <w:autoRedefine/>
    <w:rsid w:val="00D9634A"/>
    <w:pPr>
      <w:ind w:left="1100"/>
    </w:pPr>
    <w:rPr>
      <w:rFonts w:ascii="Times New Roman" w:eastAsia="Times New Roman" w:hAnsi="Times New Roman" w:cs="Times New Roman"/>
      <w:szCs w:val="24"/>
      <w:lang w:eastAsia="en-US"/>
    </w:rPr>
  </w:style>
  <w:style w:type="paragraph" w:styleId="TOC7">
    <w:name w:val="toc 7"/>
    <w:basedOn w:val="Normal"/>
    <w:next w:val="Normal"/>
    <w:autoRedefine/>
    <w:rsid w:val="00D9634A"/>
    <w:pPr>
      <w:ind w:left="1200"/>
    </w:pPr>
    <w:rPr>
      <w:sz w:val="20"/>
      <w:szCs w:val="20"/>
    </w:rPr>
  </w:style>
  <w:style w:type="paragraph" w:styleId="TOC8">
    <w:name w:val="toc 8"/>
    <w:basedOn w:val="Normal"/>
    <w:next w:val="Normal"/>
    <w:autoRedefine/>
    <w:rsid w:val="00D9634A"/>
    <w:pPr>
      <w:ind w:left="1440"/>
    </w:pPr>
    <w:rPr>
      <w:sz w:val="20"/>
      <w:szCs w:val="20"/>
    </w:rPr>
  </w:style>
  <w:style w:type="paragraph" w:styleId="TOC9">
    <w:name w:val="toc 9"/>
    <w:basedOn w:val="Normal"/>
    <w:next w:val="Normal"/>
    <w:autoRedefine/>
    <w:rsid w:val="00D9634A"/>
    <w:pPr>
      <w:ind w:left="1680"/>
    </w:pPr>
    <w:rPr>
      <w:sz w:val="20"/>
      <w:szCs w:val="20"/>
    </w:rPr>
  </w:style>
  <w:style w:type="numbering" w:styleId="ArticleSection">
    <w:name w:val="Outline List 3"/>
    <w:basedOn w:val="NoList"/>
    <w:rsid w:val="00D9634A"/>
    <w:pPr>
      <w:numPr>
        <w:numId w:val="10"/>
      </w:numPr>
    </w:pPr>
  </w:style>
  <w:style w:type="paragraph" w:styleId="BodyTextIndent">
    <w:name w:val="Body Text Indent"/>
    <w:basedOn w:val="Normal"/>
    <w:link w:val="BodyTextIndentChar"/>
    <w:rsid w:val="00D9634A"/>
    <w:pPr>
      <w:ind w:left="567"/>
    </w:pPr>
  </w:style>
  <w:style w:type="character" w:customStyle="1" w:styleId="BodyTextIndentChar">
    <w:name w:val="Body Text Indent Char"/>
    <w:basedOn w:val="DefaultParagraphFont"/>
    <w:link w:val="BodyTextIndent"/>
    <w:rsid w:val="00D9634A"/>
    <w:rPr>
      <w:rFonts w:ascii="Arial" w:eastAsia="Calibri" w:hAnsi="Arial" w:cs="Calibri"/>
      <w:lang w:val="en-GB" w:eastAsia="en-GB"/>
    </w:rPr>
  </w:style>
  <w:style w:type="paragraph" w:styleId="BodyTextIndent2">
    <w:name w:val="Body Text Indent 2"/>
    <w:basedOn w:val="Normal"/>
    <w:link w:val="BodyTextIndent2Char"/>
    <w:rsid w:val="00D9634A"/>
    <w:pPr>
      <w:ind w:left="1134"/>
    </w:pPr>
    <w:rPr>
      <w:lang w:eastAsia="de-DE"/>
    </w:rPr>
  </w:style>
  <w:style w:type="character" w:customStyle="1" w:styleId="BodyTextIndent2Char">
    <w:name w:val="Body Text Indent 2 Char"/>
    <w:basedOn w:val="DefaultParagraphFont"/>
    <w:link w:val="BodyTextIndent2"/>
    <w:rsid w:val="00D9634A"/>
    <w:rPr>
      <w:rFonts w:ascii="Arial" w:eastAsia="Calibri" w:hAnsi="Arial" w:cs="Calibri"/>
      <w:lang w:val="en-GB" w:eastAsia="de-DE"/>
    </w:rPr>
  </w:style>
  <w:style w:type="character" w:styleId="FootnoteReference">
    <w:name w:val="footnote reference"/>
    <w:uiPriority w:val="99"/>
    <w:rsid w:val="00D9634A"/>
    <w:rPr>
      <w:rFonts w:ascii="Arial" w:hAnsi="Arial"/>
      <w:sz w:val="16"/>
    </w:rPr>
  </w:style>
  <w:style w:type="paragraph" w:styleId="FootnoteText">
    <w:name w:val="footnote text"/>
    <w:basedOn w:val="Normal"/>
    <w:link w:val="FootnoteTextChar"/>
    <w:uiPriority w:val="99"/>
    <w:rsid w:val="00D9634A"/>
    <w:rPr>
      <w:sz w:val="20"/>
      <w:szCs w:val="20"/>
    </w:rPr>
  </w:style>
  <w:style w:type="character" w:customStyle="1" w:styleId="FootnoteTextChar">
    <w:name w:val="Footnote Text Char"/>
    <w:basedOn w:val="DefaultParagraphFont"/>
    <w:link w:val="FootnoteText"/>
    <w:uiPriority w:val="99"/>
    <w:rsid w:val="00D9634A"/>
    <w:rPr>
      <w:rFonts w:ascii="Arial" w:eastAsia="Calibri" w:hAnsi="Arial" w:cs="Calibri"/>
      <w:sz w:val="20"/>
      <w:szCs w:val="20"/>
      <w:lang w:val="en-GB" w:eastAsia="en-GB"/>
    </w:rPr>
  </w:style>
  <w:style w:type="paragraph" w:customStyle="1" w:styleId="List1indent1">
    <w:name w:val="List 1 indent 1"/>
    <w:basedOn w:val="Normal"/>
    <w:qFormat/>
    <w:rsid w:val="00D9634A"/>
    <w:pPr>
      <w:numPr>
        <w:ilvl w:val="1"/>
        <w:numId w:val="16"/>
      </w:numPr>
    </w:pPr>
    <w:rPr>
      <w:rFonts w:cs="Arial"/>
    </w:rPr>
  </w:style>
  <w:style w:type="paragraph" w:customStyle="1" w:styleId="List1indent1text">
    <w:name w:val="List 1 indent 1 text"/>
    <w:basedOn w:val="Normal"/>
    <w:rsid w:val="00D9634A"/>
    <w:pPr>
      <w:ind w:left="1134"/>
    </w:pPr>
    <w:rPr>
      <w:rFonts w:cs="Arial"/>
      <w:lang w:eastAsia="fr-FR"/>
    </w:rPr>
  </w:style>
  <w:style w:type="paragraph" w:customStyle="1" w:styleId="References">
    <w:name w:val="References"/>
    <w:basedOn w:val="Normal"/>
    <w:qFormat/>
    <w:rsid w:val="00D9634A"/>
    <w:pPr>
      <w:numPr>
        <w:numId w:val="14"/>
      </w:numPr>
    </w:pPr>
    <w:rPr>
      <w:szCs w:val="20"/>
    </w:rPr>
  </w:style>
  <w:style w:type="paragraph" w:customStyle="1" w:styleId="AppendixHeading1">
    <w:name w:val="Appendix Heading 1"/>
    <w:basedOn w:val="Normal"/>
    <w:next w:val="BodyText"/>
    <w:rsid w:val="00D9634A"/>
    <w:pPr>
      <w:numPr>
        <w:numId w:val="9"/>
      </w:numPr>
    </w:pPr>
    <w:rPr>
      <w:rFonts w:cs="Arial"/>
      <w:b/>
      <w:caps/>
      <w:sz w:val="24"/>
    </w:rPr>
  </w:style>
  <w:style w:type="paragraph" w:customStyle="1" w:styleId="AppendixHeading2">
    <w:name w:val="Appendix Heading 2"/>
    <w:basedOn w:val="Normal"/>
    <w:next w:val="BodyText"/>
    <w:rsid w:val="00D9634A"/>
    <w:pPr>
      <w:numPr>
        <w:ilvl w:val="1"/>
        <w:numId w:val="9"/>
      </w:numPr>
    </w:pPr>
    <w:rPr>
      <w:rFonts w:cs="Arial"/>
      <w:b/>
    </w:rPr>
  </w:style>
  <w:style w:type="paragraph" w:customStyle="1" w:styleId="AppendixHeading3">
    <w:name w:val="Appendix Heading 3"/>
    <w:basedOn w:val="Normal"/>
    <w:next w:val="Normal"/>
    <w:rsid w:val="00D9634A"/>
    <w:pPr>
      <w:numPr>
        <w:ilvl w:val="2"/>
        <w:numId w:val="9"/>
      </w:numPr>
    </w:pPr>
    <w:rPr>
      <w:rFonts w:cs="Arial"/>
    </w:rPr>
  </w:style>
  <w:style w:type="paragraph" w:customStyle="1" w:styleId="AppendixHeading4">
    <w:name w:val="Appendix Heading 4"/>
    <w:basedOn w:val="Normal"/>
    <w:next w:val="BodyText"/>
    <w:rsid w:val="00D9634A"/>
    <w:pPr>
      <w:numPr>
        <w:ilvl w:val="3"/>
        <w:numId w:val="9"/>
      </w:numPr>
    </w:pPr>
    <w:rPr>
      <w:rFonts w:cs="Arial"/>
    </w:rPr>
  </w:style>
  <w:style w:type="paragraph" w:customStyle="1" w:styleId="equation">
    <w:name w:val="equation"/>
    <w:basedOn w:val="Normal"/>
    <w:next w:val="BodyText"/>
    <w:qFormat/>
    <w:rsid w:val="00D9634A"/>
    <w:pPr>
      <w:keepNext/>
      <w:numPr>
        <w:numId w:val="17"/>
      </w:numPr>
      <w:tabs>
        <w:tab w:val="left" w:pos="142"/>
      </w:tabs>
      <w:jc w:val="right"/>
    </w:pPr>
    <w:rPr>
      <w:rFonts w:eastAsia="Times New Roman" w:cs="Times New Roman"/>
      <w:szCs w:val="24"/>
      <w:lang w:eastAsia="en-US"/>
    </w:rPr>
  </w:style>
  <w:style w:type="paragraph" w:customStyle="1" w:styleId="Appendix">
    <w:name w:val="Appendix"/>
    <w:basedOn w:val="Normal"/>
    <w:next w:val="Normal"/>
    <w:rsid w:val="00D9634A"/>
    <w:pPr>
      <w:numPr>
        <w:numId w:val="19"/>
      </w:numPr>
      <w:spacing w:after="240"/>
      <w:ind w:left="1985" w:hanging="1985"/>
    </w:pPr>
    <w:rPr>
      <w:b/>
      <w:sz w:val="24"/>
      <w:szCs w:val="28"/>
      <w:lang w:eastAsia="en-US"/>
    </w:rPr>
  </w:style>
  <w:style w:type="paragraph" w:styleId="ListParagraph">
    <w:name w:val="List Paragraph"/>
    <w:basedOn w:val="Normal"/>
    <w:uiPriority w:val="34"/>
    <w:rsid w:val="00D9634A"/>
    <w:pPr>
      <w:ind w:left="720"/>
      <w:contextualSpacing/>
    </w:pPr>
  </w:style>
  <w:style w:type="character" w:styleId="CommentReference">
    <w:name w:val="annotation reference"/>
    <w:basedOn w:val="DefaultParagraphFont"/>
    <w:unhideWhenUsed/>
    <w:rsid w:val="00D9634A"/>
    <w:rPr>
      <w:sz w:val="16"/>
      <w:szCs w:val="16"/>
    </w:rPr>
  </w:style>
  <w:style w:type="paragraph" w:styleId="CommentText">
    <w:name w:val="annotation text"/>
    <w:basedOn w:val="Normal"/>
    <w:link w:val="CommentTextChar"/>
    <w:unhideWhenUsed/>
    <w:rsid w:val="00D9634A"/>
    <w:rPr>
      <w:sz w:val="20"/>
      <w:szCs w:val="20"/>
    </w:rPr>
  </w:style>
  <w:style w:type="character" w:customStyle="1" w:styleId="CommentTextChar">
    <w:name w:val="Comment Text Char"/>
    <w:basedOn w:val="DefaultParagraphFont"/>
    <w:link w:val="CommentText"/>
    <w:rsid w:val="00D9634A"/>
    <w:rPr>
      <w:rFonts w:ascii="Arial" w:eastAsia="Calibri" w:hAnsi="Arial" w:cs="Calibri"/>
      <w:sz w:val="20"/>
      <w:szCs w:val="20"/>
      <w:lang w:val="en-GB" w:eastAsia="en-GB"/>
    </w:rPr>
  </w:style>
  <w:style w:type="paragraph" w:styleId="CommentSubject">
    <w:name w:val="annotation subject"/>
    <w:basedOn w:val="CommentText"/>
    <w:next w:val="CommentText"/>
    <w:link w:val="CommentSubjectChar"/>
    <w:uiPriority w:val="99"/>
    <w:unhideWhenUsed/>
    <w:rsid w:val="00D9634A"/>
    <w:rPr>
      <w:b/>
      <w:bCs/>
    </w:rPr>
  </w:style>
  <w:style w:type="character" w:customStyle="1" w:styleId="CommentSubjectChar">
    <w:name w:val="Comment Subject Char"/>
    <w:basedOn w:val="CommentTextChar"/>
    <w:link w:val="CommentSubject"/>
    <w:uiPriority w:val="99"/>
    <w:rsid w:val="00D9634A"/>
    <w:rPr>
      <w:rFonts w:ascii="Arial" w:eastAsia="Calibri" w:hAnsi="Arial" w:cs="Calibri"/>
      <w:b/>
      <w:bCs/>
      <w:sz w:val="20"/>
      <w:szCs w:val="20"/>
      <w:lang w:val="en-GB" w:eastAsia="en-GB"/>
    </w:rPr>
  </w:style>
  <w:style w:type="paragraph" w:styleId="NormalWeb">
    <w:name w:val="Normal (Web)"/>
    <w:basedOn w:val="Normal"/>
    <w:uiPriority w:val="99"/>
    <w:unhideWhenUsed/>
    <w:rsid w:val="00D9634A"/>
    <w:pPr>
      <w:spacing w:before="100" w:beforeAutospacing="1" w:after="100" w:afterAutospacing="1"/>
    </w:pPr>
    <w:rPr>
      <w:rFonts w:ascii="Times New Roman" w:eastAsiaTheme="minorEastAsia" w:hAnsi="Times New Roman" w:cs="Times New Roman"/>
      <w:sz w:val="24"/>
      <w:szCs w:val="24"/>
      <w:lang w:val="da-DK" w:eastAsia="en-US"/>
    </w:rPr>
  </w:style>
  <w:style w:type="character" w:customStyle="1" w:styleId="UnresolvedMention1">
    <w:name w:val="Unresolved Mention1"/>
    <w:basedOn w:val="DefaultParagraphFont"/>
    <w:uiPriority w:val="99"/>
    <w:semiHidden/>
    <w:unhideWhenUsed/>
    <w:rsid w:val="00D9634A"/>
    <w:rPr>
      <w:color w:val="605E5C"/>
      <w:shd w:val="clear" w:color="auto" w:fill="E1DFDD"/>
    </w:rPr>
  </w:style>
  <w:style w:type="character" w:styleId="FollowedHyperlink">
    <w:name w:val="FollowedHyperlink"/>
    <w:basedOn w:val="DefaultParagraphFont"/>
    <w:unhideWhenUsed/>
    <w:rsid w:val="00D9634A"/>
    <w:rPr>
      <w:color w:val="954F72" w:themeColor="followedHyperlink"/>
      <w:u w:val="single"/>
    </w:rPr>
  </w:style>
  <w:style w:type="paragraph" w:customStyle="1" w:styleId="Documenttype">
    <w:name w:val="Document type"/>
    <w:basedOn w:val="Normal"/>
    <w:rsid w:val="00D9634A"/>
    <w:pPr>
      <w:spacing w:line="500" w:lineRule="exact"/>
      <w:ind w:left="907" w:right="907"/>
    </w:pPr>
    <w:rPr>
      <w:rFonts w:eastAsiaTheme="minorHAnsi" w:cstheme="minorBidi"/>
      <w:b/>
      <w:caps/>
      <w:color w:val="FFFFFF" w:themeColor="background1"/>
      <w:sz w:val="50"/>
      <w:szCs w:val="50"/>
      <w:lang w:eastAsia="en-US"/>
    </w:rPr>
  </w:style>
  <w:style w:type="paragraph" w:styleId="List">
    <w:name w:val="List"/>
    <w:basedOn w:val="Normal"/>
    <w:uiPriority w:val="99"/>
    <w:unhideWhenUsed/>
    <w:rsid w:val="00D9634A"/>
    <w:pPr>
      <w:spacing w:line="216" w:lineRule="atLeast"/>
      <w:ind w:left="360" w:hanging="360"/>
      <w:contextualSpacing/>
    </w:pPr>
    <w:rPr>
      <w:rFonts w:eastAsiaTheme="minorHAnsi" w:cstheme="minorBidi"/>
      <w:lang w:eastAsia="en-US"/>
    </w:rPr>
  </w:style>
  <w:style w:type="paragraph" w:customStyle="1" w:styleId="Heading1separatationline">
    <w:name w:val="Heading 1 separatation line"/>
    <w:basedOn w:val="Normal"/>
    <w:next w:val="BodyText"/>
    <w:rsid w:val="00D9634A"/>
    <w:pPr>
      <w:pBdr>
        <w:bottom w:val="single" w:sz="8" w:space="1" w:color="4472C4" w:themeColor="accent1"/>
      </w:pBdr>
      <w:spacing w:line="90" w:lineRule="exact"/>
      <w:ind w:right="8789"/>
    </w:pPr>
    <w:rPr>
      <w:rFonts w:eastAsiaTheme="minorHAnsi" w:cstheme="minorBidi"/>
      <w:color w:val="000000" w:themeColor="text1"/>
      <w:lang w:eastAsia="en-US"/>
    </w:rPr>
  </w:style>
  <w:style w:type="paragraph" w:customStyle="1" w:styleId="Heading2separationline">
    <w:name w:val="Heading 2 separation line"/>
    <w:basedOn w:val="Normal"/>
    <w:next w:val="BodyText"/>
    <w:rsid w:val="00D9634A"/>
    <w:pPr>
      <w:pBdr>
        <w:bottom w:val="single" w:sz="4" w:space="1" w:color="575756"/>
      </w:pBdr>
      <w:spacing w:after="60" w:line="110" w:lineRule="exact"/>
      <w:ind w:right="8787"/>
    </w:pPr>
    <w:rPr>
      <w:rFonts w:eastAsiaTheme="minorHAnsi" w:cstheme="minorBidi"/>
      <w:color w:val="000000" w:themeColor="text1"/>
      <w:lang w:eastAsia="en-US"/>
    </w:rPr>
  </w:style>
  <w:style w:type="paragraph" w:customStyle="1" w:styleId="PageNumber1">
    <w:name w:val="Page Number1"/>
    <w:basedOn w:val="Normal"/>
    <w:rsid w:val="00D9634A"/>
    <w:pPr>
      <w:spacing w:line="180" w:lineRule="exact"/>
      <w:jc w:val="right"/>
    </w:pPr>
    <w:rPr>
      <w:rFonts w:eastAsiaTheme="minorHAnsi" w:cstheme="minorBidi"/>
      <w:color w:val="4472C4" w:themeColor="accent1"/>
      <w:sz w:val="18"/>
      <w:lang w:eastAsia="en-US"/>
    </w:rPr>
  </w:style>
  <w:style w:type="paragraph" w:customStyle="1" w:styleId="Editionnumber-footer">
    <w:name w:val="Edition number - footer"/>
    <w:basedOn w:val="Footer"/>
    <w:next w:val="NoSpacing"/>
    <w:rsid w:val="00D9634A"/>
    <w:pPr>
      <w:framePr w:hSpace="142" w:wrap="around" w:hAnchor="margin" w:xAlign="center" w:yAlign="bottom"/>
      <w:spacing w:before="40" w:line="180" w:lineRule="exact"/>
      <w:suppressOverlap/>
    </w:pPr>
    <w:rPr>
      <w:rFonts w:eastAsiaTheme="minorHAnsi"/>
      <w:b/>
      <w:color w:val="4472C4" w:themeColor="accent1"/>
      <w:sz w:val="15"/>
      <w:szCs w:val="15"/>
      <w:lang w:val="en-GB"/>
    </w:rPr>
  </w:style>
  <w:style w:type="paragraph" w:customStyle="1" w:styleId="Contents">
    <w:name w:val="Contents"/>
    <w:basedOn w:val="Header"/>
    <w:rsid w:val="00D9634A"/>
    <w:pPr>
      <w:pBdr>
        <w:bottom w:val="single" w:sz="8" w:space="12" w:color="4472C4" w:themeColor="accent1"/>
      </w:pBdr>
      <w:spacing w:before="100" w:line="560" w:lineRule="exact"/>
    </w:pPr>
    <w:rPr>
      <w:rFonts w:eastAsiaTheme="minorHAnsi"/>
      <w:b/>
      <w:caps/>
      <w:color w:val="ED7D31" w:themeColor="accent2"/>
      <w:sz w:val="56"/>
      <w:szCs w:val="56"/>
      <w:lang w:val="en-GB"/>
    </w:rPr>
  </w:style>
  <w:style w:type="paragraph" w:styleId="ListNumber3">
    <w:name w:val="List Number 3"/>
    <w:basedOn w:val="Normal"/>
    <w:uiPriority w:val="99"/>
    <w:unhideWhenUsed/>
    <w:rsid w:val="00D9634A"/>
    <w:pPr>
      <w:spacing w:line="216" w:lineRule="atLeast"/>
      <w:contextualSpacing/>
    </w:pPr>
    <w:rPr>
      <w:rFonts w:eastAsiaTheme="minorHAnsi" w:cstheme="minorBidi"/>
      <w:sz w:val="18"/>
      <w:lang w:eastAsia="en-US"/>
    </w:rPr>
  </w:style>
  <w:style w:type="paragraph" w:customStyle="1" w:styleId="Tabletext">
    <w:name w:val="Table text"/>
    <w:basedOn w:val="Normal"/>
    <w:qFormat/>
    <w:rsid w:val="00D9634A"/>
    <w:pPr>
      <w:spacing w:before="60" w:after="60"/>
      <w:ind w:left="113" w:right="113"/>
    </w:pPr>
    <w:rPr>
      <w:rFonts w:eastAsiaTheme="minorHAnsi" w:cs="Times New Roman"/>
      <w:color w:val="000000" w:themeColor="text1"/>
      <w:sz w:val="20"/>
      <w:szCs w:val="24"/>
    </w:rPr>
  </w:style>
  <w:style w:type="paragraph" w:customStyle="1" w:styleId="Tabletexttitle">
    <w:name w:val="Table text title"/>
    <w:basedOn w:val="Tabletext"/>
    <w:rsid w:val="00D9634A"/>
    <w:rPr>
      <w:b/>
      <w:color w:val="ED7D31" w:themeColor="accent2"/>
    </w:rPr>
  </w:style>
  <w:style w:type="paragraph" w:customStyle="1" w:styleId="AnnexDHead2">
    <w:name w:val="Annex D Head 2"/>
    <w:basedOn w:val="BodyText"/>
    <w:next w:val="Heading2separationline"/>
    <w:rsid w:val="00D9634A"/>
    <w:pPr>
      <w:numPr>
        <w:ilvl w:val="1"/>
        <w:numId w:val="25"/>
      </w:numPr>
      <w:spacing w:line="216" w:lineRule="atLeast"/>
      <w:jc w:val="left"/>
    </w:pPr>
    <w:rPr>
      <w:rFonts w:eastAsiaTheme="minorHAnsi" w:cstheme="minorBidi"/>
      <w:b/>
      <w:caps/>
      <w:color w:val="407EC9"/>
      <w:sz w:val="24"/>
      <w:lang w:eastAsia="de-DE"/>
    </w:rPr>
  </w:style>
  <w:style w:type="paragraph" w:customStyle="1" w:styleId="Listatext">
    <w:name w:val="List a text"/>
    <w:basedOn w:val="Normal"/>
    <w:qFormat/>
    <w:rsid w:val="00D9634A"/>
    <w:pPr>
      <w:spacing w:line="216" w:lineRule="atLeast"/>
      <w:ind w:left="1134"/>
    </w:pPr>
    <w:rPr>
      <w:rFonts w:eastAsiaTheme="minorHAnsi" w:cstheme="minorBidi"/>
      <w:lang w:eastAsia="en-US"/>
    </w:rPr>
  </w:style>
  <w:style w:type="character" w:customStyle="1" w:styleId="Bullet2Char">
    <w:name w:val="Bullet 2 Char"/>
    <w:basedOn w:val="DefaultParagraphFont"/>
    <w:link w:val="Bullet2"/>
    <w:rsid w:val="00D9634A"/>
    <w:rPr>
      <w:rFonts w:eastAsia="Calibri" w:cs="Arial"/>
      <w:lang w:val="en-GB" w:eastAsia="en-GB"/>
    </w:rPr>
  </w:style>
  <w:style w:type="paragraph" w:customStyle="1" w:styleId="AppendixHead1">
    <w:name w:val="Appendix Head 1"/>
    <w:basedOn w:val="Normal"/>
    <w:next w:val="Heading1separatationline"/>
    <w:rsid w:val="00D9634A"/>
    <w:pPr>
      <w:numPr>
        <w:numId w:val="35"/>
      </w:numPr>
    </w:pPr>
    <w:rPr>
      <w:rFonts w:cs="Arial"/>
      <w:b/>
      <w:caps/>
      <w:color w:val="407EC9"/>
      <w:sz w:val="28"/>
    </w:rPr>
  </w:style>
  <w:style w:type="paragraph" w:customStyle="1" w:styleId="AppendixHead2">
    <w:name w:val="Appendix Head 2"/>
    <w:basedOn w:val="Normal"/>
    <w:next w:val="Heading2separationline"/>
    <w:rsid w:val="00D9634A"/>
    <w:pPr>
      <w:numPr>
        <w:ilvl w:val="1"/>
        <w:numId w:val="35"/>
      </w:numPr>
    </w:pPr>
    <w:rPr>
      <w:rFonts w:cs="Arial"/>
      <w:b/>
      <w:caps/>
      <w:color w:val="407EC9"/>
      <w:sz w:val="24"/>
    </w:rPr>
  </w:style>
  <w:style w:type="paragraph" w:customStyle="1" w:styleId="AppendixHead3">
    <w:name w:val="Appendix Head 3"/>
    <w:basedOn w:val="Normal"/>
    <w:next w:val="BodyText"/>
    <w:rsid w:val="00D9634A"/>
    <w:pPr>
      <w:numPr>
        <w:ilvl w:val="2"/>
        <w:numId w:val="35"/>
      </w:numPr>
    </w:pPr>
    <w:rPr>
      <w:rFonts w:cs="Arial"/>
      <w:b/>
      <w:smallCaps/>
      <w:color w:val="407EC9"/>
    </w:rPr>
  </w:style>
  <w:style w:type="paragraph" w:customStyle="1" w:styleId="AppendixHead4">
    <w:name w:val="Appendix Head 4"/>
    <w:basedOn w:val="Normal"/>
    <w:next w:val="BodyText"/>
    <w:rsid w:val="00D9634A"/>
    <w:pPr>
      <w:numPr>
        <w:ilvl w:val="3"/>
        <w:numId w:val="35"/>
      </w:numPr>
    </w:pPr>
    <w:rPr>
      <w:rFonts w:cs="Arial"/>
      <w:b/>
      <w:color w:val="407EC9"/>
    </w:rPr>
  </w:style>
  <w:style w:type="character" w:customStyle="1" w:styleId="AnnexChar">
    <w:name w:val="Annex Char"/>
    <w:basedOn w:val="DefaultParagraphFont"/>
    <w:rsid w:val="00D9634A"/>
    <w:rPr>
      <w:rFonts w:asciiTheme="minorHAnsi" w:hAnsiTheme="minorHAnsi" w:cstheme="minorHAnsi"/>
      <w:b/>
      <w:i/>
      <w:snapToGrid w:val="0"/>
      <w:color w:val="4472C4" w:themeColor="accent1"/>
      <w:sz w:val="28"/>
      <w:szCs w:val="22"/>
      <w:u w:val="single"/>
    </w:rPr>
  </w:style>
  <w:style w:type="paragraph" w:customStyle="1" w:styleId="AnnexAHead1">
    <w:name w:val="Annex A Head 1"/>
    <w:basedOn w:val="Normal"/>
    <w:next w:val="Heading1separatationline"/>
    <w:rsid w:val="00D9634A"/>
    <w:pPr>
      <w:numPr>
        <w:numId w:val="22"/>
      </w:numPr>
      <w:spacing w:before="240"/>
    </w:pPr>
    <w:rPr>
      <w:b/>
      <w:bCs/>
      <w:caps/>
      <w:color w:val="407EC9"/>
      <w:sz w:val="28"/>
    </w:rPr>
  </w:style>
  <w:style w:type="paragraph" w:customStyle="1" w:styleId="AnnexAHead2">
    <w:name w:val="Annex A Head 2"/>
    <w:basedOn w:val="Normal"/>
    <w:next w:val="Heading2separationline"/>
    <w:rsid w:val="00D9634A"/>
    <w:pPr>
      <w:numPr>
        <w:ilvl w:val="1"/>
        <w:numId w:val="22"/>
      </w:numPr>
    </w:pPr>
    <w:rPr>
      <w:b/>
      <w:caps/>
      <w:color w:val="407EC9"/>
      <w:sz w:val="24"/>
    </w:rPr>
  </w:style>
  <w:style w:type="paragraph" w:customStyle="1" w:styleId="AnnexAHead3">
    <w:name w:val="Annex A Head 3"/>
    <w:basedOn w:val="Normal"/>
    <w:next w:val="BodyText"/>
    <w:rsid w:val="00D9634A"/>
    <w:pPr>
      <w:numPr>
        <w:ilvl w:val="2"/>
        <w:numId w:val="22"/>
      </w:numPr>
    </w:pPr>
    <w:rPr>
      <w:b/>
      <w:smallCaps/>
      <w:color w:val="407EC9"/>
    </w:rPr>
  </w:style>
  <w:style w:type="paragraph" w:customStyle="1" w:styleId="AnnexAHead4">
    <w:name w:val="Annex A Head 4"/>
    <w:basedOn w:val="Normal"/>
    <w:next w:val="BodyText"/>
    <w:rsid w:val="00D9634A"/>
    <w:pPr>
      <w:numPr>
        <w:ilvl w:val="3"/>
        <w:numId w:val="22"/>
      </w:numPr>
    </w:pPr>
    <w:rPr>
      <w:b/>
      <w:color w:val="407EC9"/>
    </w:rPr>
  </w:style>
  <w:style w:type="paragraph" w:styleId="BodyTextIndent3">
    <w:name w:val="Body Text Indent 3"/>
    <w:basedOn w:val="Normal"/>
    <w:link w:val="BodyTextIndent3Char"/>
    <w:unhideWhenUsed/>
    <w:rsid w:val="00D9634A"/>
    <w:pPr>
      <w:spacing w:line="216" w:lineRule="atLeast"/>
      <w:ind w:left="360"/>
    </w:pPr>
    <w:rPr>
      <w:rFonts w:eastAsiaTheme="minorHAnsi" w:cstheme="minorBidi"/>
      <w:sz w:val="16"/>
      <w:szCs w:val="16"/>
      <w:lang w:eastAsia="en-US"/>
    </w:rPr>
  </w:style>
  <w:style w:type="character" w:customStyle="1" w:styleId="BodyTextIndent3Char">
    <w:name w:val="Body Text Indent 3 Char"/>
    <w:basedOn w:val="DefaultParagraphFont"/>
    <w:link w:val="BodyTextIndent3"/>
    <w:rsid w:val="00D9634A"/>
    <w:rPr>
      <w:rFonts w:eastAsiaTheme="minorHAnsi"/>
      <w:sz w:val="16"/>
      <w:szCs w:val="16"/>
      <w:lang w:val="en-GB"/>
    </w:rPr>
  </w:style>
  <w:style w:type="paragraph" w:customStyle="1" w:styleId="InsetList">
    <w:name w:val="Inset List"/>
    <w:basedOn w:val="Normal"/>
    <w:rsid w:val="00D9634A"/>
    <w:pPr>
      <w:numPr>
        <w:numId w:val="37"/>
      </w:numPr>
      <w:spacing w:line="216" w:lineRule="atLeast"/>
    </w:pPr>
    <w:rPr>
      <w:rFonts w:eastAsiaTheme="minorHAnsi" w:cstheme="minorBidi"/>
      <w:lang w:eastAsia="en-US"/>
    </w:rPr>
  </w:style>
  <w:style w:type="paragraph" w:customStyle="1" w:styleId="ListofFigures">
    <w:name w:val="List of Figures"/>
    <w:basedOn w:val="Normal"/>
    <w:next w:val="Normal"/>
    <w:rsid w:val="00D9634A"/>
    <w:pPr>
      <w:spacing w:after="240" w:line="480" w:lineRule="atLeast"/>
    </w:pPr>
    <w:rPr>
      <w:rFonts w:eastAsiaTheme="minorHAnsi" w:cstheme="minorBidi"/>
      <w:b/>
      <w:color w:val="ED7D31" w:themeColor="accent2"/>
      <w:sz w:val="40"/>
      <w:szCs w:val="40"/>
      <w:lang w:eastAsia="en-US"/>
    </w:rPr>
  </w:style>
  <w:style w:type="paragraph" w:customStyle="1" w:styleId="Reference">
    <w:name w:val="Reference"/>
    <w:basedOn w:val="Normal"/>
    <w:qFormat/>
    <w:rsid w:val="00D9634A"/>
    <w:pPr>
      <w:tabs>
        <w:tab w:val="num" w:pos="0"/>
      </w:tabs>
      <w:ind w:left="567" w:hanging="567"/>
    </w:pPr>
    <w:rPr>
      <w:rFonts w:eastAsia="Times New Roman" w:cs="Times New Roman"/>
      <w:szCs w:val="20"/>
      <w:lang w:eastAsia="en-US"/>
    </w:rPr>
  </w:style>
  <w:style w:type="paragraph" w:customStyle="1" w:styleId="Tablecaption">
    <w:name w:val="Table caption"/>
    <w:basedOn w:val="Normal"/>
    <w:next w:val="Normal"/>
    <w:qFormat/>
    <w:rsid w:val="00D9634A"/>
    <w:pPr>
      <w:numPr>
        <w:numId w:val="39"/>
      </w:numPr>
      <w:spacing w:after="240" w:line="216" w:lineRule="atLeast"/>
    </w:pPr>
    <w:rPr>
      <w:rFonts w:eastAsiaTheme="minorHAnsi" w:cstheme="minorBidi"/>
      <w:b/>
      <w:bCs/>
      <w:i/>
      <w:color w:val="575756"/>
      <w:u w:val="single"/>
      <w:lang w:eastAsia="en-US"/>
    </w:rPr>
  </w:style>
  <w:style w:type="paragraph" w:styleId="ListNumber">
    <w:name w:val="List Number"/>
    <w:basedOn w:val="Normal"/>
    <w:rsid w:val="00D9634A"/>
    <w:pPr>
      <w:tabs>
        <w:tab w:val="num" w:pos="360"/>
      </w:tabs>
      <w:spacing w:line="216" w:lineRule="atLeast"/>
      <w:ind w:left="360" w:hanging="360"/>
      <w:contextualSpacing/>
    </w:pPr>
    <w:rPr>
      <w:rFonts w:eastAsiaTheme="minorHAnsi" w:cstheme="minorBidi"/>
      <w:sz w:val="18"/>
      <w:lang w:eastAsia="en-US"/>
    </w:rPr>
  </w:style>
  <w:style w:type="paragraph" w:customStyle="1" w:styleId="Footereditionno">
    <w:name w:val="Footer edition no."/>
    <w:basedOn w:val="Normal"/>
    <w:rsid w:val="00D9634A"/>
    <w:pPr>
      <w:tabs>
        <w:tab w:val="right" w:pos="10206"/>
      </w:tabs>
      <w:spacing w:line="216" w:lineRule="atLeast"/>
    </w:pPr>
    <w:rPr>
      <w:rFonts w:eastAsiaTheme="minorHAnsi" w:cstheme="minorBidi"/>
      <w:b/>
      <w:color w:val="00558C"/>
      <w:sz w:val="15"/>
      <w:lang w:eastAsia="en-US"/>
    </w:rPr>
  </w:style>
  <w:style w:type="paragraph" w:customStyle="1" w:styleId="Lista">
    <w:name w:val="List a"/>
    <w:basedOn w:val="Normal"/>
    <w:qFormat/>
    <w:rsid w:val="00D9634A"/>
    <w:rPr>
      <w:rFonts w:eastAsia="Times New Roman" w:cs="Times New Roman"/>
      <w:szCs w:val="20"/>
    </w:rPr>
  </w:style>
  <w:style w:type="paragraph" w:customStyle="1" w:styleId="Listi">
    <w:name w:val="List i"/>
    <w:basedOn w:val="Normal"/>
    <w:qFormat/>
    <w:rsid w:val="00D9634A"/>
    <w:pPr>
      <w:spacing w:line="216" w:lineRule="atLeast"/>
    </w:pPr>
    <w:rPr>
      <w:rFonts w:eastAsiaTheme="minorHAnsi" w:cstheme="minorBidi"/>
      <w:sz w:val="20"/>
      <w:lang w:eastAsia="en-US"/>
    </w:rPr>
  </w:style>
  <w:style w:type="paragraph" w:customStyle="1" w:styleId="Listitext">
    <w:name w:val="List i text"/>
    <w:basedOn w:val="Normal"/>
    <w:rsid w:val="00D9634A"/>
    <w:pPr>
      <w:spacing w:line="216" w:lineRule="atLeast"/>
      <w:ind w:left="2268" w:hanging="567"/>
    </w:pPr>
    <w:rPr>
      <w:rFonts w:eastAsiaTheme="minorHAnsi" w:cstheme="minorBidi"/>
      <w:sz w:val="20"/>
      <w:lang w:eastAsia="en-US"/>
    </w:rPr>
  </w:style>
  <w:style w:type="paragraph" w:styleId="DocumentMap">
    <w:name w:val="Document Map"/>
    <w:basedOn w:val="Normal"/>
    <w:link w:val="DocumentMapChar"/>
    <w:rsid w:val="00D9634A"/>
    <w:pPr>
      <w:shd w:val="clear" w:color="auto" w:fill="000080"/>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D9634A"/>
    <w:rPr>
      <w:rFonts w:ascii="Tahoma" w:hAnsi="Tahoma" w:cs="Times New Roman"/>
      <w:sz w:val="20"/>
      <w:szCs w:val="24"/>
      <w:shd w:val="clear" w:color="auto" w:fill="000080"/>
      <w:lang w:val="de-DE" w:eastAsia="de-DE"/>
    </w:rPr>
  </w:style>
  <w:style w:type="paragraph" w:customStyle="1" w:styleId="AnnexEHead1">
    <w:name w:val="Annex E Head 1"/>
    <w:basedOn w:val="Normal"/>
    <w:next w:val="Heading1separatationline"/>
    <w:rsid w:val="00D9634A"/>
    <w:pPr>
      <w:spacing w:before="240" w:line="216" w:lineRule="atLeast"/>
    </w:pPr>
    <w:rPr>
      <w:rFonts w:eastAsiaTheme="minorHAnsi" w:cstheme="minorBidi"/>
      <w:b/>
      <w:caps/>
      <w:color w:val="407EC9"/>
      <w:sz w:val="28"/>
      <w:lang w:eastAsia="en-US"/>
    </w:rPr>
  </w:style>
  <w:style w:type="character" w:styleId="Emphasis">
    <w:name w:val="Emphasis"/>
    <w:uiPriority w:val="20"/>
    <w:rsid w:val="00D9634A"/>
    <w:rPr>
      <w:i/>
      <w:iCs/>
    </w:rPr>
  </w:style>
  <w:style w:type="character" w:styleId="HTMLCite">
    <w:name w:val="HTML Cite"/>
    <w:rsid w:val="00D9634A"/>
    <w:rPr>
      <w:i/>
      <w:iCs/>
    </w:rPr>
  </w:style>
  <w:style w:type="paragraph" w:customStyle="1" w:styleId="AnnexEHead2">
    <w:name w:val="Annex E Head 2"/>
    <w:basedOn w:val="Normal"/>
    <w:next w:val="Heading2separationline"/>
    <w:rsid w:val="00D9634A"/>
    <w:pPr>
      <w:spacing w:line="216" w:lineRule="atLeast"/>
    </w:pPr>
    <w:rPr>
      <w:rFonts w:eastAsiaTheme="minorHAnsi" w:cstheme="minorBidi"/>
      <w:b/>
      <w:caps/>
      <w:color w:val="407EC9"/>
      <w:sz w:val="24"/>
      <w:lang w:eastAsia="en-US"/>
    </w:rPr>
  </w:style>
  <w:style w:type="paragraph" w:customStyle="1" w:styleId="Default">
    <w:name w:val="Default"/>
    <w:rsid w:val="00D9634A"/>
    <w:pPr>
      <w:autoSpaceDE w:val="0"/>
      <w:autoSpaceDN w:val="0"/>
      <w:adjustRightInd w:val="0"/>
      <w:spacing w:after="0" w:line="240" w:lineRule="auto"/>
    </w:pPr>
    <w:rPr>
      <w:rFonts w:ascii="Arial" w:hAnsi="Arial" w:cs="Arial"/>
      <w:color w:val="000000"/>
      <w:sz w:val="24"/>
      <w:szCs w:val="24"/>
      <w:lang w:val="en-GB" w:eastAsia="en-GB"/>
    </w:rPr>
  </w:style>
  <w:style w:type="table" w:customStyle="1" w:styleId="TableGrid1">
    <w:name w:val="Table Grid1"/>
    <w:basedOn w:val="TableNormal"/>
    <w:next w:val="TableGrid"/>
    <w:uiPriority w:val="59"/>
    <w:rsid w:val="00D9634A"/>
    <w:pPr>
      <w:spacing w:after="0" w:line="240" w:lineRule="auto"/>
    </w:pPr>
    <w:rPr>
      <w:rFonts w:eastAsiaTheme="minorHAnsi"/>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D9634A"/>
    <w:pPr>
      <w:numPr>
        <w:numId w:val="0"/>
      </w:numPr>
      <w:spacing w:before="480" w:line="276" w:lineRule="auto"/>
      <w:outlineLvl w:val="9"/>
    </w:pPr>
    <w:rPr>
      <w:caps w:val="0"/>
      <w:color w:val="2F5496" w:themeColor="accent1" w:themeShade="BF"/>
      <w:szCs w:val="28"/>
      <w:lang w:val="sv-SE"/>
    </w:rPr>
  </w:style>
  <w:style w:type="paragraph" w:customStyle="1" w:styleId="Tableinsetlist">
    <w:name w:val="Table inset list"/>
    <w:basedOn w:val="InsetList"/>
    <w:rsid w:val="00D9634A"/>
    <w:pPr>
      <w:numPr>
        <w:numId w:val="40"/>
      </w:numPr>
    </w:pPr>
    <w:rPr>
      <w:sz w:val="20"/>
    </w:rPr>
  </w:style>
  <w:style w:type="character" w:customStyle="1" w:styleId="TextedesaisieCar">
    <w:name w:val="Texte de saisie Car"/>
    <w:basedOn w:val="DefaultParagraphFont"/>
    <w:link w:val="Textedesaisie"/>
    <w:rsid w:val="00D9634A"/>
    <w:rPr>
      <w:rFonts w:cs="Times New Roman"/>
      <w:color w:val="000000" w:themeColor="text1"/>
      <w:szCs w:val="24"/>
      <w:lang w:val="en-GB"/>
    </w:rPr>
  </w:style>
  <w:style w:type="paragraph" w:customStyle="1" w:styleId="AnnexEHead3">
    <w:name w:val="Annex E Head 3"/>
    <w:basedOn w:val="Normal"/>
    <w:next w:val="BodyText"/>
    <w:rsid w:val="00D9634A"/>
    <w:pPr>
      <w:spacing w:line="216" w:lineRule="atLeast"/>
    </w:pPr>
    <w:rPr>
      <w:rFonts w:eastAsiaTheme="minorHAnsi" w:cstheme="minorBidi"/>
      <w:b/>
      <w:smallCaps/>
      <w:color w:val="407EC9"/>
      <w:lang w:eastAsia="en-US"/>
    </w:rPr>
  </w:style>
  <w:style w:type="paragraph" w:customStyle="1" w:styleId="Figurecaption">
    <w:name w:val="Figure caption"/>
    <w:basedOn w:val="Normal"/>
    <w:next w:val="Normal"/>
    <w:qFormat/>
    <w:rsid w:val="00D9634A"/>
    <w:pPr>
      <w:numPr>
        <w:numId w:val="36"/>
      </w:numPr>
      <w:spacing w:before="240" w:after="240" w:line="216" w:lineRule="atLeast"/>
    </w:pPr>
    <w:rPr>
      <w:rFonts w:eastAsiaTheme="minorHAnsi" w:cstheme="minorBidi"/>
      <w:b/>
      <w:bCs/>
      <w:i/>
      <w:color w:val="575756"/>
      <w:u w:val="single"/>
      <w:lang w:eastAsia="en-US"/>
    </w:rPr>
  </w:style>
  <w:style w:type="paragraph" w:customStyle="1" w:styleId="AnnexBHead1">
    <w:name w:val="Annex B Head 1"/>
    <w:basedOn w:val="Normal"/>
    <w:next w:val="Heading1separatationline"/>
    <w:rsid w:val="00D9634A"/>
    <w:pPr>
      <w:numPr>
        <w:numId w:val="23"/>
      </w:numPr>
      <w:spacing w:line="216" w:lineRule="atLeast"/>
    </w:pPr>
    <w:rPr>
      <w:rFonts w:eastAsiaTheme="minorHAnsi" w:cstheme="minorBidi"/>
      <w:b/>
      <w:caps/>
      <w:color w:val="407EC9"/>
      <w:sz w:val="28"/>
      <w:lang w:eastAsia="en-US"/>
    </w:rPr>
  </w:style>
  <w:style w:type="paragraph" w:styleId="NoSpacing">
    <w:name w:val="No Spacing"/>
    <w:aliases w:val="E2 condensed"/>
    <w:uiPriority w:val="1"/>
    <w:rsid w:val="00D9634A"/>
    <w:pPr>
      <w:spacing w:after="0" w:line="240" w:lineRule="auto"/>
    </w:pPr>
    <w:rPr>
      <w:rFonts w:eastAsiaTheme="minorHAnsi"/>
      <w:sz w:val="18"/>
      <w:lang w:val="en-GB"/>
    </w:rPr>
  </w:style>
  <w:style w:type="paragraph" w:customStyle="1" w:styleId="AnnexBHead2">
    <w:name w:val="Annex B Head 2"/>
    <w:basedOn w:val="Normal"/>
    <w:next w:val="Heading2separationline"/>
    <w:rsid w:val="00D9634A"/>
    <w:pPr>
      <w:tabs>
        <w:tab w:val="num" w:pos="0"/>
      </w:tabs>
      <w:spacing w:line="216" w:lineRule="atLeast"/>
      <w:ind w:left="851" w:hanging="851"/>
    </w:pPr>
    <w:rPr>
      <w:rFonts w:eastAsiaTheme="minorHAnsi" w:cstheme="minorBidi"/>
      <w:b/>
      <w:caps/>
      <w:color w:val="407EC9"/>
      <w:sz w:val="24"/>
      <w:lang w:eastAsia="en-US"/>
    </w:rPr>
  </w:style>
  <w:style w:type="paragraph" w:customStyle="1" w:styleId="AnnexBHead3">
    <w:name w:val="Annex B Head 3"/>
    <w:basedOn w:val="Normal"/>
    <w:next w:val="BodyText"/>
    <w:rsid w:val="00D9634A"/>
    <w:pPr>
      <w:spacing w:line="216" w:lineRule="atLeast"/>
      <w:ind w:left="992" w:hanging="992"/>
    </w:pPr>
    <w:rPr>
      <w:rFonts w:eastAsiaTheme="minorHAnsi" w:cstheme="minorBidi"/>
      <w:b/>
      <w:smallCaps/>
      <w:color w:val="407EC9"/>
      <w:lang w:eastAsia="en-US"/>
    </w:rPr>
  </w:style>
  <w:style w:type="paragraph" w:customStyle="1" w:styleId="AnnexBHead4">
    <w:name w:val="Annex B Head 4"/>
    <w:basedOn w:val="Normal"/>
    <w:next w:val="BodyText"/>
    <w:rsid w:val="00D9634A"/>
    <w:pPr>
      <w:tabs>
        <w:tab w:val="num" w:pos="0"/>
      </w:tabs>
      <w:spacing w:line="216" w:lineRule="atLeast"/>
      <w:ind w:left="1134" w:hanging="1134"/>
    </w:pPr>
    <w:rPr>
      <w:rFonts w:eastAsiaTheme="minorHAnsi" w:cstheme="minorBidi"/>
      <w:b/>
      <w:color w:val="407EC9"/>
      <w:lang w:eastAsia="en-US"/>
    </w:rPr>
  </w:style>
  <w:style w:type="paragraph" w:customStyle="1" w:styleId="Footerlandscape">
    <w:name w:val="Footer landscape"/>
    <w:basedOn w:val="Normal"/>
    <w:rsid w:val="00D9634A"/>
    <w:pPr>
      <w:pBdr>
        <w:top w:val="single" w:sz="4" w:space="1" w:color="auto"/>
      </w:pBdr>
      <w:tabs>
        <w:tab w:val="right" w:pos="15309"/>
      </w:tabs>
      <w:adjustRightInd w:val="0"/>
      <w:spacing w:line="216" w:lineRule="atLeast"/>
    </w:pPr>
    <w:rPr>
      <w:rFonts w:eastAsiaTheme="minorHAnsi" w:cstheme="minorBidi"/>
      <w:b/>
      <w:color w:val="00558C"/>
      <w:sz w:val="15"/>
      <w:lang w:eastAsia="en-US"/>
    </w:rPr>
  </w:style>
  <w:style w:type="paragraph" w:customStyle="1" w:styleId="Documentnumber">
    <w:name w:val="Document number"/>
    <w:basedOn w:val="Normal"/>
    <w:next w:val="Normal"/>
    <w:rsid w:val="00D9634A"/>
    <w:pPr>
      <w:spacing w:line="216" w:lineRule="atLeast"/>
    </w:pPr>
    <w:rPr>
      <w:rFonts w:eastAsiaTheme="minorHAnsi" w:cstheme="minorBidi"/>
      <w:caps/>
      <w:color w:val="00558C"/>
      <w:sz w:val="50"/>
      <w:lang w:eastAsia="en-US"/>
    </w:rPr>
  </w:style>
  <w:style w:type="paragraph" w:customStyle="1" w:styleId="Documentdate">
    <w:name w:val="Document date"/>
    <w:basedOn w:val="Normal"/>
    <w:rsid w:val="00D9634A"/>
    <w:pPr>
      <w:spacing w:line="216" w:lineRule="atLeast"/>
    </w:pPr>
    <w:rPr>
      <w:rFonts w:eastAsiaTheme="minorHAnsi" w:cstheme="minorBidi"/>
      <w:b/>
      <w:color w:val="00558C"/>
      <w:sz w:val="28"/>
      <w:lang w:eastAsia="en-US"/>
    </w:rPr>
  </w:style>
  <w:style w:type="paragraph" w:customStyle="1" w:styleId="Footerportrait">
    <w:name w:val="Footer portrait"/>
    <w:basedOn w:val="Normal"/>
    <w:rsid w:val="00D9634A"/>
    <w:pPr>
      <w:pBdr>
        <w:top w:val="single" w:sz="4" w:space="1" w:color="auto"/>
      </w:pBdr>
      <w:tabs>
        <w:tab w:val="right" w:pos="10206"/>
      </w:tabs>
      <w:spacing w:line="216" w:lineRule="atLeast"/>
    </w:pPr>
    <w:rPr>
      <w:rFonts w:eastAsiaTheme="minorHAnsi" w:cstheme="minorBidi"/>
      <w:b/>
      <w:noProof/>
      <w:color w:val="00558C"/>
      <w:sz w:val="15"/>
      <w:lang w:val="en-US" w:eastAsia="en-US"/>
    </w:rPr>
  </w:style>
  <w:style w:type="paragraph" w:customStyle="1" w:styleId="Documentname">
    <w:name w:val="Document name"/>
    <w:basedOn w:val="Documenttype"/>
    <w:rsid w:val="00D9634A"/>
    <w:pPr>
      <w:ind w:left="0" w:right="0"/>
    </w:pPr>
    <w:rPr>
      <w:b w:val="0"/>
      <w:color w:val="00558C"/>
    </w:rPr>
  </w:style>
  <w:style w:type="character" w:styleId="PlaceholderText">
    <w:name w:val="Placeholder Text"/>
    <w:basedOn w:val="DefaultParagraphFont"/>
    <w:uiPriority w:val="99"/>
    <w:semiHidden/>
    <w:rsid w:val="00D9634A"/>
    <w:rPr>
      <w:color w:val="808080"/>
    </w:rPr>
  </w:style>
  <w:style w:type="paragraph" w:customStyle="1" w:styleId="Style1">
    <w:name w:val="Style1"/>
    <w:basedOn w:val="Tableheading"/>
    <w:rsid w:val="00D9634A"/>
    <w:pPr>
      <w:spacing w:before="60" w:after="60"/>
      <w:jc w:val="center"/>
    </w:pPr>
    <w:rPr>
      <w:rFonts w:eastAsiaTheme="majorEastAsia"/>
      <w:color w:val="407EC9"/>
      <w:lang w:val="en-US"/>
    </w:rPr>
  </w:style>
  <w:style w:type="paragraph" w:customStyle="1" w:styleId="Style2">
    <w:name w:val="Style2"/>
    <w:basedOn w:val="TOC3"/>
    <w:autoRedefine/>
    <w:rsid w:val="00D9634A"/>
    <w:pPr>
      <w:tabs>
        <w:tab w:val="left" w:pos="1985"/>
        <w:tab w:val="right" w:pos="10195"/>
      </w:tabs>
      <w:spacing w:after="60" w:line="216" w:lineRule="atLeast"/>
      <w:ind w:left="1134" w:hanging="709"/>
    </w:pPr>
    <w:rPr>
      <w:rFonts w:eastAsiaTheme="minorEastAsia" w:cstheme="minorBidi"/>
      <w:noProof/>
      <w:sz w:val="24"/>
      <w:lang w:val="en-US"/>
    </w:rPr>
  </w:style>
  <w:style w:type="paragraph" w:customStyle="1" w:styleId="Headingseparationline-landscape">
    <w:name w:val="Heading separation line - landscape"/>
    <w:basedOn w:val="Heading1separatationline"/>
    <w:rsid w:val="00D9634A"/>
    <w:pPr>
      <w:ind w:right="14317"/>
    </w:pPr>
  </w:style>
  <w:style w:type="paragraph" w:customStyle="1" w:styleId="AnnexCHead1">
    <w:name w:val="Annex C Head 1"/>
    <w:basedOn w:val="Normal"/>
    <w:next w:val="Heading1separatationline"/>
    <w:rsid w:val="00D9634A"/>
    <w:pPr>
      <w:numPr>
        <w:numId w:val="24"/>
      </w:numPr>
      <w:spacing w:before="240" w:line="216" w:lineRule="atLeast"/>
    </w:pPr>
    <w:rPr>
      <w:rFonts w:eastAsiaTheme="minorHAnsi" w:cstheme="minorBidi"/>
      <w:b/>
      <w:caps/>
      <w:color w:val="407EC9"/>
      <w:sz w:val="28"/>
      <w:lang w:eastAsia="en-US"/>
    </w:rPr>
  </w:style>
  <w:style w:type="paragraph" w:customStyle="1" w:styleId="AnnexCHead2">
    <w:name w:val="Annex C Head 2"/>
    <w:basedOn w:val="Normal"/>
    <w:next w:val="Heading2separationline"/>
    <w:rsid w:val="00D9634A"/>
    <w:pPr>
      <w:numPr>
        <w:ilvl w:val="1"/>
        <w:numId w:val="24"/>
      </w:numPr>
      <w:spacing w:line="216" w:lineRule="atLeast"/>
    </w:pPr>
    <w:rPr>
      <w:rFonts w:eastAsiaTheme="minorHAnsi" w:cstheme="minorBidi"/>
      <w:b/>
      <w:caps/>
      <w:color w:val="407EC9"/>
      <w:sz w:val="24"/>
      <w:lang w:eastAsia="en-US"/>
    </w:rPr>
  </w:style>
  <w:style w:type="paragraph" w:customStyle="1" w:styleId="AnnexCHead3">
    <w:name w:val="Annex C Head 3"/>
    <w:basedOn w:val="Normal"/>
    <w:rsid w:val="00D9634A"/>
    <w:pPr>
      <w:numPr>
        <w:ilvl w:val="2"/>
        <w:numId w:val="24"/>
      </w:numPr>
      <w:spacing w:line="216" w:lineRule="atLeast"/>
    </w:pPr>
    <w:rPr>
      <w:rFonts w:eastAsiaTheme="minorHAnsi" w:cstheme="minorBidi"/>
      <w:b/>
      <w:smallCaps/>
      <w:color w:val="407EC9"/>
      <w:lang w:eastAsia="en-US"/>
    </w:rPr>
  </w:style>
  <w:style w:type="paragraph" w:customStyle="1" w:styleId="AnnexCHead4">
    <w:name w:val="Annex C Head 4"/>
    <w:basedOn w:val="Normal"/>
    <w:next w:val="BodyText"/>
    <w:rsid w:val="00D9634A"/>
    <w:pPr>
      <w:numPr>
        <w:ilvl w:val="3"/>
        <w:numId w:val="24"/>
      </w:numPr>
      <w:spacing w:line="216" w:lineRule="atLeast"/>
    </w:pPr>
    <w:rPr>
      <w:rFonts w:eastAsiaTheme="minorHAnsi" w:cstheme="minorBidi"/>
      <w:b/>
      <w:color w:val="407EC9"/>
      <w:lang w:eastAsia="de-DE"/>
    </w:rPr>
  </w:style>
  <w:style w:type="paragraph" w:customStyle="1" w:styleId="AnnexDHead1">
    <w:name w:val="Annex D Head 1"/>
    <w:basedOn w:val="Normal"/>
    <w:next w:val="Heading1separatationline"/>
    <w:rsid w:val="00D9634A"/>
    <w:pPr>
      <w:numPr>
        <w:numId w:val="25"/>
      </w:numPr>
      <w:spacing w:before="240" w:line="216" w:lineRule="atLeast"/>
    </w:pPr>
    <w:rPr>
      <w:rFonts w:eastAsiaTheme="minorHAnsi" w:cstheme="minorBidi"/>
      <w:b/>
      <w:caps/>
      <w:color w:val="407EC9"/>
      <w:sz w:val="28"/>
      <w:lang w:eastAsia="de-DE"/>
    </w:rPr>
  </w:style>
  <w:style w:type="character" w:customStyle="1" w:styleId="IntenseEmphasis1">
    <w:name w:val="Intense Emphasis1"/>
    <w:basedOn w:val="DefaultParagraphFont"/>
    <w:uiPriority w:val="21"/>
    <w:rsid w:val="00D9634A"/>
    <w:rPr>
      <w:b/>
      <w:bCs/>
      <w:i/>
      <w:iCs/>
      <w:color w:val="ACDAF0"/>
    </w:rPr>
  </w:style>
  <w:style w:type="paragraph" w:customStyle="1" w:styleId="AnnexDHead3">
    <w:name w:val="Annex D Head 3"/>
    <w:basedOn w:val="BodyText"/>
    <w:link w:val="AnnexDHead3Char"/>
    <w:rsid w:val="00D9634A"/>
    <w:pPr>
      <w:numPr>
        <w:ilvl w:val="2"/>
        <w:numId w:val="25"/>
      </w:numPr>
      <w:spacing w:line="216" w:lineRule="atLeast"/>
      <w:jc w:val="left"/>
    </w:pPr>
    <w:rPr>
      <w:rFonts w:eastAsiaTheme="minorHAnsi"/>
      <w:b/>
      <w:smallCaps/>
      <w:color w:val="407EC9"/>
      <w:lang w:eastAsia="de-DE"/>
    </w:rPr>
  </w:style>
  <w:style w:type="paragraph" w:customStyle="1" w:styleId="AnnexDHead4">
    <w:name w:val="Annex D Head 4"/>
    <w:basedOn w:val="Normal"/>
    <w:next w:val="BodyText"/>
    <w:rsid w:val="00D9634A"/>
    <w:pPr>
      <w:numPr>
        <w:ilvl w:val="3"/>
        <w:numId w:val="25"/>
      </w:numPr>
      <w:spacing w:line="216" w:lineRule="atLeast"/>
    </w:pPr>
    <w:rPr>
      <w:rFonts w:eastAsiaTheme="minorHAnsi" w:cstheme="minorBidi"/>
      <w:color w:val="407EC9"/>
      <w:lang w:eastAsia="en-US"/>
    </w:rPr>
  </w:style>
  <w:style w:type="paragraph" w:customStyle="1" w:styleId="Acronym">
    <w:name w:val="Acronym"/>
    <w:basedOn w:val="Normal"/>
    <w:qFormat/>
    <w:rsid w:val="00D9634A"/>
    <w:pPr>
      <w:spacing w:after="60" w:line="216" w:lineRule="atLeast"/>
      <w:ind w:left="1418" w:hanging="1418"/>
    </w:pPr>
    <w:rPr>
      <w:rFonts w:eastAsiaTheme="minorHAnsi" w:cstheme="minorBidi"/>
      <w:lang w:eastAsia="en-US"/>
    </w:rPr>
  </w:style>
  <w:style w:type="paragraph" w:customStyle="1" w:styleId="Table0">
    <w:name w:val="Table"/>
    <w:basedOn w:val="Normal"/>
    <w:qFormat/>
    <w:rsid w:val="00D9634A"/>
    <w:pPr>
      <w:tabs>
        <w:tab w:val="left" w:pos="709"/>
      </w:tabs>
      <w:ind w:left="108" w:right="108"/>
    </w:pPr>
    <w:rPr>
      <w:rFonts w:ascii="Helvetica 55 Roman" w:eastAsiaTheme="minorHAnsi" w:hAnsi="Helvetica 55 Roman" w:cstheme="minorBidi"/>
      <w:color w:val="000000" w:themeColor="text1"/>
      <w:lang w:eastAsia="en-US"/>
    </w:rPr>
  </w:style>
  <w:style w:type="paragraph" w:customStyle="1" w:styleId="TableHeader">
    <w:name w:val="Table_Header"/>
    <w:basedOn w:val="Normal"/>
    <w:next w:val="Table0"/>
    <w:qFormat/>
    <w:rsid w:val="00D9634A"/>
    <w:pPr>
      <w:ind w:left="108" w:right="108"/>
    </w:pPr>
    <w:rPr>
      <w:rFonts w:eastAsiaTheme="minorHAnsi" w:cstheme="minorBidi"/>
      <w:b/>
      <w:bCs/>
      <w:color w:val="000000" w:themeColor="text1"/>
      <w:sz w:val="24"/>
      <w:lang w:eastAsia="en-US"/>
    </w:rPr>
  </w:style>
  <w:style w:type="paragraph" w:customStyle="1" w:styleId="Bullet1Blue">
    <w:name w:val="Bullet 1 Blue"/>
    <w:basedOn w:val="Bullet1"/>
    <w:qFormat/>
    <w:rsid w:val="00D9634A"/>
    <w:pPr>
      <w:numPr>
        <w:numId w:val="44"/>
      </w:numPr>
      <w:tabs>
        <w:tab w:val="clear" w:pos="1134"/>
      </w:tabs>
      <w:spacing w:line="216" w:lineRule="atLeast"/>
      <w:jc w:val="left"/>
      <w:outlineLvl w:val="9"/>
    </w:pPr>
    <w:rPr>
      <w:rFonts w:eastAsiaTheme="minorHAnsi" w:cstheme="minorBidi"/>
      <w:i/>
      <w:color w:val="00B0F0"/>
      <w:lang w:eastAsia="en-US"/>
    </w:rPr>
  </w:style>
  <w:style w:type="paragraph" w:customStyle="1" w:styleId="AnnexEHead4">
    <w:name w:val="Annex E Head 4"/>
    <w:basedOn w:val="Normal"/>
    <w:next w:val="BodyText"/>
    <w:rsid w:val="00D9634A"/>
    <w:pPr>
      <w:numPr>
        <w:ilvl w:val="3"/>
        <w:numId w:val="26"/>
      </w:numPr>
      <w:spacing w:line="216" w:lineRule="atLeast"/>
    </w:pPr>
    <w:rPr>
      <w:rFonts w:eastAsiaTheme="minorHAnsi" w:cstheme="minorBidi"/>
      <w:b/>
      <w:color w:val="407EC9"/>
      <w:lang w:eastAsia="en-US"/>
    </w:rPr>
  </w:style>
  <w:style w:type="paragraph" w:customStyle="1" w:styleId="TableofTables">
    <w:name w:val="Table of Tables"/>
    <w:basedOn w:val="TableofFigures"/>
    <w:rsid w:val="00D9634A"/>
    <w:pPr>
      <w:tabs>
        <w:tab w:val="left" w:pos="1134"/>
        <w:tab w:val="right" w:pos="9781"/>
      </w:tabs>
      <w:spacing w:after="60" w:line="216" w:lineRule="atLeast"/>
      <w:ind w:left="1276" w:right="424" w:hanging="1276"/>
    </w:pPr>
    <w:rPr>
      <w:rFonts w:eastAsiaTheme="minorHAnsi" w:cstheme="minorBidi"/>
      <w:color w:val="auto"/>
    </w:rPr>
  </w:style>
  <w:style w:type="paragraph" w:customStyle="1" w:styleId="Bullet2Blue">
    <w:name w:val="Bullet 2 Blue"/>
    <w:basedOn w:val="Bullet2"/>
    <w:qFormat/>
    <w:rsid w:val="00D9634A"/>
    <w:pPr>
      <w:numPr>
        <w:numId w:val="0"/>
      </w:numPr>
      <w:tabs>
        <w:tab w:val="clear" w:pos="1701"/>
      </w:tabs>
      <w:spacing w:line="216" w:lineRule="atLeast"/>
      <w:ind w:left="2421" w:hanging="360"/>
      <w:jc w:val="left"/>
    </w:pPr>
    <w:rPr>
      <w:rFonts w:eastAsiaTheme="minorHAnsi" w:cstheme="minorBidi"/>
      <w:i/>
      <w:color w:val="00B0F0"/>
      <w:lang w:eastAsia="en-US"/>
    </w:rPr>
  </w:style>
  <w:style w:type="paragraph" w:customStyle="1" w:styleId="TableofAppendices">
    <w:name w:val="Table of Appendices"/>
    <w:basedOn w:val="TableofFigures"/>
    <w:next w:val="BodyText"/>
    <w:rsid w:val="00D9634A"/>
    <w:pPr>
      <w:tabs>
        <w:tab w:val="right" w:leader="dot" w:pos="9781"/>
      </w:tabs>
      <w:spacing w:after="60" w:line="216" w:lineRule="atLeast"/>
      <w:ind w:left="1276" w:right="424" w:hanging="1276"/>
    </w:pPr>
    <w:rPr>
      <w:rFonts w:eastAsiaTheme="minorHAnsi" w:cstheme="minorBidi"/>
      <w:color w:val="auto"/>
    </w:rPr>
  </w:style>
  <w:style w:type="paragraph" w:customStyle="1" w:styleId="AnnexFHead4">
    <w:name w:val="Annex F Head 4"/>
    <w:basedOn w:val="Normal"/>
    <w:next w:val="BodyText"/>
    <w:rsid w:val="00D9634A"/>
    <w:pPr>
      <w:numPr>
        <w:ilvl w:val="3"/>
        <w:numId w:val="27"/>
      </w:numPr>
      <w:spacing w:line="216" w:lineRule="atLeast"/>
    </w:pPr>
    <w:rPr>
      <w:rFonts w:eastAsiaTheme="minorHAnsi" w:cstheme="minorBidi"/>
      <w:b/>
      <w:color w:val="407EC9"/>
      <w:lang w:eastAsia="en-US"/>
    </w:rPr>
  </w:style>
  <w:style w:type="paragraph" w:customStyle="1" w:styleId="AnnexTablecaption">
    <w:name w:val="Annex Table caption"/>
    <w:basedOn w:val="Tablecaption"/>
    <w:next w:val="Normal"/>
    <w:rsid w:val="00D9634A"/>
    <w:pPr>
      <w:numPr>
        <w:numId w:val="0"/>
      </w:numPr>
      <w:tabs>
        <w:tab w:val="num" w:pos="360"/>
        <w:tab w:val="left" w:pos="851"/>
      </w:tabs>
      <w:ind w:left="851" w:hanging="851"/>
      <w:jc w:val="center"/>
    </w:pPr>
  </w:style>
  <w:style w:type="paragraph" w:customStyle="1" w:styleId="TableofAnnexes">
    <w:name w:val="Table of Annexes"/>
    <w:basedOn w:val="TableofFigures"/>
    <w:next w:val="Normal"/>
    <w:rsid w:val="00D9634A"/>
    <w:pPr>
      <w:tabs>
        <w:tab w:val="right" w:leader="dot" w:pos="9781"/>
      </w:tabs>
      <w:spacing w:after="60" w:line="216" w:lineRule="atLeast"/>
      <w:ind w:left="1276" w:right="424" w:hanging="1276"/>
    </w:pPr>
    <w:rPr>
      <w:rFonts w:eastAsiaTheme="minorHAnsi" w:cstheme="minorBidi"/>
      <w:color w:val="auto"/>
    </w:rPr>
  </w:style>
  <w:style w:type="paragraph" w:styleId="BlockText">
    <w:name w:val="Block Text"/>
    <w:basedOn w:val="Normal"/>
    <w:rsid w:val="00D9634A"/>
    <w:pPr>
      <w:ind w:left="1440" w:right="1440"/>
    </w:pPr>
    <w:rPr>
      <w:rFonts w:eastAsia="Times New Roman" w:cs="Arial"/>
    </w:rPr>
  </w:style>
  <w:style w:type="paragraph" w:customStyle="1" w:styleId="AnnexGHead4">
    <w:name w:val="Annex G Head 4"/>
    <w:basedOn w:val="Normal"/>
    <w:next w:val="BodyText"/>
    <w:rsid w:val="00D9634A"/>
    <w:pPr>
      <w:numPr>
        <w:ilvl w:val="3"/>
        <w:numId w:val="28"/>
      </w:numPr>
      <w:spacing w:line="216" w:lineRule="atLeast"/>
    </w:pPr>
    <w:rPr>
      <w:rFonts w:eastAsiaTheme="minorHAnsi" w:cstheme="minorBidi"/>
      <w:b/>
      <w:color w:val="407EC9"/>
      <w:lang w:eastAsia="en-US"/>
    </w:rPr>
  </w:style>
  <w:style w:type="paragraph" w:customStyle="1" w:styleId="AnnexHHead1">
    <w:name w:val="Annex H Head 1"/>
    <w:basedOn w:val="Normal"/>
    <w:next w:val="Heading1separatationline"/>
    <w:rsid w:val="00D9634A"/>
    <w:pPr>
      <w:numPr>
        <w:numId w:val="29"/>
      </w:numPr>
      <w:spacing w:before="240" w:line="216" w:lineRule="atLeast"/>
    </w:pPr>
    <w:rPr>
      <w:rFonts w:eastAsiaTheme="minorHAnsi" w:cstheme="minorBidi"/>
      <w:b/>
      <w:caps/>
      <w:color w:val="407EC9"/>
      <w:sz w:val="28"/>
      <w:lang w:eastAsia="en-US"/>
    </w:rPr>
  </w:style>
  <w:style w:type="paragraph" w:customStyle="1" w:styleId="AnnexHHead2">
    <w:name w:val="Annex H Head 2"/>
    <w:basedOn w:val="Normal"/>
    <w:next w:val="Heading2separationline"/>
    <w:rsid w:val="00D9634A"/>
    <w:pPr>
      <w:numPr>
        <w:ilvl w:val="1"/>
        <w:numId w:val="29"/>
      </w:numPr>
      <w:spacing w:line="216" w:lineRule="atLeast"/>
    </w:pPr>
    <w:rPr>
      <w:rFonts w:eastAsiaTheme="minorHAnsi" w:cstheme="minorBidi"/>
      <w:b/>
      <w:caps/>
      <w:color w:val="407EC9"/>
      <w:sz w:val="24"/>
      <w:lang w:eastAsia="en-US"/>
    </w:rPr>
  </w:style>
  <w:style w:type="paragraph" w:customStyle="1" w:styleId="AnnexHHead3">
    <w:name w:val="Annex H Head 3"/>
    <w:basedOn w:val="Normal"/>
    <w:rsid w:val="00D9634A"/>
    <w:pPr>
      <w:numPr>
        <w:ilvl w:val="2"/>
        <w:numId w:val="29"/>
      </w:numPr>
      <w:spacing w:line="216" w:lineRule="atLeast"/>
    </w:pPr>
    <w:rPr>
      <w:rFonts w:eastAsiaTheme="minorHAnsi" w:cstheme="minorBidi"/>
      <w:b/>
      <w:smallCaps/>
      <w:color w:val="407EC9"/>
      <w:lang w:eastAsia="en-US"/>
    </w:rPr>
  </w:style>
  <w:style w:type="paragraph" w:customStyle="1" w:styleId="AnnexHHead4">
    <w:name w:val="Annex H Head 4"/>
    <w:basedOn w:val="Normal"/>
    <w:next w:val="BodyText"/>
    <w:rsid w:val="00D9634A"/>
    <w:pPr>
      <w:numPr>
        <w:ilvl w:val="3"/>
        <w:numId w:val="29"/>
      </w:numPr>
      <w:spacing w:line="216" w:lineRule="atLeast"/>
    </w:pPr>
    <w:rPr>
      <w:rFonts w:eastAsiaTheme="minorHAnsi" w:cstheme="minorBidi"/>
      <w:b/>
      <w:color w:val="407EC9"/>
      <w:lang w:eastAsia="en-US"/>
    </w:rPr>
  </w:style>
  <w:style w:type="paragraph" w:customStyle="1" w:styleId="AnnexIHead1">
    <w:name w:val="Annex I Head 1"/>
    <w:basedOn w:val="Normal"/>
    <w:next w:val="Heading1separatationline"/>
    <w:rsid w:val="00D9634A"/>
    <w:pPr>
      <w:numPr>
        <w:numId w:val="30"/>
      </w:numPr>
      <w:spacing w:before="240" w:line="216" w:lineRule="atLeast"/>
    </w:pPr>
    <w:rPr>
      <w:rFonts w:eastAsiaTheme="minorHAnsi" w:cstheme="minorBidi"/>
      <w:b/>
      <w:caps/>
      <w:color w:val="407EC9"/>
      <w:sz w:val="28"/>
      <w:lang w:eastAsia="en-US"/>
    </w:rPr>
  </w:style>
  <w:style w:type="paragraph" w:customStyle="1" w:styleId="AnnexIHead2">
    <w:name w:val="Annex I Head 2"/>
    <w:basedOn w:val="Normal"/>
    <w:next w:val="Heading2separationline"/>
    <w:rsid w:val="00D9634A"/>
    <w:pPr>
      <w:numPr>
        <w:ilvl w:val="1"/>
        <w:numId w:val="30"/>
      </w:numPr>
      <w:spacing w:line="216" w:lineRule="atLeast"/>
    </w:pPr>
    <w:rPr>
      <w:rFonts w:eastAsiaTheme="minorHAnsi" w:cstheme="minorBidi"/>
      <w:b/>
      <w:caps/>
      <w:color w:val="407EC9"/>
      <w:sz w:val="24"/>
      <w:lang w:eastAsia="en-US"/>
    </w:rPr>
  </w:style>
  <w:style w:type="paragraph" w:customStyle="1" w:styleId="AnnexIHead3">
    <w:name w:val="Annex I Head 3"/>
    <w:basedOn w:val="Normal"/>
    <w:next w:val="BodyText"/>
    <w:rsid w:val="00D9634A"/>
    <w:pPr>
      <w:numPr>
        <w:ilvl w:val="2"/>
        <w:numId w:val="30"/>
      </w:numPr>
      <w:spacing w:line="216" w:lineRule="atLeast"/>
    </w:pPr>
    <w:rPr>
      <w:rFonts w:eastAsiaTheme="minorHAnsi" w:cstheme="minorBidi"/>
      <w:b/>
      <w:smallCaps/>
      <w:color w:val="407EC9"/>
      <w:lang w:eastAsia="en-US"/>
    </w:rPr>
  </w:style>
  <w:style w:type="paragraph" w:customStyle="1" w:styleId="AnnexIHead4">
    <w:name w:val="Annex I Head 4"/>
    <w:basedOn w:val="Normal"/>
    <w:next w:val="BodyText"/>
    <w:rsid w:val="00D9634A"/>
    <w:pPr>
      <w:numPr>
        <w:ilvl w:val="3"/>
        <w:numId w:val="30"/>
      </w:numPr>
      <w:spacing w:line="216" w:lineRule="atLeast"/>
    </w:pPr>
    <w:rPr>
      <w:rFonts w:eastAsiaTheme="minorHAnsi" w:cstheme="minorBidi"/>
      <w:b/>
      <w:color w:val="407EC9"/>
      <w:lang w:eastAsia="en-US"/>
    </w:rPr>
  </w:style>
  <w:style w:type="paragraph" w:customStyle="1" w:styleId="AnnexJHead1">
    <w:name w:val="Annex J Head 1"/>
    <w:basedOn w:val="Normal"/>
    <w:next w:val="Heading1separatationline"/>
    <w:rsid w:val="00D9634A"/>
    <w:pPr>
      <w:numPr>
        <w:numId w:val="31"/>
      </w:numPr>
      <w:spacing w:before="240" w:line="216" w:lineRule="atLeast"/>
    </w:pPr>
    <w:rPr>
      <w:rFonts w:eastAsiaTheme="minorHAnsi" w:cstheme="minorBidi"/>
      <w:b/>
      <w:caps/>
      <w:color w:val="407EC9"/>
      <w:sz w:val="28"/>
      <w:lang w:eastAsia="en-US"/>
    </w:rPr>
  </w:style>
  <w:style w:type="paragraph" w:customStyle="1" w:styleId="AnnexJHead2">
    <w:name w:val="Annex J Head 2"/>
    <w:basedOn w:val="Normal"/>
    <w:next w:val="Heading2separationline"/>
    <w:rsid w:val="00D9634A"/>
    <w:pPr>
      <w:numPr>
        <w:ilvl w:val="1"/>
        <w:numId w:val="31"/>
      </w:numPr>
      <w:spacing w:line="216" w:lineRule="atLeast"/>
    </w:pPr>
    <w:rPr>
      <w:rFonts w:eastAsiaTheme="minorHAnsi" w:cstheme="minorBidi"/>
      <w:b/>
      <w:caps/>
      <w:color w:val="407EC9"/>
      <w:sz w:val="24"/>
      <w:lang w:eastAsia="en-US"/>
    </w:rPr>
  </w:style>
  <w:style w:type="paragraph" w:customStyle="1" w:styleId="AnnexJHead3">
    <w:name w:val="Annex J Head 3"/>
    <w:basedOn w:val="Normal"/>
    <w:next w:val="BodyText"/>
    <w:rsid w:val="00D9634A"/>
    <w:pPr>
      <w:numPr>
        <w:ilvl w:val="2"/>
        <w:numId w:val="31"/>
      </w:numPr>
      <w:spacing w:line="216" w:lineRule="atLeast"/>
    </w:pPr>
    <w:rPr>
      <w:rFonts w:eastAsiaTheme="minorHAnsi" w:cstheme="minorBidi"/>
      <w:b/>
      <w:smallCaps/>
      <w:color w:val="407EC9"/>
      <w:lang w:eastAsia="en-US"/>
    </w:rPr>
  </w:style>
  <w:style w:type="paragraph" w:customStyle="1" w:styleId="AnnexJHead4">
    <w:name w:val="Annex J Head 4"/>
    <w:basedOn w:val="Normal"/>
    <w:next w:val="BodyText"/>
    <w:rsid w:val="00D9634A"/>
    <w:pPr>
      <w:numPr>
        <w:ilvl w:val="3"/>
        <w:numId w:val="31"/>
      </w:numPr>
      <w:spacing w:line="216" w:lineRule="atLeast"/>
    </w:pPr>
    <w:rPr>
      <w:rFonts w:eastAsiaTheme="minorHAnsi" w:cstheme="minorBidi"/>
      <w:b/>
      <w:color w:val="407EC9"/>
      <w:lang w:eastAsia="en-US"/>
    </w:rPr>
  </w:style>
  <w:style w:type="paragraph" w:customStyle="1" w:styleId="AnnexKHead1">
    <w:name w:val="Annex K Head 1"/>
    <w:basedOn w:val="Normal"/>
    <w:next w:val="Heading1separatationline"/>
    <w:rsid w:val="00D9634A"/>
    <w:pPr>
      <w:numPr>
        <w:numId w:val="32"/>
      </w:numPr>
      <w:spacing w:before="240" w:line="216" w:lineRule="atLeast"/>
    </w:pPr>
    <w:rPr>
      <w:rFonts w:eastAsiaTheme="minorHAnsi" w:cstheme="minorBidi"/>
      <w:b/>
      <w:caps/>
      <w:color w:val="407EC9"/>
      <w:sz w:val="28"/>
      <w:lang w:eastAsia="en-US"/>
    </w:rPr>
  </w:style>
  <w:style w:type="paragraph" w:customStyle="1" w:styleId="AnnexKHead2">
    <w:name w:val="Annex K Head 2"/>
    <w:basedOn w:val="Normal"/>
    <w:next w:val="Heading2separationline"/>
    <w:rsid w:val="00D9634A"/>
    <w:pPr>
      <w:numPr>
        <w:ilvl w:val="1"/>
        <w:numId w:val="32"/>
      </w:numPr>
      <w:spacing w:line="216" w:lineRule="atLeast"/>
    </w:pPr>
    <w:rPr>
      <w:rFonts w:eastAsiaTheme="minorHAnsi" w:cstheme="minorBidi"/>
      <w:b/>
      <w:caps/>
      <w:color w:val="407EC9"/>
      <w:sz w:val="24"/>
      <w:lang w:eastAsia="en-US"/>
    </w:rPr>
  </w:style>
  <w:style w:type="paragraph" w:customStyle="1" w:styleId="AnnexKHead3">
    <w:name w:val="Annex K Head 3"/>
    <w:basedOn w:val="Normal"/>
    <w:next w:val="BodyText"/>
    <w:rsid w:val="00D9634A"/>
    <w:pPr>
      <w:numPr>
        <w:ilvl w:val="2"/>
        <w:numId w:val="32"/>
      </w:numPr>
      <w:spacing w:line="216" w:lineRule="atLeast"/>
    </w:pPr>
    <w:rPr>
      <w:rFonts w:eastAsiaTheme="minorHAnsi" w:cstheme="minorBidi"/>
      <w:b/>
      <w:smallCaps/>
      <w:color w:val="407EC9"/>
      <w:lang w:eastAsia="en-US"/>
    </w:rPr>
  </w:style>
  <w:style w:type="paragraph" w:customStyle="1" w:styleId="AnnexKHead4">
    <w:name w:val="Annex K Head 4"/>
    <w:basedOn w:val="Normal"/>
    <w:next w:val="BodyText"/>
    <w:rsid w:val="00D9634A"/>
    <w:pPr>
      <w:numPr>
        <w:ilvl w:val="3"/>
        <w:numId w:val="32"/>
      </w:numPr>
      <w:spacing w:line="216" w:lineRule="atLeast"/>
    </w:pPr>
    <w:rPr>
      <w:rFonts w:eastAsiaTheme="minorHAnsi" w:cstheme="minorBidi"/>
      <w:b/>
      <w:color w:val="407EC9"/>
      <w:lang w:eastAsia="en-US"/>
    </w:rPr>
  </w:style>
  <w:style w:type="paragraph" w:customStyle="1" w:styleId="AnnexLHead1">
    <w:name w:val="Annex L Head 1"/>
    <w:basedOn w:val="Normal"/>
    <w:next w:val="Heading1separatationline"/>
    <w:rsid w:val="00D9634A"/>
    <w:pPr>
      <w:numPr>
        <w:numId w:val="33"/>
      </w:numPr>
      <w:spacing w:before="240" w:line="216" w:lineRule="atLeast"/>
    </w:pPr>
    <w:rPr>
      <w:rFonts w:eastAsiaTheme="minorHAnsi" w:cstheme="minorBidi"/>
      <w:b/>
      <w:caps/>
      <w:color w:val="407EC9"/>
      <w:sz w:val="28"/>
      <w:lang w:eastAsia="en-US"/>
    </w:rPr>
  </w:style>
  <w:style w:type="paragraph" w:customStyle="1" w:styleId="AnnexLHead2">
    <w:name w:val="Annex L Head 2"/>
    <w:basedOn w:val="Normal"/>
    <w:next w:val="BodyText"/>
    <w:rsid w:val="00D9634A"/>
    <w:pPr>
      <w:numPr>
        <w:ilvl w:val="1"/>
        <w:numId w:val="33"/>
      </w:numPr>
      <w:spacing w:line="216" w:lineRule="atLeast"/>
    </w:pPr>
    <w:rPr>
      <w:rFonts w:eastAsiaTheme="minorHAnsi" w:cstheme="minorBidi"/>
      <w:b/>
      <w:caps/>
      <w:color w:val="407EC9"/>
      <w:sz w:val="24"/>
      <w:lang w:eastAsia="en-US"/>
    </w:rPr>
  </w:style>
  <w:style w:type="paragraph" w:customStyle="1" w:styleId="AnnexLHead3">
    <w:name w:val="Annex L Head 3"/>
    <w:basedOn w:val="Normal"/>
    <w:next w:val="BodyText"/>
    <w:rsid w:val="00D9634A"/>
    <w:pPr>
      <w:numPr>
        <w:ilvl w:val="2"/>
        <w:numId w:val="33"/>
      </w:numPr>
      <w:spacing w:line="216" w:lineRule="atLeast"/>
    </w:pPr>
    <w:rPr>
      <w:rFonts w:eastAsiaTheme="minorHAnsi" w:cstheme="minorBidi"/>
      <w:b/>
      <w:smallCaps/>
      <w:color w:val="407EC9"/>
      <w:lang w:eastAsia="en-US"/>
    </w:rPr>
  </w:style>
  <w:style w:type="paragraph" w:customStyle="1" w:styleId="AnnexLHead4">
    <w:name w:val="Annex L Head 4"/>
    <w:basedOn w:val="Normal"/>
    <w:next w:val="BodyText"/>
    <w:rsid w:val="00D9634A"/>
    <w:pPr>
      <w:numPr>
        <w:ilvl w:val="3"/>
        <w:numId w:val="33"/>
      </w:numPr>
      <w:spacing w:line="216" w:lineRule="atLeast"/>
    </w:pPr>
    <w:rPr>
      <w:rFonts w:eastAsiaTheme="minorHAnsi" w:cstheme="minorBidi"/>
      <w:b/>
      <w:color w:val="407EC9"/>
      <w:lang w:eastAsia="en-US"/>
    </w:rPr>
  </w:style>
  <w:style w:type="paragraph" w:customStyle="1" w:styleId="AnnexMHead1">
    <w:name w:val="Annex M Head 1"/>
    <w:basedOn w:val="Normal"/>
    <w:next w:val="Heading1separatationline"/>
    <w:rsid w:val="00D9634A"/>
    <w:pPr>
      <w:numPr>
        <w:numId w:val="34"/>
      </w:numPr>
      <w:spacing w:before="240" w:line="216" w:lineRule="atLeast"/>
    </w:pPr>
    <w:rPr>
      <w:rFonts w:eastAsiaTheme="minorHAnsi" w:cstheme="minorBidi"/>
      <w:b/>
      <w:caps/>
      <w:color w:val="407EC9"/>
      <w:sz w:val="28"/>
      <w:lang w:eastAsia="en-US"/>
    </w:rPr>
  </w:style>
  <w:style w:type="paragraph" w:customStyle="1" w:styleId="AnnexMHead2">
    <w:name w:val="Annex M Head 2"/>
    <w:basedOn w:val="Normal"/>
    <w:next w:val="Heading2separationline"/>
    <w:rsid w:val="00D9634A"/>
    <w:pPr>
      <w:numPr>
        <w:ilvl w:val="1"/>
        <w:numId w:val="34"/>
      </w:numPr>
      <w:spacing w:line="216" w:lineRule="atLeast"/>
    </w:pPr>
    <w:rPr>
      <w:rFonts w:eastAsiaTheme="minorHAnsi" w:cstheme="minorBidi"/>
      <w:b/>
      <w:caps/>
      <w:color w:val="407EC9"/>
      <w:sz w:val="24"/>
      <w:lang w:eastAsia="en-US"/>
    </w:rPr>
  </w:style>
  <w:style w:type="paragraph" w:customStyle="1" w:styleId="AnnexMHead3">
    <w:name w:val="Annex M Head 3"/>
    <w:basedOn w:val="Normal"/>
    <w:next w:val="BodyText"/>
    <w:rsid w:val="00D9634A"/>
    <w:pPr>
      <w:numPr>
        <w:ilvl w:val="2"/>
        <w:numId w:val="34"/>
      </w:numPr>
      <w:spacing w:line="216" w:lineRule="atLeast"/>
    </w:pPr>
    <w:rPr>
      <w:rFonts w:eastAsiaTheme="minorHAnsi" w:cstheme="minorBidi"/>
      <w:b/>
      <w:smallCaps/>
      <w:color w:val="407EC9"/>
      <w:lang w:eastAsia="en-US"/>
    </w:rPr>
  </w:style>
  <w:style w:type="paragraph" w:customStyle="1" w:styleId="AnnexMHead4">
    <w:name w:val="Annex M Head 4"/>
    <w:basedOn w:val="Normal"/>
    <w:next w:val="BodyText"/>
    <w:rsid w:val="00D9634A"/>
    <w:pPr>
      <w:numPr>
        <w:ilvl w:val="3"/>
        <w:numId w:val="34"/>
      </w:numPr>
      <w:spacing w:line="216" w:lineRule="atLeast"/>
    </w:pPr>
    <w:rPr>
      <w:rFonts w:eastAsiaTheme="minorHAnsi" w:cstheme="minorBidi"/>
      <w:b/>
      <w:color w:val="407EC9"/>
      <w:lang w:eastAsia="en-US"/>
    </w:rPr>
  </w:style>
  <w:style w:type="paragraph" w:customStyle="1" w:styleId="AnnexFHead1">
    <w:name w:val="Annex F Head 1"/>
    <w:basedOn w:val="Normal"/>
    <w:next w:val="Heading1separatationline"/>
    <w:rsid w:val="00D9634A"/>
    <w:pPr>
      <w:numPr>
        <w:numId w:val="27"/>
      </w:numPr>
      <w:spacing w:before="240" w:line="216" w:lineRule="atLeast"/>
    </w:pPr>
    <w:rPr>
      <w:rFonts w:eastAsiaTheme="minorHAnsi" w:cstheme="minorBidi"/>
      <w:b/>
      <w:caps/>
      <w:color w:val="407EC9"/>
      <w:sz w:val="28"/>
      <w:lang w:eastAsia="en-US"/>
    </w:rPr>
  </w:style>
  <w:style w:type="paragraph" w:customStyle="1" w:styleId="TableList11">
    <w:name w:val="Table List 11"/>
    <w:basedOn w:val="List1"/>
    <w:rsid w:val="00D9634A"/>
    <w:pPr>
      <w:numPr>
        <w:numId w:val="41"/>
      </w:numPr>
      <w:tabs>
        <w:tab w:val="clear" w:pos="0"/>
      </w:tabs>
      <w:spacing w:after="60"/>
      <w:jc w:val="left"/>
    </w:pPr>
    <w:rPr>
      <w:rFonts w:eastAsia="Times New Roman" w:cs="Times New Roman"/>
      <w:sz w:val="18"/>
      <w:szCs w:val="18"/>
      <w:lang w:eastAsia="en-GB"/>
    </w:rPr>
  </w:style>
  <w:style w:type="paragraph" w:customStyle="1" w:styleId="Tablelista">
    <w:name w:val="Table list a"/>
    <w:basedOn w:val="Lista"/>
    <w:rsid w:val="00D9634A"/>
    <w:rPr>
      <w:sz w:val="18"/>
      <w:szCs w:val="18"/>
      <w:lang w:val="fr-FR"/>
    </w:rPr>
  </w:style>
  <w:style w:type="paragraph" w:customStyle="1" w:styleId="Tablelisti">
    <w:name w:val="Table list i"/>
    <w:basedOn w:val="Listi"/>
    <w:rsid w:val="00D9634A"/>
    <w:pPr>
      <w:spacing w:after="60"/>
      <w:ind w:left="1320" w:hanging="425"/>
    </w:pPr>
    <w:rPr>
      <w:sz w:val="18"/>
      <w:lang w:val="fr-FR"/>
    </w:rPr>
  </w:style>
  <w:style w:type="paragraph" w:customStyle="1" w:styleId="AnnexFHead2">
    <w:name w:val="Annex F Head 2"/>
    <w:basedOn w:val="Normal"/>
    <w:next w:val="Heading2separationline"/>
    <w:rsid w:val="00D9634A"/>
    <w:pPr>
      <w:numPr>
        <w:ilvl w:val="1"/>
        <w:numId w:val="27"/>
      </w:numPr>
      <w:spacing w:line="216" w:lineRule="atLeast"/>
    </w:pPr>
    <w:rPr>
      <w:rFonts w:eastAsiaTheme="minorHAnsi" w:cstheme="minorBidi"/>
      <w:b/>
      <w:caps/>
      <w:color w:val="407EC9"/>
      <w:sz w:val="24"/>
      <w:lang w:eastAsia="en-US"/>
    </w:rPr>
  </w:style>
  <w:style w:type="paragraph" w:customStyle="1" w:styleId="AnnexFHead3">
    <w:name w:val="Annex F Head 3"/>
    <w:basedOn w:val="Normal"/>
    <w:next w:val="BodyText"/>
    <w:rsid w:val="00D9634A"/>
    <w:pPr>
      <w:numPr>
        <w:ilvl w:val="2"/>
        <w:numId w:val="27"/>
      </w:numPr>
      <w:spacing w:line="216" w:lineRule="atLeast"/>
    </w:pPr>
    <w:rPr>
      <w:rFonts w:eastAsiaTheme="minorHAnsi" w:cstheme="minorBidi"/>
      <w:b/>
      <w:smallCaps/>
      <w:color w:val="407EC9"/>
      <w:lang w:eastAsia="en-US"/>
    </w:rPr>
  </w:style>
  <w:style w:type="paragraph" w:customStyle="1" w:styleId="AnnexGHead1">
    <w:name w:val="Annex G Head 1"/>
    <w:basedOn w:val="Normal"/>
    <w:next w:val="Heading1separatationline"/>
    <w:rsid w:val="00D9634A"/>
    <w:pPr>
      <w:numPr>
        <w:numId w:val="28"/>
      </w:numPr>
      <w:spacing w:before="240" w:line="216" w:lineRule="atLeast"/>
    </w:pPr>
    <w:rPr>
      <w:rFonts w:eastAsiaTheme="minorHAnsi" w:cstheme="minorBidi"/>
      <w:b/>
      <w:caps/>
      <w:color w:val="407EC9"/>
      <w:sz w:val="28"/>
      <w:lang w:eastAsia="en-US"/>
    </w:rPr>
  </w:style>
  <w:style w:type="paragraph" w:customStyle="1" w:styleId="AnnexGHead2">
    <w:name w:val="Annex G Head 2"/>
    <w:basedOn w:val="Normal"/>
    <w:next w:val="Heading2separationline"/>
    <w:rsid w:val="00D9634A"/>
    <w:pPr>
      <w:numPr>
        <w:ilvl w:val="1"/>
        <w:numId w:val="28"/>
      </w:numPr>
      <w:spacing w:line="216" w:lineRule="atLeast"/>
    </w:pPr>
    <w:rPr>
      <w:rFonts w:eastAsiaTheme="minorHAnsi" w:cstheme="minorBidi"/>
      <w:b/>
      <w:caps/>
      <w:color w:val="407EC9"/>
      <w:sz w:val="24"/>
      <w:lang w:eastAsia="en-US"/>
    </w:rPr>
  </w:style>
  <w:style w:type="paragraph" w:customStyle="1" w:styleId="AnnexGHead3">
    <w:name w:val="Annex G Head 3"/>
    <w:basedOn w:val="Normal"/>
    <w:next w:val="BodyText"/>
    <w:rsid w:val="00D9634A"/>
    <w:pPr>
      <w:numPr>
        <w:ilvl w:val="2"/>
        <w:numId w:val="28"/>
      </w:numPr>
      <w:spacing w:line="216" w:lineRule="atLeast"/>
    </w:pPr>
    <w:rPr>
      <w:rFonts w:eastAsiaTheme="minorHAnsi" w:cstheme="minorBidi"/>
      <w:b/>
      <w:smallCaps/>
      <w:color w:val="407EC9"/>
      <w:lang w:eastAsia="en-US"/>
    </w:rPr>
  </w:style>
  <w:style w:type="paragraph" w:customStyle="1" w:styleId="Equation0">
    <w:name w:val="Equation"/>
    <w:basedOn w:val="Normal"/>
    <w:next w:val="BodyText"/>
    <w:qFormat/>
    <w:rsid w:val="00D9634A"/>
    <w:pPr>
      <w:keepNext/>
      <w:ind w:left="1276" w:hanging="1276"/>
    </w:pPr>
    <w:rPr>
      <w:rFonts w:eastAsia="Times New Roman" w:cs="Times New Roman"/>
      <w:i/>
      <w:szCs w:val="24"/>
      <w:u w:val="single"/>
      <w:lang w:eastAsia="en-US"/>
    </w:rPr>
  </w:style>
  <w:style w:type="paragraph" w:customStyle="1" w:styleId="Tablebullet">
    <w:name w:val="Table bullet"/>
    <w:basedOn w:val="Tabletext"/>
    <w:next w:val="Tabletext"/>
    <w:qFormat/>
    <w:rsid w:val="00D9634A"/>
    <w:pPr>
      <w:numPr>
        <w:numId w:val="38"/>
      </w:numPr>
    </w:pPr>
  </w:style>
  <w:style w:type="paragraph" w:customStyle="1" w:styleId="Tablebullettext">
    <w:name w:val="Table bullet text"/>
    <w:basedOn w:val="Tabletext"/>
    <w:qFormat/>
    <w:rsid w:val="00D9634A"/>
    <w:pPr>
      <w:ind w:left="397" w:right="0"/>
    </w:pPr>
  </w:style>
  <w:style w:type="table" w:customStyle="1" w:styleId="TableGrid2">
    <w:name w:val="Table Grid2"/>
    <w:basedOn w:val="TableNormal"/>
    <w:next w:val="TableGrid"/>
    <w:rsid w:val="00D9634A"/>
    <w:pPr>
      <w:spacing w:after="0" w:line="240" w:lineRule="auto"/>
    </w:pPr>
    <w:rPr>
      <w:rFonts w:eastAsiaTheme="minorHAnsi"/>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Blue">
    <w:name w:val="List 1 Blue"/>
    <w:basedOn w:val="List1"/>
    <w:qFormat/>
    <w:rsid w:val="00D9634A"/>
    <w:pPr>
      <w:numPr>
        <w:numId w:val="42"/>
      </w:numPr>
    </w:pPr>
    <w:rPr>
      <w:rFonts w:eastAsia="Times New Roman" w:cs="Times New Roman"/>
      <w:i/>
      <w:color w:val="00B0F0"/>
      <w:szCs w:val="20"/>
      <w:lang w:eastAsia="en-GB"/>
    </w:rPr>
  </w:style>
  <w:style w:type="paragraph" w:customStyle="1" w:styleId="List1textBlue">
    <w:name w:val="List 1 text Blue"/>
    <w:basedOn w:val="List1text"/>
    <w:qFormat/>
    <w:rsid w:val="00D9634A"/>
    <w:rPr>
      <w:rFonts w:eastAsia="Times New Roman" w:cs="Times New Roman"/>
      <w:i/>
      <w:color w:val="00B0F0"/>
      <w:szCs w:val="20"/>
    </w:rPr>
  </w:style>
  <w:style w:type="paragraph" w:customStyle="1" w:styleId="List1indent">
    <w:name w:val="List 1 indent"/>
    <w:basedOn w:val="Normal"/>
    <w:rsid w:val="00D9634A"/>
    <w:pPr>
      <w:tabs>
        <w:tab w:val="num" w:pos="1134"/>
      </w:tabs>
      <w:ind w:left="1134" w:hanging="567"/>
    </w:pPr>
    <w:rPr>
      <w:rFonts w:eastAsia="Times New Roman" w:cs="Arial"/>
      <w:szCs w:val="20"/>
    </w:rPr>
  </w:style>
  <w:style w:type="paragraph" w:styleId="Index1">
    <w:name w:val="index 1"/>
    <w:basedOn w:val="Normal"/>
    <w:next w:val="Normal"/>
    <w:autoRedefine/>
    <w:rsid w:val="00D9634A"/>
    <w:pPr>
      <w:tabs>
        <w:tab w:val="left" w:pos="794"/>
        <w:tab w:val="left" w:pos="1191"/>
        <w:tab w:val="left" w:pos="1588"/>
        <w:tab w:val="left" w:pos="1985"/>
      </w:tabs>
      <w:overflowPunct w:val="0"/>
      <w:autoSpaceDE w:val="0"/>
      <w:autoSpaceDN w:val="0"/>
      <w:adjustRightInd w:val="0"/>
      <w:textAlignment w:val="baseline"/>
    </w:pPr>
    <w:rPr>
      <w:rFonts w:eastAsia="Times New Roman" w:cs="Arial"/>
      <w:lang w:eastAsia="de-DE"/>
    </w:rPr>
  </w:style>
  <w:style w:type="paragraph" w:styleId="Index2">
    <w:name w:val="index 2"/>
    <w:basedOn w:val="Normal"/>
    <w:next w:val="Normal"/>
    <w:autoRedefine/>
    <w:rsid w:val="00D9634A"/>
    <w:pPr>
      <w:tabs>
        <w:tab w:val="left" w:pos="794"/>
        <w:tab w:val="left" w:pos="1191"/>
        <w:tab w:val="left" w:pos="1588"/>
        <w:tab w:val="left" w:pos="1985"/>
      </w:tabs>
      <w:overflowPunct w:val="0"/>
      <w:autoSpaceDE w:val="0"/>
      <w:autoSpaceDN w:val="0"/>
      <w:adjustRightInd w:val="0"/>
      <w:ind w:left="283"/>
      <w:textAlignment w:val="baseline"/>
    </w:pPr>
    <w:rPr>
      <w:rFonts w:eastAsia="Times New Roman" w:cs="Arial"/>
      <w:lang w:eastAsia="de-DE"/>
    </w:rPr>
  </w:style>
  <w:style w:type="paragraph" w:styleId="Index3">
    <w:name w:val="index 3"/>
    <w:basedOn w:val="Normal"/>
    <w:next w:val="Normal"/>
    <w:autoRedefine/>
    <w:rsid w:val="00D9634A"/>
    <w:pPr>
      <w:tabs>
        <w:tab w:val="left" w:pos="794"/>
        <w:tab w:val="left" w:pos="1191"/>
        <w:tab w:val="left" w:pos="1588"/>
        <w:tab w:val="left" w:pos="1985"/>
      </w:tabs>
      <w:overflowPunct w:val="0"/>
      <w:autoSpaceDE w:val="0"/>
      <w:autoSpaceDN w:val="0"/>
      <w:adjustRightInd w:val="0"/>
      <w:ind w:left="566"/>
      <w:textAlignment w:val="baseline"/>
    </w:pPr>
    <w:rPr>
      <w:rFonts w:eastAsia="Times New Roman" w:cs="Arial"/>
      <w:lang w:eastAsia="de-DE"/>
    </w:rPr>
  </w:style>
  <w:style w:type="paragraph" w:styleId="Index4">
    <w:name w:val="index 4"/>
    <w:basedOn w:val="Normal"/>
    <w:next w:val="Normal"/>
    <w:autoRedefine/>
    <w:rsid w:val="00D9634A"/>
    <w:pPr>
      <w:tabs>
        <w:tab w:val="left" w:pos="794"/>
        <w:tab w:val="left" w:pos="1191"/>
        <w:tab w:val="left" w:pos="1588"/>
        <w:tab w:val="left" w:pos="1985"/>
      </w:tabs>
      <w:overflowPunct w:val="0"/>
      <w:autoSpaceDE w:val="0"/>
      <w:autoSpaceDN w:val="0"/>
      <w:adjustRightInd w:val="0"/>
      <w:ind w:left="849"/>
      <w:textAlignment w:val="baseline"/>
    </w:pPr>
    <w:rPr>
      <w:rFonts w:eastAsia="Times New Roman" w:cs="Arial"/>
      <w:lang w:eastAsia="de-DE"/>
    </w:rPr>
  </w:style>
  <w:style w:type="paragraph" w:styleId="Index5">
    <w:name w:val="index 5"/>
    <w:basedOn w:val="Normal"/>
    <w:next w:val="Normal"/>
    <w:autoRedefine/>
    <w:rsid w:val="00D9634A"/>
    <w:pPr>
      <w:tabs>
        <w:tab w:val="left" w:pos="794"/>
        <w:tab w:val="left" w:pos="1191"/>
        <w:tab w:val="left" w:pos="1588"/>
        <w:tab w:val="left" w:pos="1985"/>
      </w:tabs>
      <w:overflowPunct w:val="0"/>
      <w:autoSpaceDE w:val="0"/>
      <w:autoSpaceDN w:val="0"/>
      <w:adjustRightInd w:val="0"/>
      <w:ind w:left="1132"/>
      <w:textAlignment w:val="baseline"/>
    </w:pPr>
    <w:rPr>
      <w:rFonts w:eastAsia="Times New Roman" w:cs="Arial"/>
      <w:lang w:eastAsia="de-DE"/>
    </w:rPr>
  </w:style>
  <w:style w:type="paragraph" w:styleId="Index6">
    <w:name w:val="index 6"/>
    <w:basedOn w:val="Normal"/>
    <w:next w:val="Normal"/>
    <w:autoRedefine/>
    <w:rsid w:val="00D9634A"/>
    <w:pPr>
      <w:tabs>
        <w:tab w:val="left" w:pos="794"/>
        <w:tab w:val="left" w:pos="1191"/>
        <w:tab w:val="left" w:pos="1588"/>
        <w:tab w:val="left" w:pos="1985"/>
      </w:tabs>
      <w:overflowPunct w:val="0"/>
      <w:autoSpaceDE w:val="0"/>
      <w:autoSpaceDN w:val="0"/>
      <w:adjustRightInd w:val="0"/>
      <w:ind w:left="1415"/>
      <w:textAlignment w:val="baseline"/>
    </w:pPr>
    <w:rPr>
      <w:rFonts w:eastAsia="Times New Roman" w:cs="Arial"/>
      <w:lang w:eastAsia="de-DE"/>
    </w:rPr>
  </w:style>
  <w:style w:type="paragraph" w:styleId="Index7">
    <w:name w:val="index 7"/>
    <w:basedOn w:val="Normal"/>
    <w:next w:val="Normal"/>
    <w:autoRedefine/>
    <w:rsid w:val="00D9634A"/>
    <w:pPr>
      <w:tabs>
        <w:tab w:val="left" w:pos="794"/>
        <w:tab w:val="left" w:pos="1191"/>
        <w:tab w:val="left" w:pos="1588"/>
        <w:tab w:val="left" w:pos="1985"/>
      </w:tabs>
      <w:overflowPunct w:val="0"/>
      <w:autoSpaceDE w:val="0"/>
      <w:autoSpaceDN w:val="0"/>
      <w:adjustRightInd w:val="0"/>
      <w:ind w:left="1698"/>
      <w:textAlignment w:val="baseline"/>
    </w:pPr>
    <w:rPr>
      <w:rFonts w:eastAsia="Times New Roman" w:cs="Arial"/>
      <w:lang w:eastAsia="de-DE"/>
    </w:rPr>
  </w:style>
  <w:style w:type="paragraph" w:styleId="IndexHeading">
    <w:name w:val="index heading"/>
    <w:basedOn w:val="Normal"/>
    <w:next w:val="Index1"/>
    <w:rsid w:val="00D9634A"/>
    <w:pPr>
      <w:tabs>
        <w:tab w:val="left" w:pos="794"/>
        <w:tab w:val="left" w:pos="1191"/>
        <w:tab w:val="left" w:pos="1588"/>
        <w:tab w:val="left" w:pos="1985"/>
      </w:tabs>
      <w:overflowPunct w:val="0"/>
      <w:autoSpaceDE w:val="0"/>
      <w:autoSpaceDN w:val="0"/>
      <w:adjustRightInd w:val="0"/>
      <w:textAlignment w:val="baseline"/>
    </w:pPr>
    <w:rPr>
      <w:rFonts w:eastAsia="Times New Roman" w:cs="Arial"/>
      <w:lang w:eastAsia="de-DE"/>
    </w:rPr>
  </w:style>
  <w:style w:type="paragraph" w:styleId="ListBullet">
    <w:name w:val="List Bullet"/>
    <w:basedOn w:val="Normal"/>
    <w:autoRedefine/>
    <w:rsid w:val="00D9634A"/>
    <w:pPr>
      <w:spacing w:before="60" w:after="80"/>
      <w:ind w:left="354"/>
    </w:pPr>
    <w:rPr>
      <w:rFonts w:eastAsia="Times New Roman" w:cs="Arial"/>
    </w:rPr>
  </w:style>
  <w:style w:type="paragraph" w:styleId="Quote">
    <w:name w:val="Quote"/>
    <w:basedOn w:val="Normal"/>
    <w:link w:val="QuoteChar"/>
    <w:uiPriority w:val="29"/>
    <w:rsid w:val="00D9634A"/>
    <w:pPr>
      <w:spacing w:before="60" w:after="60"/>
      <w:ind w:left="567" w:right="935"/>
    </w:pPr>
    <w:rPr>
      <w:rFonts w:eastAsia="Times New Roman" w:cs="Arial"/>
      <w:i/>
    </w:rPr>
  </w:style>
  <w:style w:type="character" w:customStyle="1" w:styleId="QuoteChar">
    <w:name w:val="Quote Char"/>
    <w:basedOn w:val="DefaultParagraphFont"/>
    <w:link w:val="Quote"/>
    <w:uiPriority w:val="29"/>
    <w:rsid w:val="00D9634A"/>
    <w:rPr>
      <w:rFonts w:ascii="Arial" w:hAnsi="Arial" w:cs="Arial"/>
      <w:i/>
      <w:lang w:val="en-GB" w:eastAsia="en-GB"/>
    </w:rPr>
  </w:style>
  <w:style w:type="paragraph" w:customStyle="1" w:styleId="Tabletext0">
    <w:name w:val="Table_text"/>
    <w:basedOn w:val="Normal"/>
    <w:rsid w:val="00D9634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cs="Arial"/>
      <w:iCs/>
      <w:sz w:val="18"/>
      <w:lang w:val="en-US"/>
    </w:rPr>
  </w:style>
  <w:style w:type="paragraph" w:styleId="List2">
    <w:name w:val="List 2"/>
    <w:basedOn w:val="Normal"/>
    <w:rsid w:val="00D9634A"/>
    <w:pPr>
      <w:ind w:left="566" w:hanging="283"/>
      <w:contextualSpacing/>
    </w:pPr>
    <w:rPr>
      <w:rFonts w:eastAsia="Times New Roman" w:cs="Arial"/>
    </w:rPr>
  </w:style>
  <w:style w:type="paragraph" w:styleId="BodyText2">
    <w:name w:val="Body Text 2"/>
    <w:basedOn w:val="Normal"/>
    <w:link w:val="BodyText2Char"/>
    <w:rsid w:val="00D9634A"/>
    <w:pPr>
      <w:spacing w:line="480" w:lineRule="auto"/>
    </w:pPr>
    <w:rPr>
      <w:rFonts w:eastAsia="Times New Roman" w:cs="Arial"/>
    </w:rPr>
  </w:style>
  <w:style w:type="character" w:customStyle="1" w:styleId="BodyText2Char">
    <w:name w:val="Body Text 2 Char"/>
    <w:basedOn w:val="DefaultParagraphFont"/>
    <w:link w:val="BodyText2"/>
    <w:rsid w:val="00D9634A"/>
    <w:rPr>
      <w:rFonts w:ascii="Arial" w:hAnsi="Arial" w:cs="Arial"/>
      <w:lang w:val="en-GB" w:eastAsia="en-GB"/>
    </w:rPr>
  </w:style>
  <w:style w:type="paragraph" w:customStyle="1" w:styleId="Tekstopmerking1">
    <w:name w:val="Tekst opmerking1"/>
    <w:basedOn w:val="Normal"/>
    <w:rsid w:val="00D9634A"/>
    <w:pPr>
      <w:suppressAutoHyphens/>
    </w:pPr>
    <w:rPr>
      <w:rFonts w:eastAsia="Times New Roman" w:cs="Times New Roman"/>
      <w:szCs w:val="24"/>
      <w:lang w:eastAsia="ar-SA"/>
    </w:rPr>
  </w:style>
  <w:style w:type="paragraph" w:customStyle="1" w:styleId="Normaalweb1">
    <w:name w:val="Normaal (web)1"/>
    <w:basedOn w:val="Normal"/>
    <w:rsid w:val="00D9634A"/>
    <w:pPr>
      <w:suppressAutoHyphens/>
    </w:pPr>
    <w:rPr>
      <w:rFonts w:eastAsia="Times New Roman" w:cs="Times New Roman"/>
      <w:szCs w:val="24"/>
      <w:lang w:val="en-US" w:eastAsia="ar-SA"/>
    </w:rPr>
  </w:style>
  <w:style w:type="paragraph" w:customStyle="1" w:styleId="WW-Default">
    <w:name w:val="WW-Default"/>
    <w:rsid w:val="00D9634A"/>
    <w:pPr>
      <w:suppressAutoHyphens/>
      <w:autoSpaceDE w:val="0"/>
      <w:spacing w:after="0" w:line="240" w:lineRule="auto"/>
    </w:pPr>
    <w:rPr>
      <w:rFonts w:ascii="Arial" w:eastAsia="Arial" w:hAnsi="Arial" w:cs="Arial"/>
      <w:color w:val="000000"/>
      <w:sz w:val="24"/>
      <w:szCs w:val="24"/>
      <w:lang w:val="en-US" w:eastAsia="ar-SA"/>
    </w:rPr>
  </w:style>
  <w:style w:type="paragraph" w:customStyle="1" w:styleId="HTML-voorafopgemaakt1">
    <w:name w:val="HTML - vooraf opgemaakt1"/>
    <w:basedOn w:val="Normal"/>
    <w:rsid w:val="00D96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Times New Roman"/>
      <w:sz w:val="20"/>
      <w:szCs w:val="20"/>
      <w:lang w:eastAsia="ar-SA"/>
    </w:rPr>
  </w:style>
  <w:style w:type="paragraph" w:customStyle="1" w:styleId="ISOSecretObservations">
    <w:name w:val="ISO_Secret_Observations"/>
    <w:basedOn w:val="Normal"/>
    <w:rsid w:val="00D9634A"/>
    <w:pPr>
      <w:suppressAutoHyphens/>
      <w:spacing w:before="210" w:line="210" w:lineRule="exact"/>
    </w:pPr>
    <w:rPr>
      <w:rFonts w:eastAsia="Times New Roman" w:cs="Times New Roman"/>
      <w:sz w:val="18"/>
      <w:szCs w:val="20"/>
      <w:lang w:eastAsia="ar-SA"/>
    </w:rPr>
  </w:style>
  <w:style w:type="paragraph" w:styleId="ListNumber2">
    <w:name w:val="List Number 2"/>
    <w:basedOn w:val="Normal"/>
    <w:rsid w:val="00D9634A"/>
    <w:pPr>
      <w:tabs>
        <w:tab w:val="num" w:pos="643"/>
      </w:tabs>
      <w:ind w:left="643" w:hanging="360"/>
      <w:contextualSpacing/>
    </w:pPr>
    <w:rPr>
      <w:rFonts w:eastAsia="Times New Roman" w:cs="Arial"/>
    </w:rPr>
  </w:style>
  <w:style w:type="paragraph" w:styleId="Revision">
    <w:name w:val="Revision"/>
    <w:hidden/>
    <w:uiPriority w:val="99"/>
    <w:semiHidden/>
    <w:rsid w:val="00D9634A"/>
    <w:pPr>
      <w:spacing w:after="0" w:line="240" w:lineRule="auto"/>
    </w:pPr>
    <w:rPr>
      <w:rFonts w:ascii="Arial" w:hAnsi="Arial" w:cs="Arial"/>
      <w:lang w:val="en-GB" w:eastAsia="en-GB"/>
    </w:rPr>
  </w:style>
  <w:style w:type="numbering" w:customStyle="1" w:styleId="NoList1">
    <w:name w:val="No List1"/>
    <w:next w:val="NoList"/>
    <w:uiPriority w:val="99"/>
    <w:semiHidden/>
    <w:unhideWhenUsed/>
    <w:rsid w:val="00D9634A"/>
  </w:style>
  <w:style w:type="table" w:customStyle="1" w:styleId="TableGrid3">
    <w:name w:val="Table Grid3"/>
    <w:basedOn w:val="TableNormal"/>
    <w:next w:val="TableGrid"/>
    <w:rsid w:val="00D9634A"/>
    <w:pPr>
      <w:spacing w:after="0" w:line="240" w:lineRule="auto"/>
    </w:pPr>
    <w:rPr>
      <w:rFonts w:eastAsiaTheme="minorHAnsi"/>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next w:val="ListParagraph"/>
    <w:uiPriority w:val="34"/>
    <w:rsid w:val="00D9634A"/>
    <w:pPr>
      <w:spacing w:after="200" w:line="276" w:lineRule="auto"/>
      <w:ind w:left="720"/>
      <w:contextualSpacing/>
    </w:pPr>
    <w:rPr>
      <w:rFonts w:eastAsiaTheme="minorHAnsi" w:cstheme="minorBidi"/>
      <w:color w:val="08374B"/>
      <w:sz w:val="24"/>
      <w:lang w:eastAsia="en-US"/>
    </w:rPr>
  </w:style>
  <w:style w:type="table" w:customStyle="1" w:styleId="LightShading-Accent31">
    <w:name w:val="Light Shading - Accent 31"/>
    <w:basedOn w:val="TableNormal"/>
    <w:next w:val="LightShading-Accent3"/>
    <w:uiPriority w:val="60"/>
    <w:rsid w:val="00D9634A"/>
    <w:pPr>
      <w:spacing w:after="0" w:line="240" w:lineRule="auto"/>
    </w:pPr>
    <w:rPr>
      <w:rFonts w:eastAsiaTheme="minorHAnsi"/>
      <w:color w:val="76923C"/>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Gitternetztabelle4Akzent61">
    <w:name w:val="Gitternetztabelle 4 – Akzent 61"/>
    <w:basedOn w:val="TableNormal"/>
    <w:uiPriority w:val="49"/>
    <w:rsid w:val="00D9634A"/>
    <w:pPr>
      <w:spacing w:after="0" w:line="240" w:lineRule="auto"/>
    </w:pPr>
    <w:rPr>
      <w:rFonts w:ascii="Times New Roman" w:hAnsi="Times New Roman" w:cs="Times New Roman"/>
      <w:sz w:val="20"/>
      <w:szCs w:val="20"/>
      <w:lang w:val="en-GB" w:eastAsia="en-GB"/>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Appendix1">
    <w:name w:val="Appendix 1"/>
    <w:basedOn w:val="Normal"/>
    <w:next w:val="BodyText"/>
    <w:link w:val="Appendix1Char"/>
    <w:qFormat/>
    <w:rsid w:val="00D9634A"/>
    <w:pPr>
      <w:keepLines/>
      <w:tabs>
        <w:tab w:val="num" w:pos="0"/>
      </w:tabs>
      <w:spacing w:after="360" w:line="216" w:lineRule="atLeast"/>
      <w:ind w:left="1418" w:hanging="1418"/>
    </w:pPr>
    <w:rPr>
      <w:rFonts w:ascii="Calibri" w:eastAsiaTheme="majorEastAsia" w:hAnsi="Calibri" w:cstheme="majorBidi"/>
      <w:b/>
      <w:bCs/>
      <w:i/>
      <w:caps/>
      <w:color w:val="407EC9"/>
      <w:sz w:val="28"/>
      <w:szCs w:val="24"/>
      <w:u w:val="single"/>
      <w:lang w:eastAsia="en-US"/>
    </w:rPr>
  </w:style>
  <w:style w:type="paragraph" w:customStyle="1" w:styleId="Note">
    <w:name w:val="Note"/>
    <w:basedOn w:val="Normal"/>
    <w:next w:val="Normal"/>
    <w:rsid w:val="00D9634A"/>
    <w:pPr>
      <w:tabs>
        <w:tab w:val="left" w:pos="907"/>
      </w:tabs>
      <w:spacing w:before="200" w:after="200" w:line="276" w:lineRule="auto"/>
      <w:ind w:left="907" w:hanging="510"/>
    </w:pPr>
    <w:rPr>
      <w:rFonts w:eastAsiaTheme="minorHAnsi" w:cstheme="minorBidi"/>
      <w:i/>
      <w:color w:val="08374B"/>
      <w:sz w:val="24"/>
      <w:lang w:eastAsia="en-US"/>
    </w:rPr>
  </w:style>
  <w:style w:type="paragraph" w:customStyle="1" w:styleId="BulletList1">
    <w:name w:val="Bullet_List1"/>
    <w:basedOn w:val="ListParagraph"/>
    <w:qFormat/>
    <w:rsid w:val="00D9634A"/>
    <w:pPr>
      <w:numPr>
        <w:numId w:val="21"/>
      </w:numPr>
      <w:spacing w:line="276" w:lineRule="auto"/>
      <w:ind w:left="680" w:hanging="396"/>
    </w:pPr>
    <w:rPr>
      <w:rFonts w:eastAsiaTheme="minorHAnsi" w:cstheme="minorBidi"/>
      <w:color w:val="08374B"/>
      <w:sz w:val="24"/>
      <w:lang w:eastAsia="en-US"/>
    </w:rPr>
  </w:style>
  <w:style w:type="paragraph" w:customStyle="1" w:styleId="NumberedList1">
    <w:name w:val="Numbered_List1"/>
    <w:basedOn w:val="ListParagraph"/>
    <w:rsid w:val="00D9634A"/>
    <w:pPr>
      <w:numPr>
        <w:numId w:val="20"/>
      </w:numPr>
      <w:spacing w:line="276" w:lineRule="auto"/>
      <w:ind w:left="714" w:hanging="357"/>
    </w:pPr>
    <w:rPr>
      <w:rFonts w:eastAsiaTheme="minorHAnsi" w:cstheme="minorBidi"/>
      <w:color w:val="08374B"/>
      <w:sz w:val="24"/>
      <w:lang w:eastAsia="en-US"/>
    </w:rPr>
  </w:style>
  <w:style w:type="paragraph" w:customStyle="1" w:styleId="Tablecomment">
    <w:name w:val="Table_comment"/>
    <w:basedOn w:val="Normal"/>
    <w:qFormat/>
    <w:rsid w:val="00D9634A"/>
    <w:pPr>
      <w:ind w:left="108" w:right="108"/>
    </w:pPr>
    <w:rPr>
      <w:rFonts w:eastAsiaTheme="minorHAnsi" w:cstheme="minorBidi"/>
      <w:i/>
      <w:color w:val="0C5270"/>
      <w:sz w:val="20"/>
      <w:lang w:eastAsia="en-US"/>
    </w:rPr>
  </w:style>
  <w:style w:type="character" w:customStyle="1" w:styleId="Appendix1Char">
    <w:name w:val="Appendix 1 Char"/>
    <w:basedOn w:val="DefaultParagraphFont"/>
    <w:link w:val="Appendix1"/>
    <w:rsid w:val="00D9634A"/>
    <w:rPr>
      <w:rFonts w:ascii="Calibri" w:eastAsiaTheme="majorEastAsia" w:hAnsi="Calibri" w:cstheme="majorBidi"/>
      <w:b/>
      <w:bCs/>
      <w:i/>
      <w:caps/>
      <w:color w:val="407EC9"/>
      <w:sz w:val="28"/>
      <w:szCs w:val="24"/>
      <w:u w:val="single"/>
      <w:lang w:val="en-GB"/>
    </w:rPr>
  </w:style>
  <w:style w:type="paragraph" w:customStyle="1" w:styleId="EndnoteText1">
    <w:name w:val="Endnote Text1"/>
    <w:basedOn w:val="Normal"/>
    <w:next w:val="EndnoteText"/>
    <w:link w:val="EndnoteTextChar"/>
    <w:uiPriority w:val="99"/>
    <w:semiHidden/>
    <w:unhideWhenUsed/>
    <w:rsid w:val="00D9634A"/>
    <w:rPr>
      <w:rFonts w:ascii="Times New Roman" w:eastAsiaTheme="minorHAnsi" w:hAnsi="Times New Roman" w:cs="Times New Roman"/>
      <w:color w:val="08374B"/>
      <w:sz w:val="20"/>
      <w:szCs w:val="20"/>
    </w:rPr>
  </w:style>
  <w:style w:type="character" w:customStyle="1" w:styleId="EndnoteTextChar">
    <w:name w:val="Endnote Text Char"/>
    <w:basedOn w:val="DefaultParagraphFont"/>
    <w:link w:val="EndnoteText1"/>
    <w:uiPriority w:val="99"/>
    <w:semiHidden/>
    <w:rsid w:val="00D9634A"/>
    <w:rPr>
      <w:rFonts w:ascii="Times New Roman" w:eastAsiaTheme="minorHAnsi" w:hAnsi="Times New Roman" w:cs="Times New Roman"/>
      <w:color w:val="08374B"/>
      <w:sz w:val="20"/>
      <w:szCs w:val="20"/>
      <w:lang w:val="en-GB" w:eastAsia="en-GB"/>
    </w:rPr>
  </w:style>
  <w:style w:type="character" w:styleId="SubtleEmphasis">
    <w:name w:val="Subtle Emphasis"/>
    <w:basedOn w:val="DefaultParagraphFont"/>
    <w:uiPriority w:val="19"/>
    <w:rsid w:val="00D9634A"/>
    <w:rPr>
      <w:i/>
      <w:iCs/>
      <w:color w:val="808080" w:themeColor="text1" w:themeTint="7F"/>
    </w:rPr>
  </w:style>
  <w:style w:type="paragraph" w:customStyle="1" w:styleId="preface6">
    <w:name w:val="preface 6"/>
    <w:basedOn w:val="Heading6"/>
    <w:rsid w:val="00D9634A"/>
    <w:pPr>
      <w:keepNext w:val="0"/>
      <w:numPr>
        <w:ilvl w:val="0"/>
        <w:numId w:val="0"/>
      </w:numPr>
      <w:suppressLineNumbers/>
      <w:tabs>
        <w:tab w:val="num" w:pos="1151"/>
      </w:tabs>
      <w:spacing w:before="120"/>
      <w:ind w:left="1151" w:hanging="431"/>
    </w:pPr>
    <w:rPr>
      <w:rFonts w:ascii="Times New Roman" w:eastAsia="Times New Roman" w:hAnsi="Times New Roman" w:cs="Times New Roman"/>
      <w:iCs w:val="0"/>
      <w:color w:val="auto"/>
      <w:sz w:val="24"/>
      <w:szCs w:val="20"/>
      <w:lang w:eastAsia="en-AU"/>
    </w:rPr>
  </w:style>
  <w:style w:type="paragraph" w:customStyle="1" w:styleId="Subtitle1">
    <w:name w:val="Subtitle1"/>
    <w:basedOn w:val="Normal"/>
    <w:next w:val="Normal"/>
    <w:uiPriority w:val="11"/>
    <w:rsid w:val="00D9634A"/>
    <w:pPr>
      <w:numPr>
        <w:ilvl w:val="1"/>
      </w:numPr>
      <w:spacing w:after="200" w:line="276" w:lineRule="auto"/>
    </w:pPr>
    <w:rPr>
      <w:rFonts w:ascii="Helvetica" w:eastAsia="Times New Roman" w:hAnsi="Helvetica" w:cs="Times New Roman"/>
      <w:i/>
      <w:iCs/>
      <w:color w:val="ACDAF0"/>
      <w:spacing w:val="15"/>
      <w:sz w:val="24"/>
      <w:szCs w:val="24"/>
      <w:lang w:eastAsia="en-US"/>
    </w:rPr>
  </w:style>
  <w:style w:type="table" w:styleId="LightShading-Accent3">
    <w:name w:val="Light Shading Accent 3"/>
    <w:basedOn w:val="TableNormal"/>
    <w:uiPriority w:val="60"/>
    <w:rsid w:val="00D9634A"/>
    <w:pPr>
      <w:spacing w:after="0" w:line="240" w:lineRule="auto"/>
    </w:pPr>
    <w:rPr>
      <w:rFonts w:eastAsiaTheme="minorHAnsi"/>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customStyle="1" w:styleId="SubtleEmphasis1">
    <w:name w:val="Subtle Emphasis1"/>
    <w:basedOn w:val="DefaultParagraphFont"/>
    <w:uiPriority w:val="19"/>
    <w:rsid w:val="00D9634A"/>
    <w:rPr>
      <w:i/>
      <w:iCs/>
      <w:color w:val="3EB6EA"/>
    </w:rPr>
  </w:style>
  <w:style w:type="paragraph" w:customStyle="1" w:styleId="Quote1">
    <w:name w:val="Quote1"/>
    <w:basedOn w:val="Normal"/>
    <w:next w:val="Normal"/>
    <w:uiPriority w:val="29"/>
    <w:rsid w:val="00D9634A"/>
    <w:pPr>
      <w:spacing w:after="200" w:line="276" w:lineRule="auto"/>
    </w:pPr>
    <w:rPr>
      <w:rFonts w:eastAsiaTheme="minorHAnsi" w:cstheme="minorBidi"/>
      <w:i/>
      <w:iCs/>
      <w:color w:val="08374B"/>
      <w:sz w:val="24"/>
      <w:lang w:eastAsia="en-US"/>
    </w:rPr>
  </w:style>
  <w:style w:type="table" w:styleId="LightGrid-Accent3">
    <w:name w:val="Light Grid Accent 3"/>
    <w:basedOn w:val="TableNormal"/>
    <w:uiPriority w:val="62"/>
    <w:rsid w:val="00D9634A"/>
    <w:pPr>
      <w:spacing w:after="0" w:line="240" w:lineRule="auto"/>
    </w:pPr>
    <w:rPr>
      <w:rFonts w:eastAsiaTheme="minorHAnsi"/>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paragraph" w:customStyle="1" w:styleId="DocumentStatus">
    <w:name w:val="DocumentStatus"/>
    <w:basedOn w:val="Normal"/>
    <w:rsid w:val="00D9634A"/>
    <w:pPr>
      <w:tabs>
        <w:tab w:val="left" w:pos="709"/>
      </w:tabs>
      <w:spacing w:after="200" w:line="276" w:lineRule="auto"/>
    </w:pPr>
    <w:rPr>
      <w:rFonts w:eastAsiaTheme="minorHAnsi" w:cstheme="minorBidi"/>
      <w:color w:val="08374B"/>
      <w:sz w:val="24"/>
      <w:lang w:eastAsia="sv-SE"/>
    </w:rPr>
  </w:style>
  <w:style w:type="paragraph" w:customStyle="1" w:styleId="Graphic">
    <w:name w:val="Graphic"/>
    <w:basedOn w:val="Normal"/>
    <w:next w:val="Normal"/>
    <w:rsid w:val="00D9634A"/>
    <w:pPr>
      <w:spacing w:after="200" w:line="276" w:lineRule="auto"/>
      <w:jc w:val="center"/>
    </w:pPr>
    <w:rPr>
      <w:rFonts w:eastAsiaTheme="minorHAnsi" w:cstheme="minorBidi"/>
      <w:noProof/>
      <w:color w:val="08374B"/>
      <w:sz w:val="24"/>
    </w:rPr>
  </w:style>
  <w:style w:type="paragraph" w:customStyle="1" w:styleId="Appendix2">
    <w:name w:val="Appendix 2"/>
    <w:basedOn w:val="Heading2"/>
    <w:next w:val="Normal"/>
    <w:rsid w:val="00D9634A"/>
    <w:pPr>
      <w:numPr>
        <w:ilvl w:val="0"/>
        <w:numId w:val="43"/>
      </w:numPr>
      <w:tabs>
        <w:tab w:val="left" w:pos="709"/>
      </w:tabs>
      <w:spacing w:before="200" w:line="276" w:lineRule="auto"/>
      <w:ind w:left="828" w:right="709"/>
    </w:pPr>
    <w:rPr>
      <w:rFonts w:ascii="Helvetica 55 Roman" w:hAnsi="Helvetica 55 Roman"/>
      <w:b w:val="0"/>
      <w:bCs w:val="0"/>
      <w:color w:val="476E7D"/>
      <w:kern w:val="36"/>
      <w:sz w:val="28"/>
      <w:szCs w:val="26"/>
    </w:rPr>
  </w:style>
  <w:style w:type="character" w:customStyle="1" w:styleId="AnnexDHead3Char">
    <w:name w:val="Annex D Head 3 Char"/>
    <w:basedOn w:val="BodyTextChar"/>
    <w:link w:val="AnnexDHead3"/>
    <w:rsid w:val="00D9634A"/>
    <w:rPr>
      <w:rFonts w:ascii="Arial" w:eastAsiaTheme="minorHAnsi" w:hAnsi="Arial" w:cs="Calibri"/>
      <w:b/>
      <w:smallCaps/>
      <w:color w:val="407EC9"/>
      <w:lang w:val="en-GB" w:eastAsia="de-DE"/>
    </w:rPr>
  </w:style>
  <w:style w:type="character" w:customStyle="1" w:styleId="SubtitleChar1">
    <w:name w:val="Subtitle Char1"/>
    <w:basedOn w:val="DefaultParagraphFont"/>
    <w:rsid w:val="00D9634A"/>
    <w:rPr>
      <w:rFonts w:asciiTheme="majorHAnsi" w:eastAsiaTheme="majorEastAsia" w:hAnsiTheme="majorHAnsi" w:cstheme="majorBidi"/>
      <w:i/>
      <w:iCs/>
      <w:color w:val="4472C4" w:themeColor="accent1"/>
      <w:spacing w:val="15"/>
      <w:sz w:val="24"/>
      <w:szCs w:val="24"/>
      <w:lang w:val="en-GB"/>
    </w:rPr>
  </w:style>
  <w:style w:type="character" w:styleId="IntenseEmphasis">
    <w:name w:val="Intense Emphasis"/>
    <w:basedOn w:val="DefaultParagraphFont"/>
    <w:uiPriority w:val="21"/>
    <w:rsid w:val="00D9634A"/>
    <w:rPr>
      <w:b/>
      <w:bCs/>
      <w:i/>
      <w:iCs/>
      <w:color w:val="4472C4" w:themeColor="accent1"/>
    </w:rPr>
  </w:style>
  <w:style w:type="character" w:customStyle="1" w:styleId="QuoteChar1">
    <w:name w:val="Quote Char1"/>
    <w:basedOn w:val="DefaultParagraphFont"/>
    <w:rsid w:val="00D9634A"/>
    <w:rPr>
      <w:i/>
      <w:iCs/>
      <w:color w:val="000000" w:themeColor="text1"/>
      <w:sz w:val="18"/>
      <w:lang w:val="en-GB"/>
    </w:rPr>
  </w:style>
  <w:style w:type="paragraph" w:customStyle="1" w:styleId="BodytextBlue">
    <w:name w:val="Body text Blue"/>
    <w:basedOn w:val="BodyText"/>
    <w:link w:val="BodytextBlueChar"/>
    <w:qFormat/>
    <w:rsid w:val="00D9634A"/>
    <w:pPr>
      <w:spacing w:line="216" w:lineRule="atLeast"/>
      <w:jc w:val="left"/>
    </w:pPr>
    <w:rPr>
      <w:rFonts w:eastAsiaTheme="minorHAnsi"/>
      <w:i/>
      <w:color w:val="00B0F0"/>
    </w:rPr>
  </w:style>
  <w:style w:type="character" w:customStyle="1" w:styleId="BodytextBlueChar">
    <w:name w:val="Body text Blue Char"/>
    <w:basedOn w:val="BodyTextChar"/>
    <w:link w:val="BodytextBlue"/>
    <w:rsid w:val="00D9634A"/>
    <w:rPr>
      <w:rFonts w:ascii="Arial" w:eastAsiaTheme="minorHAnsi" w:hAnsi="Arial" w:cs="Calibri"/>
      <w:i/>
      <w:color w:val="00B0F0"/>
      <w:lang w:val="en-GB" w:eastAsia="en-GB"/>
    </w:rPr>
  </w:style>
  <w:style w:type="character" w:customStyle="1" w:styleId="Ulstomtale1">
    <w:name w:val="Uløst omtale1"/>
    <w:basedOn w:val="DefaultParagraphFont"/>
    <w:uiPriority w:val="99"/>
    <w:semiHidden/>
    <w:unhideWhenUsed/>
    <w:rsid w:val="00D9634A"/>
    <w:rPr>
      <w:color w:val="808080"/>
      <w:shd w:val="clear" w:color="auto" w:fill="E6E6E6"/>
    </w:rPr>
  </w:style>
  <w:style w:type="character" w:customStyle="1" w:styleId="sc121">
    <w:name w:val="sc121"/>
    <w:basedOn w:val="DefaultParagraphFont"/>
    <w:rsid w:val="00D9634A"/>
    <w:rPr>
      <w:rFonts w:ascii="Courier New" w:hAnsi="Courier New" w:cs="Courier New" w:hint="default"/>
      <w:color w:val="FF0000"/>
      <w:sz w:val="20"/>
      <w:szCs w:val="20"/>
      <w:shd w:val="clear" w:color="auto" w:fill="FFFF00"/>
    </w:rPr>
  </w:style>
  <w:style w:type="character" w:customStyle="1" w:styleId="sc14">
    <w:name w:val="sc14"/>
    <w:basedOn w:val="DefaultParagraphFont"/>
    <w:rsid w:val="00D9634A"/>
    <w:rPr>
      <w:rFonts w:ascii="Courier New" w:hAnsi="Courier New" w:cs="Courier New" w:hint="default"/>
      <w:color w:val="0000FF"/>
      <w:sz w:val="20"/>
      <w:szCs w:val="20"/>
    </w:rPr>
  </w:style>
  <w:style w:type="character" w:customStyle="1" w:styleId="sc8">
    <w:name w:val="sc8"/>
    <w:basedOn w:val="DefaultParagraphFont"/>
    <w:rsid w:val="00D9634A"/>
    <w:rPr>
      <w:rFonts w:ascii="Courier New" w:hAnsi="Courier New" w:cs="Courier New" w:hint="default"/>
      <w:color w:val="000000"/>
      <w:sz w:val="20"/>
      <w:szCs w:val="20"/>
    </w:rPr>
  </w:style>
  <w:style w:type="character" w:customStyle="1" w:styleId="sc31">
    <w:name w:val="sc31"/>
    <w:basedOn w:val="DefaultParagraphFont"/>
    <w:rsid w:val="00D9634A"/>
    <w:rPr>
      <w:rFonts w:ascii="Courier New" w:hAnsi="Courier New" w:cs="Courier New" w:hint="default"/>
      <w:color w:val="FF0000"/>
      <w:sz w:val="20"/>
      <w:szCs w:val="20"/>
    </w:rPr>
  </w:style>
  <w:style w:type="character" w:customStyle="1" w:styleId="sc61">
    <w:name w:val="sc61"/>
    <w:basedOn w:val="DefaultParagraphFont"/>
    <w:rsid w:val="00D9634A"/>
    <w:rPr>
      <w:rFonts w:ascii="Courier New" w:hAnsi="Courier New" w:cs="Courier New" w:hint="default"/>
      <w:b/>
      <w:bCs/>
      <w:color w:val="8000FF"/>
      <w:sz w:val="20"/>
      <w:szCs w:val="20"/>
    </w:rPr>
  </w:style>
  <w:style w:type="character" w:customStyle="1" w:styleId="sc131">
    <w:name w:val="sc131"/>
    <w:basedOn w:val="DefaultParagraphFont"/>
    <w:rsid w:val="00D9634A"/>
    <w:rPr>
      <w:rFonts w:ascii="Courier New" w:hAnsi="Courier New" w:cs="Courier New" w:hint="default"/>
      <w:color w:val="FF0000"/>
      <w:sz w:val="20"/>
      <w:szCs w:val="20"/>
      <w:shd w:val="clear" w:color="auto" w:fill="FFFF00"/>
    </w:rPr>
  </w:style>
  <w:style w:type="character" w:customStyle="1" w:styleId="sc01">
    <w:name w:val="sc01"/>
    <w:basedOn w:val="DefaultParagraphFont"/>
    <w:rsid w:val="00D9634A"/>
    <w:rPr>
      <w:rFonts w:ascii="Courier New" w:hAnsi="Courier New" w:cs="Courier New" w:hint="default"/>
      <w:b/>
      <w:bCs/>
      <w:color w:val="000000"/>
      <w:sz w:val="20"/>
      <w:szCs w:val="20"/>
    </w:rPr>
  </w:style>
  <w:style w:type="character" w:customStyle="1" w:styleId="sc111">
    <w:name w:val="sc111"/>
    <w:basedOn w:val="DefaultParagraphFont"/>
    <w:rsid w:val="00D9634A"/>
    <w:rPr>
      <w:rFonts w:ascii="Courier New" w:hAnsi="Courier New" w:cs="Courier New" w:hint="default"/>
      <w:color w:val="0000FF"/>
      <w:sz w:val="20"/>
      <w:szCs w:val="20"/>
    </w:rPr>
  </w:style>
  <w:style w:type="character" w:customStyle="1" w:styleId="sc701">
    <w:name w:val="sc701"/>
    <w:basedOn w:val="DefaultParagraphFont"/>
    <w:rsid w:val="00D9634A"/>
    <w:rPr>
      <w:rFonts w:ascii="Courier New" w:hAnsi="Courier New" w:cs="Courier New" w:hint="default"/>
      <w:b/>
      <w:bCs/>
      <w:color w:val="8000FF"/>
      <w:sz w:val="20"/>
      <w:szCs w:val="20"/>
      <w:u w:val="single"/>
    </w:rPr>
  </w:style>
  <w:style w:type="paragraph" w:customStyle="1" w:styleId="sc0">
    <w:name w:val="sc0"/>
    <w:basedOn w:val="Normal"/>
    <w:rsid w:val="00D9634A"/>
    <w:pPr>
      <w:spacing w:before="100" w:beforeAutospacing="1" w:after="100" w:afterAutospacing="1"/>
    </w:pPr>
    <w:rPr>
      <w:rFonts w:ascii="Times New Roman" w:eastAsia="Times New Roman" w:hAnsi="Times New Roman" w:cs="Times New Roman"/>
      <w:b/>
      <w:bCs/>
      <w:sz w:val="24"/>
      <w:szCs w:val="24"/>
      <w:lang w:val="de-DE" w:eastAsia="de-DE"/>
    </w:rPr>
  </w:style>
  <w:style w:type="paragraph" w:customStyle="1" w:styleId="sc1">
    <w:name w:val="sc1"/>
    <w:basedOn w:val="Normal"/>
    <w:rsid w:val="00D9634A"/>
    <w:pPr>
      <w:spacing w:before="100" w:beforeAutospacing="1" w:after="100" w:afterAutospacing="1"/>
    </w:pPr>
    <w:rPr>
      <w:rFonts w:ascii="Times New Roman" w:eastAsia="Times New Roman" w:hAnsi="Times New Roman" w:cs="Times New Roman"/>
      <w:color w:val="0000FF"/>
      <w:sz w:val="24"/>
      <w:szCs w:val="24"/>
      <w:lang w:val="de-DE" w:eastAsia="de-DE"/>
    </w:rPr>
  </w:style>
  <w:style w:type="paragraph" w:customStyle="1" w:styleId="sc3">
    <w:name w:val="sc3"/>
    <w:basedOn w:val="Normal"/>
    <w:rsid w:val="00D9634A"/>
    <w:pPr>
      <w:spacing w:before="100" w:beforeAutospacing="1" w:after="100" w:afterAutospacing="1"/>
    </w:pPr>
    <w:rPr>
      <w:rFonts w:ascii="Times New Roman" w:eastAsia="Times New Roman" w:hAnsi="Times New Roman" w:cs="Times New Roman"/>
      <w:color w:val="FF0000"/>
      <w:sz w:val="24"/>
      <w:szCs w:val="24"/>
      <w:lang w:val="de-DE" w:eastAsia="de-DE"/>
    </w:rPr>
  </w:style>
  <w:style w:type="paragraph" w:customStyle="1" w:styleId="sc6">
    <w:name w:val="sc6"/>
    <w:basedOn w:val="Normal"/>
    <w:rsid w:val="00D9634A"/>
    <w:pPr>
      <w:spacing w:before="100" w:beforeAutospacing="1" w:after="100" w:afterAutospacing="1"/>
    </w:pPr>
    <w:rPr>
      <w:rFonts w:ascii="Times New Roman" w:eastAsia="Times New Roman" w:hAnsi="Times New Roman" w:cs="Times New Roman"/>
      <w:b/>
      <w:bCs/>
      <w:color w:val="8000FF"/>
      <w:sz w:val="24"/>
      <w:szCs w:val="24"/>
      <w:lang w:val="de-DE" w:eastAsia="de-DE"/>
    </w:rPr>
  </w:style>
  <w:style w:type="paragraph" w:customStyle="1" w:styleId="sc9">
    <w:name w:val="sc9"/>
    <w:basedOn w:val="Normal"/>
    <w:rsid w:val="00D9634A"/>
    <w:pPr>
      <w:spacing w:before="100" w:beforeAutospacing="1" w:after="100" w:afterAutospacing="1"/>
    </w:pPr>
    <w:rPr>
      <w:rFonts w:ascii="Times New Roman" w:eastAsia="Times New Roman" w:hAnsi="Times New Roman" w:cs="Times New Roman"/>
      <w:color w:val="008000"/>
      <w:sz w:val="24"/>
      <w:szCs w:val="24"/>
      <w:lang w:val="de-DE" w:eastAsia="de-DE"/>
    </w:rPr>
  </w:style>
  <w:style w:type="paragraph" w:customStyle="1" w:styleId="sc11">
    <w:name w:val="sc11"/>
    <w:basedOn w:val="Normal"/>
    <w:rsid w:val="00D9634A"/>
    <w:pPr>
      <w:spacing w:before="100" w:beforeAutospacing="1" w:after="100" w:afterAutospacing="1"/>
    </w:pPr>
    <w:rPr>
      <w:rFonts w:ascii="Times New Roman" w:eastAsia="Times New Roman" w:hAnsi="Times New Roman" w:cs="Times New Roman"/>
      <w:color w:val="0000FF"/>
      <w:sz w:val="24"/>
      <w:szCs w:val="24"/>
      <w:lang w:val="de-DE" w:eastAsia="de-DE"/>
    </w:rPr>
  </w:style>
  <w:style w:type="paragraph" w:customStyle="1" w:styleId="sc12">
    <w:name w:val="sc12"/>
    <w:basedOn w:val="Normal"/>
    <w:rsid w:val="00D9634A"/>
    <w:pPr>
      <w:shd w:val="clear" w:color="auto" w:fill="FFFF00"/>
      <w:spacing w:before="100" w:beforeAutospacing="1" w:after="100" w:afterAutospacing="1"/>
    </w:pPr>
    <w:rPr>
      <w:rFonts w:ascii="Times New Roman" w:eastAsia="Times New Roman" w:hAnsi="Times New Roman" w:cs="Times New Roman"/>
      <w:color w:val="FF0000"/>
      <w:sz w:val="24"/>
      <w:szCs w:val="24"/>
      <w:lang w:val="de-DE" w:eastAsia="de-DE"/>
    </w:rPr>
  </w:style>
  <w:style w:type="paragraph" w:customStyle="1" w:styleId="sc13">
    <w:name w:val="sc13"/>
    <w:basedOn w:val="Normal"/>
    <w:rsid w:val="00D9634A"/>
    <w:pPr>
      <w:shd w:val="clear" w:color="auto" w:fill="FFFF00"/>
      <w:spacing w:before="100" w:beforeAutospacing="1" w:after="100" w:afterAutospacing="1"/>
    </w:pPr>
    <w:rPr>
      <w:rFonts w:ascii="Times New Roman" w:eastAsia="Times New Roman" w:hAnsi="Times New Roman" w:cs="Times New Roman"/>
      <w:color w:val="FF0000"/>
      <w:sz w:val="24"/>
      <w:szCs w:val="24"/>
      <w:lang w:val="de-DE" w:eastAsia="de-DE"/>
    </w:rPr>
  </w:style>
  <w:style w:type="character" w:customStyle="1" w:styleId="sc91">
    <w:name w:val="sc91"/>
    <w:basedOn w:val="DefaultParagraphFont"/>
    <w:rsid w:val="00D9634A"/>
    <w:rPr>
      <w:rFonts w:ascii="Courier New" w:hAnsi="Courier New" w:cs="Courier New" w:hint="default"/>
      <w:color w:val="008000"/>
      <w:sz w:val="20"/>
      <w:szCs w:val="20"/>
    </w:rPr>
  </w:style>
  <w:style w:type="character" w:styleId="UnresolvedMention">
    <w:name w:val="Unresolved Mention"/>
    <w:basedOn w:val="DefaultParagraphFont"/>
    <w:uiPriority w:val="99"/>
    <w:semiHidden/>
    <w:unhideWhenUsed/>
    <w:rsid w:val="008123BE"/>
    <w:rPr>
      <w:color w:val="605E5C"/>
      <w:shd w:val="clear" w:color="auto" w:fill="E1DFDD"/>
    </w:rPr>
  </w:style>
  <w:style w:type="paragraph" w:customStyle="1" w:styleId="caption11">
    <w:name w:val="caption11"/>
    <w:basedOn w:val="Normal"/>
    <w:next w:val="Normal"/>
    <w:unhideWhenUsed/>
    <w:qFormat/>
    <w:rsid w:val="00A45F81"/>
    <w:pPr>
      <w:suppressAutoHyphens/>
      <w:spacing w:after="200"/>
      <w:jc w:val="center"/>
    </w:pPr>
    <w:rPr>
      <w:rFonts w:ascii="Helvetica" w:eastAsia="Helvetica" w:hAnsi="Helvetica" w:cs="Helvetica"/>
      <w:b/>
      <w:bCs/>
      <w:color w:val="ACDAF0"/>
      <w:sz w:val="18"/>
      <w:szCs w:val="18"/>
      <w:lang w:eastAsia="en-US"/>
    </w:rPr>
  </w:style>
  <w:style w:type="table" w:styleId="PlainTable1">
    <w:name w:val="Plain Table 1"/>
    <w:basedOn w:val="TableNormal"/>
    <w:uiPriority w:val="99"/>
    <w:rsid w:val="00DF564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5Dark">
    <w:name w:val="Grid Table 5 Dark"/>
    <w:basedOn w:val="TableNormal"/>
    <w:uiPriority w:val="50"/>
    <w:rsid w:val="003B72F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3B72F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Bibliography">
    <w:name w:val="Bibliography"/>
    <w:basedOn w:val="Normal"/>
    <w:next w:val="Normal"/>
    <w:uiPriority w:val="37"/>
    <w:unhideWhenUsed/>
    <w:rsid w:val="007657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00705">
      <w:bodyDiv w:val="1"/>
      <w:marLeft w:val="0"/>
      <w:marRight w:val="0"/>
      <w:marTop w:val="0"/>
      <w:marBottom w:val="0"/>
      <w:divBdr>
        <w:top w:val="none" w:sz="0" w:space="0" w:color="auto"/>
        <w:left w:val="none" w:sz="0" w:space="0" w:color="auto"/>
        <w:bottom w:val="none" w:sz="0" w:space="0" w:color="auto"/>
        <w:right w:val="none" w:sz="0" w:space="0" w:color="auto"/>
      </w:divBdr>
    </w:div>
    <w:div w:id="110629441">
      <w:bodyDiv w:val="1"/>
      <w:marLeft w:val="0"/>
      <w:marRight w:val="0"/>
      <w:marTop w:val="0"/>
      <w:marBottom w:val="0"/>
      <w:divBdr>
        <w:top w:val="none" w:sz="0" w:space="0" w:color="auto"/>
        <w:left w:val="none" w:sz="0" w:space="0" w:color="auto"/>
        <w:bottom w:val="none" w:sz="0" w:space="0" w:color="auto"/>
        <w:right w:val="none" w:sz="0" w:space="0" w:color="auto"/>
      </w:divBdr>
    </w:div>
    <w:div w:id="120466273">
      <w:bodyDiv w:val="1"/>
      <w:marLeft w:val="0"/>
      <w:marRight w:val="0"/>
      <w:marTop w:val="0"/>
      <w:marBottom w:val="0"/>
      <w:divBdr>
        <w:top w:val="none" w:sz="0" w:space="0" w:color="auto"/>
        <w:left w:val="none" w:sz="0" w:space="0" w:color="auto"/>
        <w:bottom w:val="none" w:sz="0" w:space="0" w:color="auto"/>
        <w:right w:val="none" w:sz="0" w:space="0" w:color="auto"/>
      </w:divBdr>
    </w:div>
    <w:div w:id="138038957">
      <w:bodyDiv w:val="1"/>
      <w:marLeft w:val="0"/>
      <w:marRight w:val="0"/>
      <w:marTop w:val="0"/>
      <w:marBottom w:val="0"/>
      <w:divBdr>
        <w:top w:val="none" w:sz="0" w:space="0" w:color="auto"/>
        <w:left w:val="none" w:sz="0" w:space="0" w:color="auto"/>
        <w:bottom w:val="none" w:sz="0" w:space="0" w:color="auto"/>
        <w:right w:val="none" w:sz="0" w:space="0" w:color="auto"/>
      </w:divBdr>
    </w:div>
    <w:div w:id="280308414">
      <w:bodyDiv w:val="1"/>
      <w:marLeft w:val="0"/>
      <w:marRight w:val="0"/>
      <w:marTop w:val="0"/>
      <w:marBottom w:val="0"/>
      <w:divBdr>
        <w:top w:val="none" w:sz="0" w:space="0" w:color="auto"/>
        <w:left w:val="none" w:sz="0" w:space="0" w:color="auto"/>
        <w:bottom w:val="none" w:sz="0" w:space="0" w:color="auto"/>
        <w:right w:val="none" w:sz="0" w:space="0" w:color="auto"/>
      </w:divBdr>
    </w:div>
    <w:div w:id="295188658">
      <w:bodyDiv w:val="1"/>
      <w:marLeft w:val="0"/>
      <w:marRight w:val="0"/>
      <w:marTop w:val="0"/>
      <w:marBottom w:val="0"/>
      <w:divBdr>
        <w:top w:val="none" w:sz="0" w:space="0" w:color="auto"/>
        <w:left w:val="none" w:sz="0" w:space="0" w:color="auto"/>
        <w:bottom w:val="none" w:sz="0" w:space="0" w:color="auto"/>
        <w:right w:val="none" w:sz="0" w:space="0" w:color="auto"/>
      </w:divBdr>
    </w:div>
    <w:div w:id="296886327">
      <w:bodyDiv w:val="1"/>
      <w:marLeft w:val="0"/>
      <w:marRight w:val="0"/>
      <w:marTop w:val="0"/>
      <w:marBottom w:val="0"/>
      <w:divBdr>
        <w:top w:val="none" w:sz="0" w:space="0" w:color="auto"/>
        <w:left w:val="none" w:sz="0" w:space="0" w:color="auto"/>
        <w:bottom w:val="none" w:sz="0" w:space="0" w:color="auto"/>
        <w:right w:val="none" w:sz="0" w:space="0" w:color="auto"/>
      </w:divBdr>
    </w:div>
    <w:div w:id="358825221">
      <w:bodyDiv w:val="1"/>
      <w:marLeft w:val="0"/>
      <w:marRight w:val="0"/>
      <w:marTop w:val="0"/>
      <w:marBottom w:val="0"/>
      <w:divBdr>
        <w:top w:val="none" w:sz="0" w:space="0" w:color="auto"/>
        <w:left w:val="none" w:sz="0" w:space="0" w:color="auto"/>
        <w:bottom w:val="none" w:sz="0" w:space="0" w:color="auto"/>
        <w:right w:val="none" w:sz="0" w:space="0" w:color="auto"/>
      </w:divBdr>
    </w:div>
    <w:div w:id="395395536">
      <w:bodyDiv w:val="1"/>
      <w:marLeft w:val="0"/>
      <w:marRight w:val="0"/>
      <w:marTop w:val="0"/>
      <w:marBottom w:val="0"/>
      <w:divBdr>
        <w:top w:val="none" w:sz="0" w:space="0" w:color="auto"/>
        <w:left w:val="none" w:sz="0" w:space="0" w:color="auto"/>
        <w:bottom w:val="none" w:sz="0" w:space="0" w:color="auto"/>
        <w:right w:val="none" w:sz="0" w:space="0" w:color="auto"/>
      </w:divBdr>
    </w:div>
    <w:div w:id="426540017">
      <w:bodyDiv w:val="1"/>
      <w:marLeft w:val="0"/>
      <w:marRight w:val="0"/>
      <w:marTop w:val="0"/>
      <w:marBottom w:val="0"/>
      <w:divBdr>
        <w:top w:val="none" w:sz="0" w:space="0" w:color="auto"/>
        <w:left w:val="none" w:sz="0" w:space="0" w:color="auto"/>
        <w:bottom w:val="none" w:sz="0" w:space="0" w:color="auto"/>
        <w:right w:val="none" w:sz="0" w:space="0" w:color="auto"/>
      </w:divBdr>
    </w:div>
    <w:div w:id="552544199">
      <w:bodyDiv w:val="1"/>
      <w:marLeft w:val="0"/>
      <w:marRight w:val="0"/>
      <w:marTop w:val="0"/>
      <w:marBottom w:val="0"/>
      <w:divBdr>
        <w:top w:val="none" w:sz="0" w:space="0" w:color="auto"/>
        <w:left w:val="none" w:sz="0" w:space="0" w:color="auto"/>
        <w:bottom w:val="none" w:sz="0" w:space="0" w:color="auto"/>
        <w:right w:val="none" w:sz="0" w:space="0" w:color="auto"/>
      </w:divBdr>
    </w:div>
    <w:div w:id="698815863">
      <w:bodyDiv w:val="1"/>
      <w:marLeft w:val="0"/>
      <w:marRight w:val="0"/>
      <w:marTop w:val="0"/>
      <w:marBottom w:val="0"/>
      <w:divBdr>
        <w:top w:val="none" w:sz="0" w:space="0" w:color="auto"/>
        <w:left w:val="none" w:sz="0" w:space="0" w:color="auto"/>
        <w:bottom w:val="none" w:sz="0" w:space="0" w:color="auto"/>
        <w:right w:val="none" w:sz="0" w:space="0" w:color="auto"/>
      </w:divBdr>
    </w:div>
    <w:div w:id="762646430">
      <w:bodyDiv w:val="1"/>
      <w:marLeft w:val="0"/>
      <w:marRight w:val="0"/>
      <w:marTop w:val="0"/>
      <w:marBottom w:val="0"/>
      <w:divBdr>
        <w:top w:val="none" w:sz="0" w:space="0" w:color="auto"/>
        <w:left w:val="none" w:sz="0" w:space="0" w:color="auto"/>
        <w:bottom w:val="none" w:sz="0" w:space="0" w:color="auto"/>
        <w:right w:val="none" w:sz="0" w:space="0" w:color="auto"/>
      </w:divBdr>
    </w:div>
    <w:div w:id="764768671">
      <w:bodyDiv w:val="1"/>
      <w:marLeft w:val="0"/>
      <w:marRight w:val="0"/>
      <w:marTop w:val="0"/>
      <w:marBottom w:val="0"/>
      <w:divBdr>
        <w:top w:val="none" w:sz="0" w:space="0" w:color="auto"/>
        <w:left w:val="none" w:sz="0" w:space="0" w:color="auto"/>
        <w:bottom w:val="none" w:sz="0" w:space="0" w:color="auto"/>
        <w:right w:val="none" w:sz="0" w:space="0" w:color="auto"/>
      </w:divBdr>
    </w:div>
    <w:div w:id="770786231">
      <w:bodyDiv w:val="1"/>
      <w:marLeft w:val="0"/>
      <w:marRight w:val="0"/>
      <w:marTop w:val="0"/>
      <w:marBottom w:val="0"/>
      <w:divBdr>
        <w:top w:val="none" w:sz="0" w:space="0" w:color="auto"/>
        <w:left w:val="none" w:sz="0" w:space="0" w:color="auto"/>
        <w:bottom w:val="none" w:sz="0" w:space="0" w:color="auto"/>
        <w:right w:val="none" w:sz="0" w:space="0" w:color="auto"/>
      </w:divBdr>
    </w:div>
    <w:div w:id="845948369">
      <w:bodyDiv w:val="1"/>
      <w:marLeft w:val="0"/>
      <w:marRight w:val="0"/>
      <w:marTop w:val="0"/>
      <w:marBottom w:val="0"/>
      <w:divBdr>
        <w:top w:val="none" w:sz="0" w:space="0" w:color="auto"/>
        <w:left w:val="none" w:sz="0" w:space="0" w:color="auto"/>
        <w:bottom w:val="none" w:sz="0" w:space="0" w:color="auto"/>
        <w:right w:val="none" w:sz="0" w:space="0" w:color="auto"/>
      </w:divBdr>
    </w:div>
    <w:div w:id="911238814">
      <w:bodyDiv w:val="1"/>
      <w:marLeft w:val="0"/>
      <w:marRight w:val="0"/>
      <w:marTop w:val="0"/>
      <w:marBottom w:val="0"/>
      <w:divBdr>
        <w:top w:val="none" w:sz="0" w:space="0" w:color="auto"/>
        <w:left w:val="none" w:sz="0" w:space="0" w:color="auto"/>
        <w:bottom w:val="none" w:sz="0" w:space="0" w:color="auto"/>
        <w:right w:val="none" w:sz="0" w:space="0" w:color="auto"/>
      </w:divBdr>
    </w:div>
    <w:div w:id="935137630">
      <w:bodyDiv w:val="1"/>
      <w:marLeft w:val="0"/>
      <w:marRight w:val="0"/>
      <w:marTop w:val="0"/>
      <w:marBottom w:val="0"/>
      <w:divBdr>
        <w:top w:val="none" w:sz="0" w:space="0" w:color="auto"/>
        <w:left w:val="none" w:sz="0" w:space="0" w:color="auto"/>
        <w:bottom w:val="none" w:sz="0" w:space="0" w:color="auto"/>
        <w:right w:val="none" w:sz="0" w:space="0" w:color="auto"/>
      </w:divBdr>
    </w:div>
    <w:div w:id="996301484">
      <w:bodyDiv w:val="1"/>
      <w:marLeft w:val="0"/>
      <w:marRight w:val="0"/>
      <w:marTop w:val="0"/>
      <w:marBottom w:val="0"/>
      <w:divBdr>
        <w:top w:val="none" w:sz="0" w:space="0" w:color="auto"/>
        <w:left w:val="none" w:sz="0" w:space="0" w:color="auto"/>
        <w:bottom w:val="none" w:sz="0" w:space="0" w:color="auto"/>
        <w:right w:val="none" w:sz="0" w:space="0" w:color="auto"/>
      </w:divBdr>
    </w:div>
    <w:div w:id="1000037841">
      <w:bodyDiv w:val="1"/>
      <w:marLeft w:val="0"/>
      <w:marRight w:val="0"/>
      <w:marTop w:val="0"/>
      <w:marBottom w:val="0"/>
      <w:divBdr>
        <w:top w:val="none" w:sz="0" w:space="0" w:color="auto"/>
        <w:left w:val="none" w:sz="0" w:space="0" w:color="auto"/>
        <w:bottom w:val="none" w:sz="0" w:space="0" w:color="auto"/>
        <w:right w:val="none" w:sz="0" w:space="0" w:color="auto"/>
      </w:divBdr>
    </w:div>
    <w:div w:id="1088649073">
      <w:bodyDiv w:val="1"/>
      <w:marLeft w:val="0"/>
      <w:marRight w:val="0"/>
      <w:marTop w:val="0"/>
      <w:marBottom w:val="0"/>
      <w:divBdr>
        <w:top w:val="none" w:sz="0" w:space="0" w:color="auto"/>
        <w:left w:val="none" w:sz="0" w:space="0" w:color="auto"/>
        <w:bottom w:val="none" w:sz="0" w:space="0" w:color="auto"/>
        <w:right w:val="none" w:sz="0" w:space="0" w:color="auto"/>
      </w:divBdr>
    </w:div>
    <w:div w:id="1093862952">
      <w:bodyDiv w:val="1"/>
      <w:marLeft w:val="0"/>
      <w:marRight w:val="0"/>
      <w:marTop w:val="0"/>
      <w:marBottom w:val="0"/>
      <w:divBdr>
        <w:top w:val="none" w:sz="0" w:space="0" w:color="auto"/>
        <w:left w:val="none" w:sz="0" w:space="0" w:color="auto"/>
        <w:bottom w:val="none" w:sz="0" w:space="0" w:color="auto"/>
        <w:right w:val="none" w:sz="0" w:space="0" w:color="auto"/>
      </w:divBdr>
    </w:div>
    <w:div w:id="1124231922">
      <w:bodyDiv w:val="1"/>
      <w:marLeft w:val="0"/>
      <w:marRight w:val="0"/>
      <w:marTop w:val="0"/>
      <w:marBottom w:val="0"/>
      <w:divBdr>
        <w:top w:val="none" w:sz="0" w:space="0" w:color="auto"/>
        <w:left w:val="none" w:sz="0" w:space="0" w:color="auto"/>
        <w:bottom w:val="none" w:sz="0" w:space="0" w:color="auto"/>
        <w:right w:val="none" w:sz="0" w:space="0" w:color="auto"/>
      </w:divBdr>
    </w:div>
    <w:div w:id="1128010212">
      <w:bodyDiv w:val="1"/>
      <w:marLeft w:val="0"/>
      <w:marRight w:val="0"/>
      <w:marTop w:val="0"/>
      <w:marBottom w:val="0"/>
      <w:divBdr>
        <w:top w:val="none" w:sz="0" w:space="0" w:color="auto"/>
        <w:left w:val="none" w:sz="0" w:space="0" w:color="auto"/>
        <w:bottom w:val="none" w:sz="0" w:space="0" w:color="auto"/>
        <w:right w:val="none" w:sz="0" w:space="0" w:color="auto"/>
      </w:divBdr>
    </w:div>
    <w:div w:id="1137718956">
      <w:bodyDiv w:val="1"/>
      <w:marLeft w:val="0"/>
      <w:marRight w:val="0"/>
      <w:marTop w:val="0"/>
      <w:marBottom w:val="0"/>
      <w:divBdr>
        <w:top w:val="none" w:sz="0" w:space="0" w:color="auto"/>
        <w:left w:val="none" w:sz="0" w:space="0" w:color="auto"/>
        <w:bottom w:val="none" w:sz="0" w:space="0" w:color="auto"/>
        <w:right w:val="none" w:sz="0" w:space="0" w:color="auto"/>
      </w:divBdr>
    </w:div>
    <w:div w:id="1194659444">
      <w:bodyDiv w:val="1"/>
      <w:marLeft w:val="0"/>
      <w:marRight w:val="0"/>
      <w:marTop w:val="0"/>
      <w:marBottom w:val="0"/>
      <w:divBdr>
        <w:top w:val="none" w:sz="0" w:space="0" w:color="auto"/>
        <w:left w:val="none" w:sz="0" w:space="0" w:color="auto"/>
        <w:bottom w:val="none" w:sz="0" w:space="0" w:color="auto"/>
        <w:right w:val="none" w:sz="0" w:space="0" w:color="auto"/>
      </w:divBdr>
    </w:div>
    <w:div w:id="1241258082">
      <w:bodyDiv w:val="1"/>
      <w:marLeft w:val="0"/>
      <w:marRight w:val="0"/>
      <w:marTop w:val="0"/>
      <w:marBottom w:val="0"/>
      <w:divBdr>
        <w:top w:val="none" w:sz="0" w:space="0" w:color="auto"/>
        <w:left w:val="none" w:sz="0" w:space="0" w:color="auto"/>
        <w:bottom w:val="none" w:sz="0" w:space="0" w:color="auto"/>
        <w:right w:val="none" w:sz="0" w:space="0" w:color="auto"/>
      </w:divBdr>
    </w:div>
    <w:div w:id="1254970261">
      <w:bodyDiv w:val="1"/>
      <w:marLeft w:val="0"/>
      <w:marRight w:val="0"/>
      <w:marTop w:val="0"/>
      <w:marBottom w:val="0"/>
      <w:divBdr>
        <w:top w:val="none" w:sz="0" w:space="0" w:color="auto"/>
        <w:left w:val="none" w:sz="0" w:space="0" w:color="auto"/>
        <w:bottom w:val="none" w:sz="0" w:space="0" w:color="auto"/>
        <w:right w:val="none" w:sz="0" w:space="0" w:color="auto"/>
      </w:divBdr>
    </w:div>
    <w:div w:id="1283801495">
      <w:bodyDiv w:val="1"/>
      <w:marLeft w:val="0"/>
      <w:marRight w:val="0"/>
      <w:marTop w:val="0"/>
      <w:marBottom w:val="0"/>
      <w:divBdr>
        <w:top w:val="none" w:sz="0" w:space="0" w:color="auto"/>
        <w:left w:val="none" w:sz="0" w:space="0" w:color="auto"/>
        <w:bottom w:val="none" w:sz="0" w:space="0" w:color="auto"/>
        <w:right w:val="none" w:sz="0" w:space="0" w:color="auto"/>
      </w:divBdr>
    </w:div>
    <w:div w:id="1434395265">
      <w:bodyDiv w:val="1"/>
      <w:marLeft w:val="0"/>
      <w:marRight w:val="0"/>
      <w:marTop w:val="0"/>
      <w:marBottom w:val="0"/>
      <w:divBdr>
        <w:top w:val="none" w:sz="0" w:space="0" w:color="auto"/>
        <w:left w:val="none" w:sz="0" w:space="0" w:color="auto"/>
        <w:bottom w:val="none" w:sz="0" w:space="0" w:color="auto"/>
        <w:right w:val="none" w:sz="0" w:space="0" w:color="auto"/>
      </w:divBdr>
    </w:div>
    <w:div w:id="1442450922">
      <w:bodyDiv w:val="1"/>
      <w:marLeft w:val="0"/>
      <w:marRight w:val="0"/>
      <w:marTop w:val="0"/>
      <w:marBottom w:val="0"/>
      <w:divBdr>
        <w:top w:val="none" w:sz="0" w:space="0" w:color="auto"/>
        <w:left w:val="none" w:sz="0" w:space="0" w:color="auto"/>
        <w:bottom w:val="none" w:sz="0" w:space="0" w:color="auto"/>
        <w:right w:val="none" w:sz="0" w:space="0" w:color="auto"/>
      </w:divBdr>
    </w:div>
    <w:div w:id="1462920890">
      <w:bodyDiv w:val="1"/>
      <w:marLeft w:val="0"/>
      <w:marRight w:val="0"/>
      <w:marTop w:val="0"/>
      <w:marBottom w:val="0"/>
      <w:divBdr>
        <w:top w:val="none" w:sz="0" w:space="0" w:color="auto"/>
        <w:left w:val="none" w:sz="0" w:space="0" w:color="auto"/>
        <w:bottom w:val="none" w:sz="0" w:space="0" w:color="auto"/>
        <w:right w:val="none" w:sz="0" w:space="0" w:color="auto"/>
      </w:divBdr>
    </w:div>
    <w:div w:id="1527476294">
      <w:bodyDiv w:val="1"/>
      <w:marLeft w:val="0"/>
      <w:marRight w:val="0"/>
      <w:marTop w:val="0"/>
      <w:marBottom w:val="0"/>
      <w:divBdr>
        <w:top w:val="none" w:sz="0" w:space="0" w:color="auto"/>
        <w:left w:val="none" w:sz="0" w:space="0" w:color="auto"/>
        <w:bottom w:val="none" w:sz="0" w:space="0" w:color="auto"/>
        <w:right w:val="none" w:sz="0" w:space="0" w:color="auto"/>
      </w:divBdr>
    </w:div>
    <w:div w:id="1737779514">
      <w:bodyDiv w:val="1"/>
      <w:marLeft w:val="0"/>
      <w:marRight w:val="0"/>
      <w:marTop w:val="0"/>
      <w:marBottom w:val="0"/>
      <w:divBdr>
        <w:top w:val="none" w:sz="0" w:space="0" w:color="auto"/>
        <w:left w:val="none" w:sz="0" w:space="0" w:color="auto"/>
        <w:bottom w:val="none" w:sz="0" w:space="0" w:color="auto"/>
        <w:right w:val="none" w:sz="0" w:space="0" w:color="auto"/>
      </w:divBdr>
    </w:div>
    <w:div w:id="1784571261">
      <w:bodyDiv w:val="1"/>
      <w:marLeft w:val="0"/>
      <w:marRight w:val="0"/>
      <w:marTop w:val="0"/>
      <w:marBottom w:val="0"/>
      <w:divBdr>
        <w:top w:val="none" w:sz="0" w:space="0" w:color="auto"/>
        <w:left w:val="none" w:sz="0" w:space="0" w:color="auto"/>
        <w:bottom w:val="none" w:sz="0" w:space="0" w:color="auto"/>
        <w:right w:val="none" w:sz="0" w:space="0" w:color="auto"/>
      </w:divBdr>
    </w:div>
    <w:div w:id="1799294990">
      <w:bodyDiv w:val="1"/>
      <w:marLeft w:val="0"/>
      <w:marRight w:val="0"/>
      <w:marTop w:val="0"/>
      <w:marBottom w:val="0"/>
      <w:divBdr>
        <w:top w:val="none" w:sz="0" w:space="0" w:color="auto"/>
        <w:left w:val="none" w:sz="0" w:space="0" w:color="auto"/>
        <w:bottom w:val="none" w:sz="0" w:space="0" w:color="auto"/>
        <w:right w:val="none" w:sz="0" w:space="0" w:color="auto"/>
      </w:divBdr>
    </w:div>
    <w:div w:id="1843623787">
      <w:bodyDiv w:val="1"/>
      <w:marLeft w:val="0"/>
      <w:marRight w:val="0"/>
      <w:marTop w:val="0"/>
      <w:marBottom w:val="0"/>
      <w:divBdr>
        <w:top w:val="none" w:sz="0" w:space="0" w:color="auto"/>
        <w:left w:val="none" w:sz="0" w:space="0" w:color="auto"/>
        <w:bottom w:val="none" w:sz="0" w:space="0" w:color="auto"/>
        <w:right w:val="none" w:sz="0" w:space="0" w:color="auto"/>
      </w:divBdr>
    </w:div>
    <w:div w:id="1849783271">
      <w:bodyDiv w:val="1"/>
      <w:marLeft w:val="0"/>
      <w:marRight w:val="0"/>
      <w:marTop w:val="0"/>
      <w:marBottom w:val="0"/>
      <w:divBdr>
        <w:top w:val="none" w:sz="0" w:space="0" w:color="auto"/>
        <w:left w:val="none" w:sz="0" w:space="0" w:color="auto"/>
        <w:bottom w:val="none" w:sz="0" w:space="0" w:color="auto"/>
        <w:right w:val="none" w:sz="0" w:space="0" w:color="auto"/>
      </w:divBdr>
    </w:div>
    <w:div w:id="1884906813">
      <w:bodyDiv w:val="1"/>
      <w:marLeft w:val="0"/>
      <w:marRight w:val="0"/>
      <w:marTop w:val="0"/>
      <w:marBottom w:val="0"/>
      <w:divBdr>
        <w:top w:val="none" w:sz="0" w:space="0" w:color="auto"/>
        <w:left w:val="none" w:sz="0" w:space="0" w:color="auto"/>
        <w:bottom w:val="none" w:sz="0" w:space="0" w:color="auto"/>
        <w:right w:val="none" w:sz="0" w:space="0" w:color="auto"/>
      </w:divBdr>
    </w:div>
    <w:div w:id="1898204832">
      <w:bodyDiv w:val="1"/>
      <w:marLeft w:val="0"/>
      <w:marRight w:val="0"/>
      <w:marTop w:val="0"/>
      <w:marBottom w:val="0"/>
      <w:divBdr>
        <w:top w:val="none" w:sz="0" w:space="0" w:color="auto"/>
        <w:left w:val="none" w:sz="0" w:space="0" w:color="auto"/>
        <w:bottom w:val="none" w:sz="0" w:space="0" w:color="auto"/>
        <w:right w:val="none" w:sz="0" w:space="0" w:color="auto"/>
      </w:divBdr>
    </w:div>
    <w:div w:id="1953632198">
      <w:bodyDiv w:val="1"/>
      <w:marLeft w:val="0"/>
      <w:marRight w:val="0"/>
      <w:marTop w:val="0"/>
      <w:marBottom w:val="0"/>
      <w:divBdr>
        <w:top w:val="none" w:sz="0" w:space="0" w:color="auto"/>
        <w:left w:val="none" w:sz="0" w:space="0" w:color="auto"/>
        <w:bottom w:val="none" w:sz="0" w:space="0" w:color="auto"/>
        <w:right w:val="none" w:sz="0" w:space="0" w:color="auto"/>
      </w:divBdr>
    </w:div>
    <w:div w:id="1985810100">
      <w:bodyDiv w:val="1"/>
      <w:marLeft w:val="0"/>
      <w:marRight w:val="0"/>
      <w:marTop w:val="0"/>
      <w:marBottom w:val="0"/>
      <w:divBdr>
        <w:top w:val="none" w:sz="0" w:space="0" w:color="auto"/>
        <w:left w:val="none" w:sz="0" w:space="0" w:color="auto"/>
        <w:bottom w:val="none" w:sz="0" w:space="0" w:color="auto"/>
        <w:right w:val="none" w:sz="0" w:space="0" w:color="auto"/>
      </w:divBdr>
    </w:div>
    <w:div w:id="2017688385">
      <w:bodyDiv w:val="1"/>
      <w:marLeft w:val="0"/>
      <w:marRight w:val="0"/>
      <w:marTop w:val="0"/>
      <w:marBottom w:val="0"/>
      <w:divBdr>
        <w:top w:val="none" w:sz="0" w:space="0" w:color="auto"/>
        <w:left w:val="none" w:sz="0" w:space="0" w:color="auto"/>
        <w:bottom w:val="none" w:sz="0" w:space="0" w:color="auto"/>
        <w:right w:val="none" w:sz="0" w:space="0" w:color="auto"/>
      </w:divBdr>
    </w:div>
    <w:div w:id="210090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b:Source>
    <b:Tag>IMO101</b:Tag>
    <b:SourceType>Report</b:SourceType>
    <b:Guid>{20B9A722-84A2-4559-8E77-7594CBBC9D2D}</b:Guid>
    <b:Author>
      <b:Author>
        <b:Corporate>IMO</b:Corporate>
      </b:Author>
    </b:Author>
    <b:Title>MSC.85/26/Add.1, Annex 21, Framework for the Implementation Process for the e-Navigation Strategy</b:Title>
    <b:Year>2010</b:Year>
    <b:Publisher>IMO</b:Publisher>
    <b:RefOrder>2</b:RefOrder>
  </b:Source>
  <b:Source>
    <b:Tag>IMO10</b:Tag>
    <b:SourceType>Report</b:SourceType>
    <b:Guid>{238995D0-64BF-48DA-ADB4-AD53965C19B1}</b:Guid>
    <b:Author>
      <b:Author>
        <b:Corporate>IMO</b:Corporate>
      </b:Author>
    </b:Author>
    <b:Title>MSC.85/26/Add.1, Annex 20, Strategy for tghe Development and Implementation of e-Navigation</b:Title>
    <b:Year>2010</b:Year>
    <b:Publisher>IMO</b:Publisher>
    <b:RefOrder>1</b:RefOrder>
  </b:Source>
  <b:Source>
    <b:Tag>IMO19</b:Tag>
    <b:SourceType>Report</b:SourceType>
    <b:Guid>{5632BC99-B0FB-4279-A248-E8B6502EAF89}</b:Guid>
    <b:Author>
      <b:Author>
        <b:Corporate>IMO</b:Corporate>
      </b:Author>
    </b:Author>
    <b:Title>MSC.1/Circ.1610, Initial descriptions of maritime services in the context of e-Navigation</b:Title>
    <b:Year>2019</b:Year>
    <b:Publisher>IMO</b:Publisher>
    <b:RefOrder>4</b:RefOrder>
  </b:Source>
  <b:Source>
    <b:Tag>Des24</b:Tag>
    <b:SourceType>Report</b:SourceType>
    <b:Guid>{D0E7C41E-E30A-4E24-9D57-D14CD0C92E0D}</b:Guid>
    <b:Title>MSC.1/Circ.1610/Rev.1, Descriptions of maritime services in the context of e-Navigation</b:Title>
    <b:Year>2024</b:Year>
    <b:Publisher>IMO</b:Publisher>
    <b:Author>
      <b:Author>
        <b:Corporate>IMO</b:Corporate>
      </b:Author>
    </b:Author>
    <b:RefOrder>5</b:RefOrder>
  </b:Source>
  <b:Source>
    <b:Tag>IALLA</b:Tag>
    <b:SourceType>Report</b:SourceType>
    <b:Guid>{DFF17A26-2A38-45BB-89B3-776B3BE21EEC}</b:Guid>
    <b:Author>
      <b:Author>
        <b:Corporate>IALA</b:Corporate>
      </b:Author>
    </b:Author>
    <b:Title>G1155, The Development of a Description of a Maritime Service in the Context of e-Navigation</b:Title>
    <b:Year>IALA</b:Year>
    <b:Publisher>2020</b:Publisher>
    <b:RefOrder>6</b:RefOrder>
  </b:Source>
  <b:Source>
    <b:Tag>IMO18</b:Tag>
    <b:SourceType>Report</b:SourceType>
    <b:Guid>{A69C34F9-BCCC-46EC-A21B-E2AE0927CE39}</b:Guid>
    <b:Author>
      <b:Author>
        <b:Corporate>IMO</b:Corporate>
      </b:Author>
    </b:Author>
    <b:Title>MSC.1/Circ.1595, e-Navigation Strategy Implementation Plan - Update 1</b:Title>
    <b:Year>2018</b:Year>
    <b:Publisher>IMO</b:Publisher>
    <b:RefOrder>3</b:RefOrder>
  </b:Source>
  <b:Source>
    <b:Tag>IEC22</b:Tag>
    <b:SourceType>Report</b:SourceType>
    <b:Guid>{0169044F-236D-4E33-8737-D8845DDBFF21}</b:Guid>
    <b:Author>
      <b:Author>
        <b:Corporate>IEC</b:Corporate>
      </b:Author>
    </b:Author>
    <b:Title>63173-2 Maritime navigation and radiocommunication equipment and systems - Data interfaces - Part 2: Secure communication between ship and shore (SECOM)</b:Title>
    <b:Year>2022</b:Year>
    <b:Publisher>IEC</b:Publisher>
    <b:RefOrder>7</b:RefOrder>
  </b:Source>
</b:Sources>
</file>

<file path=customXml/itemProps1.xml><?xml version="1.0" encoding="utf-8"?>
<ds:datastoreItem xmlns:ds="http://schemas.openxmlformats.org/officeDocument/2006/customXml" ds:itemID="{83FF3A81-BEDE-4FD2-B841-B020AA9685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1F86BD-4C98-4797-82E5-97968B253A99}"/>
</file>

<file path=customXml/itemProps3.xml><?xml version="1.0" encoding="utf-8"?>
<ds:datastoreItem xmlns:ds="http://schemas.openxmlformats.org/officeDocument/2006/customXml" ds:itemID="{B7967D10-4F56-42F5-990E-F0985C86272E}">
  <ds:schemaRefs>
    <ds:schemaRef ds:uri="http://schemas.microsoft.com/sharepoint/v3/contenttype/forms"/>
  </ds:schemaRefs>
</ds:datastoreItem>
</file>

<file path=customXml/itemProps4.xml><?xml version="1.0" encoding="utf-8"?>
<ds:datastoreItem xmlns:ds="http://schemas.openxmlformats.org/officeDocument/2006/customXml" ds:itemID="{E2CBB421-F820-4D2E-9328-BCAE66F1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8305</Words>
  <Characters>47342</Characters>
  <Application>Microsoft Office Word</Application>
  <DocSecurity>0</DocSecurity>
  <Lines>394</Lines>
  <Paragraphs>111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55536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Christensen</dc:creator>
  <cp:keywords/>
  <dc:description/>
  <cp:lastModifiedBy>Nikolaos Vastardis</cp:lastModifiedBy>
  <cp:revision>8</cp:revision>
  <dcterms:created xsi:type="dcterms:W3CDTF">2025-02-11T16:50:00Z</dcterms:created>
  <dcterms:modified xsi:type="dcterms:W3CDTF">2025-02-26T11:32:00Z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